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D2D" w:rsidRPr="00ED7D61" w:rsidRDefault="00295D2D" w:rsidP="00295D2D">
      <w:pPr>
        <w:pBdr>
          <w:top w:val="single" w:sz="6" w:space="1" w:color="auto"/>
          <w:left w:val="single" w:sz="6" w:space="1" w:color="auto"/>
          <w:bottom w:val="single" w:sz="6" w:space="1" w:color="auto"/>
          <w:right w:val="single" w:sz="6" w:space="1" w:color="auto"/>
        </w:pBdr>
        <w:jc w:val="center"/>
        <w:rPr>
          <w:rFonts w:ascii="Garamond" w:hAnsi="Garamond" w:cs="Tahoma"/>
          <w:b/>
          <w:sz w:val="40"/>
        </w:rPr>
      </w:pPr>
      <w:r w:rsidRPr="00ED7D61">
        <w:rPr>
          <w:rFonts w:ascii="Garamond" w:hAnsi="Garamond" w:cs="Tahoma"/>
          <w:b/>
          <w:sz w:val="40"/>
        </w:rPr>
        <w:t>ID1</w:t>
      </w:r>
      <w:r>
        <w:rPr>
          <w:rFonts w:ascii="Garamond" w:hAnsi="Garamond" w:cs="Tahoma"/>
          <w:b/>
          <w:sz w:val="40"/>
        </w:rPr>
        <w:t>5</w:t>
      </w:r>
      <w:r w:rsidRPr="00ED7D61">
        <w:rPr>
          <w:rFonts w:ascii="Garamond" w:hAnsi="Garamond" w:cs="Tahoma"/>
          <w:b/>
          <w:sz w:val="40"/>
        </w:rPr>
        <w:t>SER</w:t>
      </w:r>
      <w:r w:rsidR="008D0178">
        <w:rPr>
          <w:rFonts w:ascii="Garamond" w:hAnsi="Garamond" w:cs="Tahoma"/>
          <w:b/>
          <w:sz w:val="40"/>
        </w:rPr>
        <w:t>011</w:t>
      </w:r>
    </w:p>
    <w:p w:rsidR="00295D2D" w:rsidRPr="00ED7D61" w:rsidRDefault="00295D2D" w:rsidP="00295D2D">
      <w:pPr>
        <w:pBdr>
          <w:top w:val="single" w:sz="6" w:space="1" w:color="auto"/>
          <w:left w:val="single" w:sz="6" w:space="1" w:color="auto"/>
          <w:bottom w:val="single" w:sz="6" w:space="1" w:color="auto"/>
          <w:right w:val="single" w:sz="6" w:space="1" w:color="auto"/>
        </w:pBdr>
        <w:jc w:val="center"/>
        <w:outlineLvl w:val="0"/>
        <w:rPr>
          <w:rFonts w:ascii="Garamond" w:hAnsi="Garamond"/>
        </w:rPr>
      </w:pPr>
      <w:r w:rsidRPr="00ED7D61">
        <w:rPr>
          <w:rFonts w:ascii="Garamond" w:hAnsi="Garamond" w:cs="Tahoma"/>
          <w:sz w:val="40"/>
        </w:rPr>
        <w:t xml:space="preserve">NORME DI PARTECIPAZIONE ALLA GARA A PROCEDURA APERTA PER </w:t>
      </w:r>
      <w:smartTag w:uri="urn:schemas-microsoft-com:office:smarttags" w:element="PersonName">
        <w:smartTagPr>
          <w:attr w:name="ProductID" w:val="LA STIPULA DI"/>
        </w:smartTagPr>
        <w:r w:rsidRPr="00ED7D61">
          <w:rPr>
            <w:rFonts w:ascii="Garamond" w:hAnsi="Garamond" w:cs="Tahoma"/>
            <w:sz w:val="40"/>
          </w:rPr>
          <w:t xml:space="preserve">LA </w:t>
        </w:r>
        <w:proofErr w:type="gramStart"/>
        <w:r w:rsidRPr="00ED7D61">
          <w:rPr>
            <w:rFonts w:ascii="Garamond" w:hAnsi="Garamond" w:cs="Tahoma"/>
            <w:sz w:val="40"/>
          </w:rPr>
          <w:t>STIPULA</w:t>
        </w:r>
        <w:proofErr w:type="gramEnd"/>
        <w:r w:rsidRPr="00ED7D61">
          <w:rPr>
            <w:rFonts w:ascii="Garamond" w:hAnsi="Garamond" w:cs="Tahoma"/>
            <w:sz w:val="40"/>
          </w:rPr>
          <w:t xml:space="preserve"> DI</w:t>
        </w:r>
      </w:smartTag>
      <w:r w:rsidRPr="00ED7D61">
        <w:rPr>
          <w:rFonts w:ascii="Garamond" w:hAnsi="Garamond" w:cs="Tahoma"/>
          <w:sz w:val="40"/>
        </w:rPr>
        <w:t xml:space="preserve"> UNA CONVENZIONE PER L’AFFIDAMENTO DEL SERVIZIO </w:t>
      </w:r>
      <w:r w:rsidR="008D0178">
        <w:rPr>
          <w:rFonts w:ascii="Garamond" w:hAnsi="Garamond" w:cs="Tahoma"/>
          <w:sz w:val="40"/>
        </w:rPr>
        <w:t>DI CATTURA DI ANIMALI VAGANTI E SERVIZI COLLEGATI</w:t>
      </w:r>
    </w:p>
    <w:p w:rsidR="00295D2D" w:rsidRPr="00ED7D61" w:rsidRDefault="00295D2D" w:rsidP="00295D2D">
      <w:pPr>
        <w:jc w:val="both"/>
        <w:rPr>
          <w:rFonts w:ascii="Garamond" w:hAnsi="Garamond"/>
        </w:rPr>
      </w:pPr>
    </w:p>
    <w:p w:rsidR="00295D2D" w:rsidRPr="00ED7D61" w:rsidRDefault="00295D2D" w:rsidP="00295D2D">
      <w:pPr>
        <w:jc w:val="both"/>
        <w:rPr>
          <w:rFonts w:ascii="Garamond" w:hAnsi="Garamond" w:cs="Tahoma"/>
        </w:rPr>
      </w:pPr>
      <w:proofErr w:type="gramStart"/>
      <w:r w:rsidRPr="00ED7D61">
        <w:rPr>
          <w:rFonts w:ascii="Garamond" w:hAnsi="Garamond" w:cs="Tahoma"/>
        </w:rPr>
        <w:t>art</w:t>
      </w:r>
      <w:proofErr w:type="gramEnd"/>
      <w:r w:rsidRPr="00ED7D61">
        <w:rPr>
          <w:rFonts w:ascii="Garamond" w:hAnsi="Garamond" w:cs="Tahoma"/>
        </w:rPr>
        <w:t>.  1 Modalità di gara</w:t>
      </w:r>
    </w:p>
    <w:p w:rsidR="00295D2D" w:rsidRPr="00ED7D61" w:rsidRDefault="00295D2D" w:rsidP="00295D2D">
      <w:pPr>
        <w:jc w:val="both"/>
        <w:rPr>
          <w:rFonts w:ascii="Garamond" w:hAnsi="Garamond" w:cs="Tahoma"/>
        </w:rPr>
      </w:pPr>
      <w:r w:rsidRPr="00ED7D61">
        <w:rPr>
          <w:rFonts w:ascii="Garamond" w:hAnsi="Garamond" w:cs="Tahoma"/>
        </w:rPr>
        <w:t xml:space="preserve">art.  2 Procedure di trasmissione dell’offerta </w:t>
      </w:r>
    </w:p>
    <w:p w:rsidR="00295D2D" w:rsidRPr="00ED7D61" w:rsidRDefault="00295D2D" w:rsidP="00295D2D">
      <w:pPr>
        <w:jc w:val="both"/>
        <w:rPr>
          <w:rFonts w:ascii="Garamond" w:hAnsi="Garamond" w:cs="Tahoma"/>
        </w:rPr>
      </w:pPr>
      <w:r w:rsidRPr="00ED7D61">
        <w:rPr>
          <w:rFonts w:ascii="Garamond" w:hAnsi="Garamond" w:cs="Tahoma"/>
        </w:rPr>
        <w:t xml:space="preserve">art.  3 Documenti di partecipazione </w:t>
      </w:r>
    </w:p>
    <w:p w:rsidR="00295D2D" w:rsidRPr="00ED7D61" w:rsidRDefault="00295D2D" w:rsidP="00295D2D">
      <w:pPr>
        <w:jc w:val="both"/>
        <w:rPr>
          <w:rFonts w:ascii="Garamond" w:hAnsi="Garamond" w:cs="Tahoma"/>
        </w:rPr>
      </w:pPr>
      <w:r w:rsidRPr="00ED7D61">
        <w:rPr>
          <w:rFonts w:ascii="Garamond" w:hAnsi="Garamond" w:cs="Tahoma"/>
        </w:rPr>
        <w:t>art.  4 Caratteristiche dell’offerta economica</w:t>
      </w:r>
    </w:p>
    <w:p w:rsidR="00295D2D" w:rsidRPr="00ED7D61" w:rsidRDefault="00295D2D" w:rsidP="00295D2D">
      <w:pPr>
        <w:jc w:val="both"/>
        <w:rPr>
          <w:rFonts w:ascii="Garamond" w:hAnsi="Garamond" w:cs="Tahoma"/>
          <w:i/>
        </w:rPr>
      </w:pPr>
      <w:r w:rsidRPr="00ED7D61">
        <w:rPr>
          <w:rFonts w:ascii="Garamond" w:hAnsi="Garamond" w:cs="Tahoma"/>
        </w:rPr>
        <w:t>art.  5 Procedura di individuazione della migliore offerta</w:t>
      </w:r>
    </w:p>
    <w:p w:rsidR="00295D2D" w:rsidRPr="00ED7D61" w:rsidRDefault="00295D2D" w:rsidP="00295D2D">
      <w:pPr>
        <w:jc w:val="both"/>
        <w:rPr>
          <w:rFonts w:ascii="Garamond" w:hAnsi="Garamond" w:cs="Tahoma"/>
        </w:rPr>
      </w:pPr>
      <w:r w:rsidRPr="00ED7D61">
        <w:rPr>
          <w:rFonts w:ascii="Garamond" w:hAnsi="Garamond" w:cs="Tahoma"/>
        </w:rPr>
        <w:t xml:space="preserve">art.  6 Requisiti tecnici </w:t>
      </w:r>
    </w:p>
    <w:p w:rsidR="00295D2D" w:rsidRPr="00ED7D61" w:rsidRDefault="00295D2D" w:rsidP="00295D2D">
      <w:pPr>
        <w:jc w:val="both"/>
        <w:rPr>
          <w:rFonts w:ascii="Garamond" w:hAnsi="Garamond" w:cs="Tahoma"/>
        </w:rPr>
      </w:pPr>
      <w:r w:rsidRPr="00ED7D61">
        <w:rPr>
          <w:rFonts w:ascii="Garamond" w:hAnsi="Garamond" w:cs="Tahoma"/>
        </w:rPr>
        <w:t>art.  7 Criteri e parametri per la valutazione delle offerte</w:t>
      </w:r>
    </w:p>
    <w:p w:rsidR="00295D2D" w:rsidRPr="00ED7D61" w:rsidRDefault="00295D2D" w:rsidP="00295D2D">
      <w:pPr>
        <w:jc w:val="both"/>
        <w:rPr>
          <w:rFonts w:ascii="Garamond" w:hAnsi="Garamond" w:cs="Tahoma"/>
        </w:rPr>
      </w:pPr>
      <w:r w:rsidRPr="00ED7D61">
        <w:rPr>
          <w:rFonts w:ascii="Garamond" w:hAnsi="Garamond" w:cs="Tahoma"/>
        </w:rPr>
        <w:t>art.  8 Richiesta informazioni</w:t>
      </w:r>
    </w:p>
    <w:p w:rsidR="00295D2D" w:rsidRPr="00ED7D61" w:rsidRDefault="00295D2D" w:rsidP="00295D2D">
      <w:pPr>
        <w:jc w:val="both"/>
        <w:rPr>
          <w:rFonts w:ascii="Garamond" w:hAnsi="Garamond" w:cs="Tahoma"/>
        </w:rPr>
      </w:pPr>
      <w:r w:rsidRPr="00ED7D61">
        <w:rPr>
          <w:rFonts w:ascii="Garamond" w:hAnsi="Garamond" w:cs="Tahoma"/>
        </w:rPr>
        <w:t xml:space="preserve">art.  9 Rinvio allo Schema di Convenzione </w:t>
      </w:r>
    </w:p>
    <w:p w:rsidR="00295D2D" w:rsidRPr="00ED7D61" w:rsidRDefault="00295D2D" w:rsidP="00295D2D">
      <w:pPr>
        <w:rPr>
          <w:rFonts w:ascii="Garamond" w:hAnsi="Garamond"/>
          <w:sz w:val="32"/>
        </w:rPr>
      </w:pPr>
      <w:r w:rsidRPr="00ED7D61">
        <w:rPr>
          <w:rFonts w:ascii="Garamond" w:hAnsi="Garamond" w:cs="Tahoma"/>
        </w:rPr>
        <w:t>art. 10 Informativa sul trattamento dei dati</w:t>
      </w:r>
      <w:r w:rsidRPr="00ED7D61">
        <w:rPr>
          <w:rFonts w:ascii="Garamond" w:hAnsi="Garamond"/>
          <w:sz w:val="32"/>
        </w:rPr>
        <w:t xml:space="preserve"> </w:t>
      </w:r>
    </w:p>
    <w:p w:rsidR="00295D2D" w:rsidRDefault="00295D2D" w:rsidP="00295D2D">
      <w:pPr>
        <w:rPr>
          <w:rFonts w:ascii="Garamond" w:hAnsi="Garamond"/>
          <w:sz w:val="32"/>
        </w:rPr>
      </w:pPr>
    </w:p>
    <w:p w:rsidR="00295D2D" w:rsidRDefault="00295D2D" w:rsidP="00295D2D">
      <w:pPr>
        <w:rPr>
          <w:rFonts w:ascii="Garamond" w:hAnsi="Garamond"/>
          <w:sz w:val="32"/>
        </w:rPr>
      </w:pPr>
    </w:p>
    <w:p w:rsidR="00295D2D" w:rsidRDefault="00295D2D" w:rsidP="00295D2D">
      <w:pPr>
        <w:rPr>
          <w:rFonts w:ascii="Garamond" w:hAnsi="Garamond"/>
          <w:sz w:val="32"/>
        </w:rPr>
      </w:pPr>
    </w:p>
    <w:p w:rsidR="00295D2D" w:rsidRDefault="00295D2D" w:rsidP="00295D2D">
      <w:pPr>
        <w:rPr>
          <w:rFonts w:ascii="Garamond" w:hAnsi="Garamond"/>
          <w:sz w:val="32"/>
        </w:rPr>
      </w:pPr>
    </w:p>
    <w:p w:rsidR="00295D2D" w:rsidRDefault="00295D2D" w:rsidP="00295D2D">
      <w:pPr>
        <w:rPr>
          <w:rFonts w:ascii="Garamond" w:hAnsi="Garamond"/>
          <w:sz w:val="32"/>
        </w:rPr>
      </w:pPr>
    </w:p>
    <w:p w:rsidR="009A6996" w:rsidRDefault="009A6996" w:rsidP="00295D2D">
      <w:pPr>
        <w:rPr>
          <w:rFonts w:ascii="Garamond" w:hAnsi="Garamond"/>
          <w:sz w:val="32"/>
        </w:rPr>
      </w:pPr>
    </w:p>
    <w:p w:rsidR="009A6996" w:rsidRDefault="009A6996" w:rsidP="00295D2D">
      <w:pPr>
        <w:rPr>
          <w:rFonts w:ascii="Garamond" w:hAnsi="Garamond"/>
          <w:sz w:val="32"/>
        </w:rPr>
      </w:pPr>
    </w:p>
    <w:p w:rsidR="009A6996" w:rsidRDefault="009A6996" w:rsidP="00295D2D">
      <w:pPr>
        <w:rPr>
          <w:rFonts w:ascii="Garamond" w:hAnsi="Garamond"/>
          <w:sz w:val="32"/>
        </w:rPr>
      </w:pPr>
    </w:p>
    <w:p w:rsidR="009A6996" w:rsidRDefault="009A6996" w:rsidP="00295D2D">
      <w:pPr>
        <w:rPr>
          <w:rFonts w:ascii="Garamond" w:hAnsi="Garamond"/>
          <w:sz w:val="32"/>
        </w:rPr>
      </w:pPr>
      <w:bookmarkStart w:id="0" w:name="_GoBack"/>
      <w:bookmarkEnd w:id="0"/>
    </w:p>
    <w:p w:rsidR="00295D2D" w:rsidRPr="00ED7D61" w:rsidRDefault="00295D2D" w:rsidP="00295D2D">
      <w:pPr>
        <w:jc w:val="center"/>
        <w:rPr>
          <w:rFonts w:ascii="Garamond" w:hAnsi="Garamond" w:cs="Tahoma"/>
        </w:rPr>
      </w:pPr>
      <w:r w:rsidRPr="00ED7D61">
        <w:rPr>
          <w:rFonts w:ascii="Garamond" w:hAnsi="Garamond" w:cs="Tahoma"/>
        </w:rPr>
        <w:lastRenderedPageBreak/>
        <w:t>Art. 1</w:t>
      </w:r>
    </w:p>
    <w:p w:rsidR="00295D2D" w:rsidRPr="00ED7D61" w:rsidRDefault="00295D2D" w:rsidP="00295D2D">
      <w:pPr>
        <w:ind w:right="-1"/>
        <w:jc w:val="center"/>
        <w:rPr>
          <w:rFonts w:ascii="Garamond" w:hAnsi="Garamond" w:cs="Tahoma"/>
        </w:rPr>
      </w:pPr>
      <w:r w:rsidRPr="00ED7D61">
        <w:rPr>
          <w:rFonts w:ascii="Garamond" w:hAnsi="Garamond" w:cs="Tahoma"/>
        </w:rPr>
        <w:t>(Modalità di gara)</w:t>
      </w:r>
    </w:p>
    <w:p w:rsidR="00295D2D" w:rsidRPr="008D0178" w:rsidRDefault="00295D2D" w:rsidP="00295D2D">
      <w:pPr>
        <w:ind w:right="-1"/>
        <w:jc w:val="both"/>
        <w:rPr>
          <w:rFonts w:ascii="Garamond" w:hAnsi="Garamond" w:cs="Tahoma"/>
        </w:rPr>
      </w:pPr>
    </w:p>
    <w:p w:rsidR="00295D2D" w:rsidRPr="008D0178" w:rsidRDefault="00295D2D" w:rsidP="004B31DE">
      <w:pPr>
        <w:pStyle w:val="Corpodeltesto2"/>
        <w:spacing w:after="0" w:line="240" w:lineRule="auto"/>
        <w:jc w:val="both"/>
        <w:rPr>
          <w:rFonts w:ascii="Garamond" w:hAnsi="Garamond" w:cs="Tahoma"/>
          <w:sz w:val="22"/>
          <w:szCs w:val="22"/>
        </w:rPr>
      </w:pPr>
      <w:r w:rsidRPr="008D0178">
        <w:rPr>
          <w:rFonts w:ascii="Garamond" w:hAnsi="Garamond" w:cs="Tahoma"/>
          <w:sz w:val="22"/>
          <w:szCs w:val="22"/>
        </w:rPr>
        <w:t xml:space="preserve">L’Ente per la Gestione Accentrata dei Servizi condivisi, di seguito denominato EGAS, ha indetto gara a procedura aperta, per la stipula di una </w:t>
      </w:r>
      <w:r w:rsidRPr="008D0178">
        <w:rPr>
          <w:rFonts w:ascii="Garamond" w:hAnsi="Garamond" w:cs="Tahoma"/>
          <w:b/>
          <w:sz w:val="22"/>
          <w:szCs w:val="22"/>
          <w:u w:val="single"/>
        </w:rPr>
        <w:t>Convenzione</w:t>
      </w:r>
      <w:r w:rsidRPr="008D0178">
        <w:rPr>
          <w:rFonts w:ascii="Garamond" w:hAnsi="Garamond" w:cs="Tahoma"/>
          <w:sz w:val="22"/>
          <w:szCs w:val="22"/>
        </w:rPr>
        <w:t xml:space="preserve"> per </w:t>
      </w:r>
      <w:r w:rsidR="008D0178" w:rsidRPr="008D0178">
        <w:rPr>
          <w:rFonts w:ascii="Garamond" w:hAnsi="Garamond" w:cs="Tahoma"/>
          <w:sz w:val="22"/>
          <w:szCs w:val="22"/>
        </w:rPr>
        <w:t>l’affidamento del servizio di cattura di animali vaganti e servizi collegati</w:t>
      </w:r>
      <w:r w:rsidR="00AF10A6">
        <w:rPr>
          <w:rFonts w:ascii="Garamond" w:hAnsi="Garamond" w:cs="Tahoma"/>
          <w:sz w:val="22"/>
          <w:szCs w:val="22"/>
        </w:rPr>
        <w:t xml:space="preserve"> </w:t>
      </w:r>
      <w:r w:rsidR="008D0178" w:rsidRPr="008D0178">
        <w:rPr>
          <w:rFonts w:ascii="Garamond" w:hAnsi="Garamond" w:cs="Tahoma"/>
          <w:sz w:val="22"/>
          <w:szCs w:val="22"/>
        </w:rPr>
        <w:t xml:space="preserve">per il periodo di 36 mesi, con l’osservanza delle presenti norme, nonché delle disposizioni </w:t>
      </w:r>
      <w:r w:rsidRPr="008D0178">
        <w:rPr>
          <w:rFonts w:ascii="Garamond" w:hAnsi="Garamond" w:cs="Tahoma"/>
          <w:sz w:val="22"/>
          <w:szCs w:val="22"/>
        </w:rPr>
        <w:t xml:space="preserve">contenute nel Bando Integrale di Gara, nello Schema di Convenzione e nel Capitolato Speciale. </w:t>
      </w:r>
    </w:p>
    <w:p w:rsidR="00295D2D" w:rsidRPr="008D0178" w:rsidRDefault="00295D2D" w:rsidP="004B31DE">
      <w:pPr>
        <w:pStyle w:val="Corpodeltesto2"/>
        <w:spacing w:after="0" w:line="240" w:lineRule="auto"/>
        <w:jc w:val="both"/>
        <w:rPr>
          <w:rFonts w:ascii="Garamond" w:hAnsi="Garamond" w:cs="Tahoma"/>
          <w:sz w:val="22"/>
          <w:szCs w:val="22"/>
        </w:rPr>
      </w:pPr>
      <w:r w:rsidRPr="008D0178">
        <w:rPr>
          <w:rFonts w:ascii="Garamond" w:hAnsi="Garamond" w:cs="Tahoma"/>
          <w:sz w:val="22"/>
          <w:szCs w:val="22"/>
        </w:rPr>
        <w:t xml:space="preserve">Tutte le Aziende del S.S.R. interessate potranno aderire alla Convenzione. </w:t>
      </w:r>
    </w:p>
    <w:p w:rsidR="00295D2D" w:rsidRPr="008D0178" w:rsidRDefault="00295D2D" w:rsidP="004B31DE">
      <w:pPr>
        <w:ind w:right="-1"/>
        <w:jc w:val="both"/>
        <w:rPr>
          <w:rFonts w:ascii="Garamond" w:hAnsi="Garamond" w:cs="Tahoma"/>
        </w:rPr>
      </w:pPr>
      <w:r w:rsidRPr="008D0178">
        <w:rPr>
          <w:rFonts w:ascii="Garamond" w:hAnsi="Garamond" w:cs="Tahoma"/>
        </w:rPr>
        <w:t xml:space="preserve">L’EGAS è titolare e legittimato in relazione allo svolgimento delle fasi di gara fino all’individuazione del miglior offerente e alla stipula della Convenzione. I singoli contratti verranno conclusi a tutti gli effetti tra le singole Aziende del S.S.R. interessate ed il Fornitore attraverso la stipula di “Contratti derivati”. </w:t>
      </w:r>
    </w:p>
    <w:p w:rsidR="00F31BFA" w:rsidRPr="008E6CB9" w:rsidRDefault="00F31BFA" w:rsidP="00F31BFA">
      <w:pPr>
        <w:pStyle w:val="Corpodeltesto2"/>
        <w:spacing w:after="0" w:line="240" w:lineRule="auto"/>
        <w:jc w:val="both"/>
        <w:rPr>
          <w:rFonts w:ascii="Garamond" w:hAnsi="Garamond" w:cs="Tahoma"/>
          <w:sz w:val="22"/>
          <w:szCs w:val="22"/>
        </w:rPr>
      </w:pPr>
      <w:r w:rsidRPr="008E6CB9">
        <w:rPr>
          <w:rFonts w:ascii="Garamond" w:hAnsi="Garamond" w:cs="Tahoma"/>
          <w:sz w:val="22"/>
          <w:szCs w:val="22"/>
        </w:rPr>
        <w:t xml:space="preserve">L’EGAS si riserva di non procedere ad aggiudicazione, ovvero di recedere in qualsiasi momento dalla Convenzione sottoscritta, previa formale comunicazione e pagamento delle prestazioni già eseguite, nel caso in cui </w:t>
      </w:r>
      <w:proofErr w:type="spellStart"/>
      <w:r w:rsidRPr="008E6CB9">
        <w:rPr>
          <w:rFonts w:ascii="Garamond" w:hAnsi="Garamond" w:cs="Tahoma"/>
          <w:sz w:val="22"/>
          <w:szCs w:val="22"/>
        </w:rPr>
        <w:t>Consip</w:t>
      </w:r>
      <w:proofErr w:type="spellEnd"/>
      <w:r w:rsidRPr="008E6CB9">
        <w:rPr>
          <w:rFonts w:ascii="Garamond" w:hAnsi="Garamond" w:cs="Tahoma"/>
          <w:sz w:val="22"/>
          <w:szCs w:val="22"/>
        </w:rPr>
        <w:t xml:space="preserve"> S.p.A., renda disponibili convenzioni di servizi equivalenti a quello della presente Convenzione a condizioni migliorative in termini di parametri quali-quantitativi ovvero in tutte le ipotesi di cui al Decreto 95/2012 (</w:t>
      </w:r>
      <w:proofErr w:type="spellStart"/>
      <w:r w:rsidRPr="008E6CB9">
        <w:rPr>
          <w:rFonts w:ascii="Garamond" w:hAnsi="Garamond" w:cs="Tahoma"/>
          <w:sz w:val="22"/>
          <w:szCs w:val="22"/>
        </w:rPr>
        <w:t>Spending</w:t>
      </w:r>
      <w:proofErr w:type="spellEnd"/>
      <w:r w:rsidRPr="008E6CB9">
        <w:rPr>
          <w:rFonts w:ascii="Garamond" w:hAnsi="Garamond" w:cs="Tahoma"/>
          <w:sz w:val="22"/>
          <w:szCs w:val="22"/>
        </w:rPr>
        <w:t xml:space="preserve"> </w:t>
      </w:r>
      <w:proofErr w:type="spellStart"/>
      <w:r w:rsidRPr="008E6CB9">
        <w:rPr>
          <w:rFonts w:ascii="Garamond" w:hAnsi="Garamond" w:cs="Tahoma"/>
          <w:sz w:val="22"/>
          <w:szCs w:val="22"/>
        </w:rPr>
        <w:t>Review</w:t>
      </w:r>
      <w:proofErr w:type="spellEnd"/>
      <w:r w:rsidRPr="008E6CB9">
        <w:rPr>
          <w:rFonts w:ascii="Garamond" w:hAnsi="Garamond" w:cs="Tahoma"/>
          <w:sz w:val="22"/>
          <w:szCs w:val="22"/>
        </w:rPr>
        <w:t xml:space="preserve">). </w:t>
      </w:r>
    </w:p>
    <w:p w:rsidR="00295D2D" w:rsidRPr="008D0178" w:rsidRDefault="00F31BFA" w:rsidP="00F31BFA">
      <w:pPr>
        <w:pStyle w:val="Corpodeltesto2"/>
        <w:spacing w:after="0" w:line="240" w:lineRule="auto"/>
        <w:jc w:val="both"/>
        <w:rPr>
          <w:rFonts w:ascii="Garamond" w:hAnsi="Garamond" w:cs="Tahoma"/>
          <w:sz w:val="22"/>
          <w:szCs w:val="22"/>
        </w:rPr>
      </w:pPr>
      <w:r w:rsidRPr="008E6CB9">
        <w:rPr>
          <w:rFonts w:ascii="Garamond" w:hAnsi="Garamond" w:cs="Tahoma"/>
          <w:sz w:val="22"/>
          <w:szCs w:val="22"/>
        </w:rPr>
        <w:t>Si precisa che la suddetta previsione è stata inserita sulla base di quanto disposto dall’art. 15</w:t>
      </w:r>
      <w:r>
        <w:rPr>
          <w:rFonts w:ascii="Garamond" w:hAnsi="Garamond" w:cs="Tahoma"/>
          <w:sz w:val="22"/>
          <w:szCs w:val="22"/>
        </w:rPr>
        <w:t>, c.</w:t>
      </w:r>
      <w:r w:rsidRPr="008E6CB9">
        <w:rPr>
          <w:rFonts w:ascii="Garamond" w:hAnsi="Garamond" w:cs="Tahoma"/>
          <w:sz w:val="22"/>
          <w:szCs w:val="22"/>
        </w:rPr>
        <w:t xml:space="preserve"> 13</w:t>
      </w:r>
      <w:r>
        <w:rPr>
          <w:rFonts w:ascii="Garamond" w:hAnsi="Garamond" w:cs="Tahoma"/>
          <w:sz w:val="22"/>
          <w:szCs w:val="22"/>
        </w:rPr>
        <w:t>,</w:t>
      </w:r>
      <w:r w:rsidRPr="008E6CB9">
        <w:rPr>
          <w:rFonts w:ascii="Garamond" w:hAnsi="Garamond" w:cs="Tahoma"/>
          <w:sz w:val="22"/>
          <w:szCs w:val="22"/>
        </w:rPr>
        <w:t xml:space="preserve"> </w:t>
      </w:r>
      <w:proofErr w:type="spellStart"/>
      <w:r w:rsidRPr="008E6CB9">
        <w:rPr>
          <w:rFonts w:ascii="Garamond" w:hAnsi="Garamond" w:cs="Tahoma"/>
          <w:sz w:val="22"/>
          <w:szCs w:val="22"/>
        </w:rPr>
        <w:t>lett</w:t>
      </w:r>
      <w:proofErr w:type="spellEnd"/>
      <w:r w:rsidRPr="008E6CB9">
        <w:rPr>
          <w:rFonts w:ascii="Garamond" w:hAnsi="Garamond" w:cs="Tahoma"/>
          <w:sz w:val="22"/>
          <w:szCs w:val="22"/>
        </w:rPr>
        <w:t>.</w:t>
      </w:r>
      <w:r>
        <w:rPr>
          <w:rFonts w:ascii="Garamond" w:hAnsi="Garamond" w:cs="Tahoma"/>
          <w:sz w:val="22"/>
          <w:szCs w:val="22"/>
        </w:rPr>
        <w:t xml:space="preserve"> </w:t>
      </w:r>
      <w:r w:rsidRPr="008E6CB9">
        <w:rPr>
          <w:rFonts w:ascii="Garamond" w:hAnsi="Garamond" w:cs="Tahoma"/>
          <w:sz w:val="22"/>
          <w:szCs w:val="22"/>
        </w:rPr>
        <w:t>b) del D.L. n. 95/2012 come convertito nella L. n. 135/2012, posto che, per gli Enti del S</w:t>
      </w:r>
      <w:r>
        <w:rPr>
          <w:rFonts w:ascii="Garamond" w:hAnsi="Garamond" w:cs="Tahoma"/>
          <w:sz w:val="22"/>
          <w:szCs w:val="22"/>
        </w:rPr>
        <w:t>.</w:t>
      </w:r>
      <w:r w:rsidRPr="008E6CB9">
        <w:rPr>
          <w:rFonts w:ascii="Garamond" w:hAnsi="Garamond" w:cs="Tahoma"/>
          <w:sz w:val="22"/>
          <w:szCs w:val="22"/>
        </w:rPr>
        <w:t>S</w:t>
      </w:r>
      <w:r>
        <w:rPr>
          <w:rFonts w:ascii="Garamond" w:hAnsi="Garamond" w:cs="Tahoma"/>
          <w:sz w:val="22"/>
          <w:szCs w:val="22"/>
        </w:rPr>
        <w:t>.</w:t>
      </w:r>
      <w:r w:rsidRPr="008E6CB9">
        <w:rPr>
          <w:rFonts w:ascii="Garamond" w:hAnsi="Garamond" w:cs="Tahoma"/>
          <w:sz w:val="22"/>
          <w:szCs w:val="22"/>
        </w:rPr>
        <w:t>N</w:t>
      </w:r>
      <w:r>
        <w:rPr>
          <w:rFonts w:ascii="Garamond" w:hAnsi="Garamond" w:cs="Tahoma"/>
          <w:sz w:val="22"/>
          <w:szCs w:val="22"/>
        </w:rPr>
        <w:t>.</w:t>
      </w:r>
      <w:r w:rsidRPr="008E6CB9">
        <w:rPr>
          <w:rFonts w:ascii="Garamond" w:hAnsi="Garamond" w:cs="Tahoma"/>
          <w:sz w:val="22"/>
          <w:szCs w:val="22"/>
        </w:rPr>
        <w:t>, va esclusa una diretta applicazione dell’art. 1 della norma sopra citata. Pertanto, la relativa clausola di recesso potrà essere esercitata dall’Amministrazione in ricorrenza delle condizioni specificatame</w:t>
      </w:r>
      <w:r>
        <w:rPr>
          <w:rFonts w:ascii="Garamond" w:hAnsi="Garamond" w:cs="Tahoma"/>
          <w:sz w:val="22"/>
          <w:szCs w:val="22"/>
        </w:rPr>
        <w:t>nte riportate da tale normativa</w:t>
      </w:r>
      <w:r w:rsidRPr="008E6CB9">
        <w:rPr>
          <w:rFonts w:ascii="Garamond" w:hAnsi="Garamond" w:cs="Tahoma"/>
          <w:sz w:val="22"/>
          <w:szCs w:val="22"/>
        </w:rPr>
        <w:t>.</w:t>
      </w:r>
    </w:p>
    <w:p w:rsidR="00F31BFA" w:rsidRDefault="00F31BFA" w:rsidP="00295D2D">
      <w:pPr>
        <w:jc w:val="center"/>
        <w:rPr>
          <w:rFonts w:ascii="Garamond" w:hAnsi="Garamond" w:cs="Tahoma"/>
        </w:rPr>
      </w:pPr>
    </w:p>
    <w:p w:rsidR="00295D2D" w:rsidRPr="00ED7D61" w:rsidRDefault="00295D2D" w:rsidP="00295D2D">
      <w:pPr>
        <w:jc w:val="center"/>
        <w:rPr>
          <w:rFonts w:ascii="Garamond" w:hAnsi="Garamond" w:cs="Tahoma"/>
        </w:rPr>
      </w:pPr>
      <w:r w:rsidRPr="00ED7D61">
        <w:rPr>
          <w:rFonts w:ascii="Garamond" w:hAnsi="Garamond" w:cs="Tahoma"/>
        </w:rPr>
        <w:t>Art. 2</w:t>
      </w:r>
    </w:p>
    <w:p w:rsidR="00295D2D" w:rsidRPr="00ED7D61" w:rsidRDefault="00295D2D" w:rsidP="00295D2D">
      <w:pPr>
        <w:jc w:val="center"/>
        <w:rPr>
          <w:rFonts w:ascii="Garamond" w:hAnsi="Garamond" w:cs="Tahoma"/>
        </w:rPr>
      </w:pPr>
      <w:r w:rsidRPr="00ED7D61">
        <w:rPr>
          <w:rFonts w:ascii="Garamond" w:hAnsi="Garamond" w:cs="Tahoma"/>
        </w:rPr>
        <w:t>(Procedure di trasmissione dell’offerta)</w:t>
      </w:r>
    </w:p>
    <w:p w:rsidR="00295D2D" w:rsidRPr="00ED7D61" w:rsidRDefault="00295D2D" w:rsidP="00295D2D">
      <w:pPr>
        <w:jc w:val="center"/>
        <w:rPr>
          <w:rFonts w:ascii="Garamond" w:hAnsi="Garamond" w:cs="Tahoma"/>
        </w:rPr>
      </w:pPr>
    </w:p>
    <w:p w:rsidR="00295D2D" w:rsidRPr="00ED7D61" w:rsidRDefault="00295D2D" w:rsidP="00295D2D">
      <w:pPr>
        <w:jc w:val="both"/>
        <w:rPr>
          <w:rFonts w:ascii="Garamond" w:hAnsi="Garamond" w:cs="Tahoma"/>
          <w:b/>
          <w:u w:val="single"/>
        </w:rPr>
      </w:pPr>
      <w:r w:rsidRPr="00ED7D61">
        <w:rPr>
          <w:rFonts w:ascii="Garamond" w:hAnsi="Garamond" w:cs="Tahoma"/>
        </w:rPr>
        <w:t>L’offerta dovrà pervenire, in formato cartaceo, in plico sigillato, controfirmato sui lembi di chiusura e recante sul frontespizio il nominativo del mittente nonché l’oggetto della gara: “</w:t>
      </w:r>
      <w:r w:rsidRPr="00ED7D61">
        <w:rPr>
          <w:rFonts w:ascii="Garamond" w:hAnsi="Garamond" w:cs="Tahoma"/>
          <w:b/>
          <w:u w:val="single"/>
        </w:rPr>
        <w:t xml:space="preserve">Offerta relativa alla gara con procedura aperta per la stipula di una convenzione per l’affidamento del servizio </w:t>
      </w:r>
      <w:r w:rsidR="00AF10A6" w:rsidRPr="00AF10A6">
        <w:rPr>
          <w:rFonts w:ascii="Garamond" w:hAnsi="Garamond" w:cs="Tahoma"/>
          <w:b/>
          <w:u w:val="single"/>
        </w:rPr>
        <w:t xml:space="preserve">di cattura di animali vaganti e servizi collegati </w:t>
      </w:r>
      <w:r w:rsidRPr="00AF10A6">
        <w:rPr>
          <w:rFonts w:ascii="Garamond" w:hAnsi="Garamond" w:cs="Tahoma"/>
          <w:b/>
          <w:u w:val="single"/>
        </w:rPr>
        <w:t xml:space="preserve">per il periodo di </w:t>
      </w:r>
      <w:r w:rsidR="00AF10A6">
        <w:rPr>
          <w:rFonts w:ascii="Garamond" w:hAnsi="Garamond" w:cs="Tahoma"/>
          <w:b/>
          <w:u w:val="single"/>
        </w:rPr>
        <w:t>36 mesi</w:t>
      </w:r>
      <w:r w:rsidRPr="00ED7D61">
        <w:rPr>
          <w:rFonts w:ascii="Garamond" w:hAnsi="Garamond" w:cs="Tahoma"/>
          <w:b/>
          <w:u w:val="single"/>
        </w:rPr>
        <w:t xml:space="preserve"> – ID1</w:t>
      </w:r>
      <w:r>
        <w:rPr>
          <w:rFonts w:ascii="Garamond" w:hAnsi="Garamond" w:cs="Tahoma"/>
          <w:b/>
          <w:u w:val="single"/>
        </w:rPr>
        <w:t>5</w:t>
      </w:r>
      <w:r w:rsidRPr="00ED7D61">
        <w:rPr>
          <w:rFonts w:ascii="Garamond" w:hAnsi="Garamond" w:cs="Tahoma"/>
          <w:b/>
          <w:u w:val="single"/>
        </w:rPr>
        <w:t>SER</w:t>
      </w:r>
      <w:r w:rsidR="00AF10A6">
        <w:rPr>
          <w:rFonts w:ascii="Garamond" w:hAnsi="Garamond" w:cs="Tahoma"/>
          <w:b/>
          <w:u w:val="single"/>
        </w:rPr>
        <w:t>011</w:t>
      </w:r>
      <w:r w:rsidRPr="00ED7D61">
        <w:rPr>
          <w:rFonts w:ascii="Garamond" w:hAnsi="Garamond" w:cs="Tahoma"/>
          <w:b/>
          <w:u w:val="single"/>
        </w:rPr>
        <w:t>.</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Il plico dovrà contenere all’interno n. 3 buste separate, di cui la </w:t>
      </w:r>
      <w:r w:rsidRPr="00ED7D61">
        <w:rPr>
          <w:rFonts w:ascii="Garamond" w:hAnsi="Garamond" w:cs="Tahoma"/>
          <w:u w:val="single"/>
        </w:rPr>
        <w:t>n. 3 dovrà essere regolarmente sigillata e controfirmata sui lembi di chiusura</w:t>
      </w:r>
      <w:r w:rsidRPr="00ED7D61">
        <w:rPr>
          <w:rFonts w:ascii="Garamond" w:hAnsi="Garamond" w:cs="Tahoma"/>
        </w:rPr>
        <w:t>, pena l’esclusione dalla gara, mentre per la n. 1 e la n. 2 sarà sufficiente una chiusura normale:</w:t>
      </w:r>
    </w:p>
    <w:p w:rsidR="00295D2D" w:rsidRPr="00ED7D61" w:rsidRDefault="00295D2D" w:rsidP="00EC0388">
      <w:pPr>
        <w:numPr>
          <w:ilvl w:val="0"/>
          <w:numId w:val="19"/>
        </w:numPr>
        <w:spacing w:after="0" w:line="240" w:lineRule="auto"/>
        <w:jc w:val="both"/>
        <w:rPr>
          <w:rFonts w:ascii="Garamond" w:hAnsi="Garamond" w:cs="Tahoma"/>
        </w:rPr>
      </w:pPr>
      <w:r w:rsidRPr="00ED7D61">
        <w:rPr>
          <w:rFonts w:ascii="Garamond" w:hAnsi="Garamond" w:cs="Tahoma"/>
        </w:rPr>
        <w:t>Busta n. 1 recante l’indicazione “DOCUMENTI DI PARTECIPAZIONE” (vedere art. 3 delle presenti Norme di partecipazione alla gara);</w:t>
      </w:r>
    </w:p>
    <w:p w:rsidR="00295D2D" w:rsidRPr="00ED7D61" w:rsidRDefault="00295D2D" w:rsidP="00EC0388">
      <w:pPr>
        <w:numPr>
          <w:ilvl w:val="0"/>
          <w:numId w:val="19"/>
        </w:numPr>
        <w:spacing w:after="0" w:line="240" w:lineRule="auto"/>
        <w:jc w:val="both"/>
        <w:rPr>
          <w:rFonts w:ascii="Garamond" w:hAnsi="Garamond" w:cs="Tahoma"/>
        </w:rPr>
      </w:pPr>
      <w:r w:rsidRPr="00ED7D61">
        <w:rPr>
          <w:rFonts w:ascii="Garamond" w:hAnsi="Garamond" w:cs="Tahoma"/>
        </w:rPr>
        <w:t>Busta n. 2 recante l’indicazione “DOCUMENTAZIONE TECNICO-QUALITATIVA” (vedere elenco documenti richiesti nel Capitolato Speciale);</w:t>
      </w:r>
    </w:p>
    <w:p w:rsidR="00295D2D" w:rsidRPr="00ED7D61" w:rsidRDefault="00295D2D" w:rsidP="00EC0388">
      <w:pPr>
        <w:numPr>
          <w:ilvl w:val="0"/>
          <w:numId w:val="19"/>
        </w:numPr>
        <w:spacing w:after="0" w:line="240" w:lineRule="auto"/>
        <w:jc w:val="both"/>
        <w:rPr>
          <w:rFonts w:ascii="Garamond" w:hAnsi="Garamond" w:cs="Tahoma"/>
        </w:rPr>
      </w:pPr>
      <w:r w:rsidRPr="00ED7D61">
        <w:rPr>
          <w:rFonts w:ascii="Garamond" w:hAnsi="Garamond" w:cs="Tahoma"/>
        </w:rPr>
        <w:t>Busta n. 3 recante l’indicazione “OFFERTA ECONOMICA” (vedere art. 4 delle presenti Norme di partecipazione alla gara).</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u w:val="single"/>
        </w:rPr>
        <w:t>Ogni busta dovrà contenere l’elenco numerato dei documenti presenti al proprio interno</w:t>
      </w:r>
      <w:r w:rsidRPr="00ED7D61">
        <w:rPr>
          <w:rFonts w:ascii="Garamond" w:hAnsi="Garamond" w:cs="Tahoma"/>
        </w:rPr>
        <w:t xml:space="preserve">; tali documenti dovranno essere a loro volta numerati in ogni pagina, con indicazione sulla prima pagina del numero di pagine complessivo di ogni documento (ad esclusione dei documenti meramente illustrativi quali ad esempio i </w:t>
      </w:r>
      <w:proofErr w:type="spellStart"/>
      <w:r w:rsidRPr="00ED7D61">
        <w:rPr>
          <w:rFonts w:ascii="Garamond" w:hAnsi="Garamond" w:cs="Tahoma"/>
        </w:rPr>
        <w:t>depliant</w:t>
      </w:r>
      <w:proofErr w:type="spellEnd"/>
      <w:r w:rsidRPr="00ED7D61">
        <w:rPr>
          <w:rFonts w:ascii="Garamond" w:hAnsi="Garamond" w:cs="Tahoma"/>
        </w:rPr>
        <w:t>).</w:t>
      </w:r>
    </w:p>
    <w:p w:rsidR="00295D2D" w:rsidRPr="00ED7D61" w:rsidRDefault="00295D2D" w:rsidP="00295D2D">
      <w:pPr>
        <w:jc w:val="both"/>
        <w:rPr>
          <w:rFonts w:ascii="Garamond" w:hAnsi="Garamond" w:cs="Tahoma"/>
        </w:rPr>
      </w:pPr>
      <w:r w:rsidRPr="00ED7D61">
        <w:rPr>
          <w:rFonts w:ascii="Garamond" w:hAnsi="Garamond" w:cs="Tahoma"/>
        </w:rPr>
        <w:lastRenderedPageBreak/>
        <w:t>Il plico andrà indirizzato al</w:t>
      </w:r>
      <w:r>
        <w:rPr>
          <w:rFonts w:ascii="Garamond" w:hAnsi="Garamond" w:cs="Tahoma"/>
        </w:rPr>
        <w:t>l’</w:t>
      </w:r>
      <w:r>
        <w:rPr>
          <w:rFonts w:ascii="Garamond" w:hAnsi="Garamond" w:cs="Tahoma"/>
          <w:b/>
        </w:rPr>
        <w:t xml:space="preserve">Ente per la Gestione Accentrata dei Servizi </w:t>
      </w:r>
      <w:r w:rsidRPr="00607A79">
        <w:rPr>
          <w:rFonts w:ascii="Garamond" w:hAnsi="Garamond" w:cs="Tahoma"/>
          <w:b/>
        </w:rPr>
        <w:t>condivisi – Via Colugna, 50 - 33100 UDINE</w:t>
      </w:r>
      <w:r w:rsidRPr="00607A79">
        <w:rPr>
          <w:rFonts w:ascii="Garamond" w:hAnsi="Garamond" w:cs="Tahoma"/>
        </w:rPr>
        <w:t xml:space="preserve"> e dovrà pervenire, a mezzo raccomandata A.R. tramite Servizio postale di Stato o mediante agenzie di recapito, ovvero con consegna a mano, all’Ufficio Protocollo dell’EGAS entro e non oltre il termine indicato nel bando di gara, pena l’esclusione dalla gara.</w:t>
      </w:r>
      <w:r w:rsidRPr="00ED7D61">
        <w:rPr>
          <w:rFonts w:ascii="Garamond" w:hAnsi="Garamond" w:cs="Tahoma"/>
        </w:rPr>
        <w:t xml:space="preserve"> </w:t>
      </w:r>
    </w:p>
    <w:p w:rsidR="00295D2D" w:rsidRPr="00ED7D61" w:rsidRDefault="00295D2D" w:rsidP="00295D2D">
      <w:pPr>
        <w:ind w:right="-1"/>
        <w:jc w:val="both"/>
        <w:rPr>
          <w:rFonts w:ascii="Garamond" w:hAnsi="Garamond" w:cs="Tahoma"/>
        </w:rPr>
      </w:pPr>
      <w:r w:rsidRPr="00ED7D61">
        <w:rPr>
          <w:rFonts w:ascii="Garamond" w:hAnsi="Garamond" w:cs="Tahoma"/>
        </w:rPr>
        <w:t>Gli orari di apertu</w:t>
      </w:r>
      <w:r>
        <w:rPr>
          <w:rFonts w:ascii="Garamond" w:hAnsi="Garamond" w:cs="Tahoma"/>
        </w:rPr>
        <w:t xml:space="preserve">ra dell’Ufficio Protocollo dell’EGAS </w:t>
      </w:r>
      <w:r w:rsidRPr="00ED7D61">
        <w:rPr>
          <w:rFonts w:ascii="Garamond" w:hAnsi="Garamond" w:cs="Tahoma"/>
        </w:rPr>
        <w:t>sono i seguenti:</w:t>
      </w:r>
    </w:p>
    <w:p w:rsidR="00295D2D" w:rsidRPr="00ED7D61" w:rsidRDefault="00295D2D" w:rsidP="00EC0388">
      <w:pPr>
        <w:numPr>
          <w:ilvl w:val="0"/>
          <w:numId w:val="23"/>
        </w:numPr>
        <w:spacing w:after="0" w:line="240" w:lineRule="auto"/>
        <w:ind w:right="-1"/>
        <w:jc w:val="both"/>
        <w:rPr>
          <w:rFonts w:ascii="Garamond" w:hAnsi="Garamond" w:cs="Tahoma"/>
        </w:rPr>
      </w:pPr>
      <w:r w:rsidRPr="00ED7D61">
        <w:rPr>
          <w:rFonts w:ascii="Garamond" w:hAnsi="Garamond" w:cs="Tahoma"/>
        </w:rPr>
        <w:t>dal lunedì al giovedì: 08.30 -16.00</w:t>
      </w:r>
    </w:p>
    <w:p w:rsidR="00295D2D" w:rsidRPr="00ED7D61" w:rsidRDefault="00295D2D" w:rsidP="00EC0388">
      <w:pPr>
        <w:numPr>
          <w:ilvl w:val="0"/>
          <w:numId w:val="23"/>
        </w:numPr>
        <w:spacing w:after="0" w:line="240" w:lineRule="auto"/>
        <w:ind w:right="-1"/>
        <w:jc w:val="both"/>
        <w:rPr>
          <w:rFonts w:ascii="Garamond" w:hAnsi="Garamond" w:cs="Tahoma"/>
        </w:rPr>
      </w:pPr>
      <w:r w:rsidRPr="00ED7D61">
        <w:rPr>
          <w:rFonts w:ascii="Garamond" w:hAnsi="Garamond" w:cs="Tahoma"/>
        </w:rPr>
        <w:t>venerdì: 8.30 – 13.00</w:t>
      </w:r>
    </w:p>
    <w:p w:rsidR="00295D2D" w:rsidRPr="00ED7D61" w:rsidRDefault="00295D2D" w:rsidP="00295D2D">
      <w:pPr>
        <w:jc w:val="both"/>
        <w:rPr>
          <w:rFonts w:ascii="Garamond" w:hAnsi="Garamond" w:cs="Tahoma"/>
        </w:rPr>
      </w:pPr>
    </w:p>
    <w:p w:rsidR="00295D2D" w:rsidRPr="00ED7D61" w:rsidRDefault="00295D2D" w:rsidP="00295D2D">
      <w:pPr>
        <w:ind w:right="-1"/>
        <w:jc w:val="both"/>
        <w:rPr>
          <w:rFonts w:ascii="Garamond" w:hAnsi="Garamond" w:cs="Tahoma"/>
        </w:rPr>
      </w:pPr>
      <w:r>
        <w:rPr>
          <w:rFonts w:ascii="Garamond" w:hAnsi="Garamond" w:cs="Tahoma"/>
        </w:rPr>
        <w:t>L’EGAS</w:t>
      </w:r>
      <w:r w:rsidRPr="00ED7D61">
        <w:rPr>
          <w:rFonts w:ascii="Garamond" w:hAnsi="Garamond" w:cs="Tahoma"/>
        </w:rPr>
        <w:t xml:space="preserve"> declina ogni e qualsivoglia responsabilità per eventuali ritardi o errori di recapito del plico.</w:t>
      </w:r>
    </w:p>
    <w:p w:rsidR="00295D2D" w:rsidRPr="00ED7D61" w:rsidRDefault="00295D2D" w:rsidP="00295D2D">
      <w:pPr>
        <w:tabs>
          <w:tab w:val="left" w:pos="6096"/>
        </w:tabs>
        <w:ind w:left="426" w:hanging="426"/>
        <w:jc w:val="center"/>
        <w:rPr>
          <w:rFonts w:ascii="Garamond" w:hAnsi="Garamond" w:cs="Tahoma"/>
        </w:rPr>
      </w:pPr>
    </w:p>
    <w:p w:rsidR="00295D2D" w:rsidRPr="00ED7D61" w:rsidRDefault="00295D2D" w:rsidP="00295D2D">
      <w:pPr>
        <w:tabs>
          <w:tab w:val="left" w:pos="6096"/>
        </w:tabs>
        <w:ind w:left="426" w:hanging="426"/>
        <w:jc w:val="center"/>
        <w:rPr>
          <w:rFonts w:ascii="Garamond" w:hAnsi="Garamond" w:cs="Tahoma"/>
        </w:rPr>
      </w:pPr>
      <w:r w:rsidRPr="00ED7D61">
        <w:rPr>
          <w:rFonts w:ascii="Garamond" w:hAnsi="Garamond" w:cs="Tahoma"/>
        </w:rPr>
        <w:t xml:space="preserve">Art. 3 </w:t>
      </w:r>
    </w:p>
    <w:p w:rsidR="00295D2D" w:rsidRPr="00ED7D61" w:rsidRDefault="00295D2D" w:rsidP="00295D2D">
      <w:pPr>
        <w:jc w:val="center"/>
        <w:rPr>
          <w:rFonts w:ascii="Garamond" w:hAnsi="Garamond" w:cs="Tahoma"/>
        </w:rPr>
      </w:pPr>
      <w:r w:rsidRPr="00ED7D61">
        <w:rPr>
          <w:rFonts w:ascii="Garamond" w:hAnsi="Garamond" w:cs="Tahoma"/>
        </w:rPr>
        <w:t>(Documenti di partecipazione)</w:t>
      </w:r>
    </w:p>
    <w:p w:rsidR="00295D2D" w:rsidRPr="00ED7D61" w:rsidRDefault="00295D2D" w:rsidP="00295D2D">
      <w:pPr>
        <w:rPr>
          <w:rFonts w:ascii="Garamond" w:hAnsi="Garamond" w:cs="Tahoma"/>
        </w:rPr>
      </w:pPr>
    </w:p>
    <w:p w:rsidR="00295D2D" w:rsidRPr="00FE2251" w:rsidRDefault="00295D2D" w:rsidP="00295D2D">
      <w:pPr>
        <w:autoSpaceDE w:val="0"/>
        <w:autoSpaceDN w:val="0"/>
        <w:adjustRightInd w:val="0"/>
        <w:jc w:val="both"/>
        <w:rPr>
          <w:rFonts w:ascii="Garamond" w:hAnsi="Garamond" w:cs="Tahoma"/>
          <w:color w:val="000000"/>
        </w:rPr>
      </w:pPr>
      <w:r w:rsidRPr="00FE2251">
        <w:rPr>
          <w:rFonts w:ascii="Garamond" w:hAnsi="Garamond" w:cs="Tahoma"/>
        </w:rPr>
        <w:t>La ditta partecipante</w:t>
      </w:r>
      <w:r w:rsidRPr="00FE2251">
        <w:rPr>
          <w:rFonts w:ascii="Garamond" w:hAnsi="Garamond" w:cs="Tahoma"/>
          <w:color w:val="000000"/>
        </w:rPr>
        <w:t>, effettuata la registrazione al servizio AVC</w:t>
      </w:r>
      <w:r w:rsidRPr="00FE2251">
        <w:rPr>
          <w:rFonts w:ascii="Garamond" w:hAnsi="Garamond" w:cs="Tahoma"/>
          <w:i/>
          <w:iCs/>
          <w:color w:val="000000"/>
        </w:rPr>
        <w:t xml:space="preserve">PASS </w:t>
      </w:r>
      <w:r w:rsidRPr="00FE2251">
        <w:rPr>
          <w:rFonts w:ascii="Garamond" w:hAnsi="Garamond" w:cs="Tahoma"/>
          <w:color w:val="000000"/>
        </w:rPr>
        <w:t xml:space="preserve">e individuata la presente procedura ottiene dal sistema un “PASSOE” da inserire nella busta contenente la documentazione amministrativa. </w:t>
      </w:r>
    </w:p>
    <w:p w:rsidR="00295D2D" w:rsidRPr="00ED7D61" w:rsidRDefault="00295D2D" w:rsidP="00295D2D">
      <w:pPr>
        <w:autoSpaceDE w:val="0"/>
        <w:autoSpaceDN w:val="0"/>
        <w:adjustRightInd w:val="0"/>
        <w:jc w:val="both"/>
        <w:rPr>
          <w:rFonts w:ascii="Garamond" w:hAnsi="Garamond" w:cs="Tahoma"/>
          <w:sz w:val="24"/>
          <w:szCs w:val="24"/>
        </w:rPr>
      </w:pPr>
    </w:p>
    <w:p w:rsidR="00295D2D" w:rsidRPr="00ED7D61" w:rsidRDefault="00295D2D" w:rsidP="00295D2D">
      <w:pPr>
        <w:jc w:val="both"/>
        <w:rPr>
          <w:rFonts w:ascii="Garamond" w:hAnsi="Garamond" w:cs="Tahoma"/>
        </w:rPr>
      </w:pPr>
      <w:r w:rsidRPr="00ED7D61">
        <w:rPr>
          <w:rFonts w:ascii="Garamond" w:hAnsi="Garamond" w:cs="Tahoma"/>
        </w:rPr>
        <w:t>La ditta partecipante deve inserire all’interno della busta n. 1 la seguente documentazione</w:t>
      </w:r>
      <w:r>
        <w:rPr>
          <w:rFonts w:ascii="Garamond" w:hAnsi="Garamond" w:cs="Tahoma"/>
        </w:rPr>
        <w:t>:</w:t>
      </w:r>
    </w:p>
    <w:p w:rsidR="00295D2D" w:rsidRPr="00ED7D61" w:rsidRDefault="00295D2D" w:rsidP="00295D2D">
      <w:pPr>
        <w:rPr>
          <w:rFonts w:ascii="Garamond" w:hAnsi="Garamond" w:cs="Tahoma"/>
        </w:rPr>
      </w:pPr>
    </w:p>
    <w:p w:rsidR="00295D2D" w:rsidRPr="00ED7D61"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Dichiarazione sostitutiva di certificazione e di atto di notorietà</w:t>
      </w:r>
      <w:r w:rsidRPr="00ED7D61">
        <w:rPr>
          <w:rFonts w:ascii="Garamond" w:hAnsi="Garamond" w:cs="Tahoma"/>
        </w:rPr>
        <w:t>, a firma del legale rappresentante, redatta come da fac-simile (</w:t>
      </w:r>
      <w:r w:rsidRPr="00ED7D61">
        <w:rPr>
          <w:rFonts w:ascii="Garamond" w:hAnsi="Garamond" w:cs="Tahoma"/>
          <w:u w:val="single"/>
        </w:rPr>
        <w:t>vedere Allegato “A” alle Norme</w:t>
      </w:r>
      <w:r w:rsidRPr="00ED7D61">
        <w:rPr>
          <w:rFonts w:ascii="Garamond" w:hAnsi="Garamond" w:cs="Tahoma"/>
        </w:rPr>
        <w:t xml:space="preserve">), corredato da fotocopia del documento di riconoscimento del sottoscrittore. </w:t>
      </w:r>
    </w:p>
    <w:p w:rsidR="004A79A6" w:rsidRPr="00477DB8" w:rsidRDefault="00295D2D" w:rsidP="00EC0388">
      <w:pPr>
        <w:numPr>
          <w:ilvl w:val="0"/>
          <w:numId w:val="30"/>
        </w:numPr>
        <w:spacing w:after="0" w:line="240" w:lineRule="auto"/>
        <w:ind w:left="0" w:hanging="11"/>
        <w:jc w:val="both"/>
        <w:rPr>
          <w:rFonts w:ascii="Garamond" w:hAnsi="Garamond" w:cs="Tahoma"/>
        </w:rPr>
      </w:pPr>
      <w:r w:rsidRPr="00477DB8">
        <w:rPr>
          <w:rFonts w:ascii="Garamond" w:hAnsi="Garamond" w:cs="Tahoma"/>
          <w:b/>
        </w:rPr>
        <w:t xml:space="preserve">Garanzia dell’importo indicato nella tabella di cui al Capitolato Speciale, </w:t>
      </w:r>
      <w:r w:rsidRPr="00477DB8">
        <w:rPr>
          <w:rFonts w:ascii="Garamond" w:hAnsi="Garamond" w:cs="Tahoma"/>
        </w:rPr>
        <w:t xml:space="preserve">costituita nelle forme previste dall’art. 75 del </w:t>
      </w:r>
      <w:proofErr w:type="spellStart"/>
      <w:r w:rsidRPr="00477DB8">
        <w:rPr>
          <w:rFonts w:ascii="Garamond" w:hAnsi="Garamond" w:cs="Tahoma"/>
        </w:rPr>
        <w:t>D.Lgs.</w:t>
      </w:r>
      <w:proofErr w:type="spellEnd"/>
      <w:r w:rsidRPr="00477DB8">
        <w:rPr>
          <w:rFonts w:ascii="Garamond" w:hAnsi="Garamond" w:cs="Tahoma"/>
        </w:rPr>
        <w:t xml:space="preserve"> 163/2006,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intestata all’Ente per la Gestione Accentrata dei Servizi condivisi, Via Colugna, 50 – Udine, deve avere validità per almeno 240 giorni dalla data di presentazione dell’offerta. L’importo della garanzia potrà essere ridotto</w:t>
      </w:r>
      <w:r w:rsidR="004A79A6" w:rsidRPr="00477DB8">
        <w:rPr>
          <w:rFonts w:ascii="Garamond" w:hAnsi="Garamond" w:cs="Tahoma"/>
        </w:rPr>
        <w:t xml:space="preserve">, secondo quanto prescritto dal comma 7 dell’art. 75 del D. </w:t>
      </w:r>
      <w:proofErr w:type="spellStart"/>
      <w:r w:rsidR="004A79A6" w:rsidRPr="00477DB8">
        <w:rPr>
          <w:rFonts w:ascii="Garamond" w:hAnsi="Garamond" w:cs="Tahoma"/>
        </w:rPr>
        <w:t>Lgs</w:t>
      </w:r>
      <w:proofErr w:type="spellEnd"/>
      <w:r w:rsidR="004A79A6" w:rsidRPr="00477DB8">
        <w:rPr>
          <w:rFonts w:ascii="Garamond" w:hAnsi="Garamond" w:cs="Tahoma"/>
        </w:rPr>
        <w:t>. 163/2006:</w:t>
      </w:r>
    </w:p>
    <w:p w:rsidR="004A79A6" w:rsidRPr="00477DB8" w:rsidRDefault="00295D2D" w:rsidP="004A79A6">
      <w:pPr>
        <w:pStyle w:val="Paragrafoelenco"/>
        <w:numPr>
          <w:ilvl w:val="0"/>
          <w:numId w:val="51"/>
        </w:numPr>
        <w:spacing w:after="0" w:line="240" w:lineRule="auto"/>
        <w:jc w:val="both"/>
        <w:rPr>
          <w:rFonts w:ascii="Garamond" w:hAnsi="Garamond" w:cs="Tahoma"/>
        </w:rPr>
      </w:pPr>
      <w:r w:rsidRPr="00477DB8">
        <w:rPr>
          <w:rFonts w:ascii="Garamond" w:hAnsi="Garamond" w:cs="Tahoma"/>
        </w:rPr>
        <w:t>del 50%</w:t>
      </w:r>
      <w:r w:rsidR="008F1B5F" w:rsidRPr="00477DB8">
        <w:rPr>
          <w:rFonts w:ascii="Garamond" w:hAnsi="Garamond" w:cs="Tahoma"/>
        </w:rPr>
        <w:t>,</w:t>
      </w:r>
      <w:r w:rsidRPr="00477DB8">
        <w:rPr>
          <w:rFonts w:ascii="Garamond" w:hAnsi="Garamond" w:cs="Tahoma"/>
        </w:rPr>
        <w:t xml:space="preserve"> </w:t>
      </w:r>
      <w:r w:rsidR="008F1B5F" w:rsidRPr="00477DB8">
        <w:rPr>
          <w:rFonts w:ascii="Garamond" w:hAnsi="Garamond" w:cs="Tahoma"/>
        </w:rPr>
        <w:t xml:space="preserve">anche cumulabile con la riduzione di cui alle lettere b) e c), </w:t>
      </w:r>
      <w:r w:rsidRPr="00477DB8">
        <w:rPr>
          <w:rFonts w:ascii="Garamond" w:hAnsi="Garamond" w:cs="Tahoma"/>
        </w:rPr>
        <w:t>per gli operatori economici in possesso di certificazione del sistema di qual</w:t>
      </w:r>
      <w:r w:rsidR="008F1B5F" w:rsidRPr="00477DB8">
        <w:rPr>
          <w:rFonts w:ascii="Garamond" w:hAnsi="Garamond" w:cs="Tahoma"/>
        </w:rPr>
        <w:t>ità;</w:t>
      </w:r>
      <w:r w:rsidRPr="00477DB8">
        <w:rPr>
          <w:rFonts w:ascii="Garamond" w:hAnsi="Garamond" w:cs="Tahoma"/>
        </w:rPr>
        <w:t xml:space="preserve"> </w:t>
      </w:r>
    </w:p>
    <w:p w:rsidR="004A79A6" w:rsidRPr="00477DB8" w:rsidRDefault="004A79A6" w:rsidP="004A79A6">
      <w:pPr>
        <w:pStyle w:val="Paragrafoelenco"/>
        <w:numPr>
          <w:ilvl w:val="0"/>
          <w:numId w:val="51"/>
        </w:numPr>
        <w:spacing w:after="0" w:line="240" w:lineRule="auto"/>
        <w:jc w:val="both"/>
        <w:rPr>
          <w:rFonts w:ascii="Garamond" w:hAnsi="Garamond" w:cs="Tahoma"/>
        </w:rPr>
      </w:pPr>
      <w:r w:rsidRPr="00477DB8">
        <w:rPr>
          <w:rFonts w:ascii="Garamond" w:hAnsi="Garamond" w:cs="Tahoma"/>
        </w:rPr>
        <w:t xml:space="preserve">del 30%, anche cumulabile con la riduzione di cui </w:t>
      </w:r>
      <w:r w:rsidR="008F1B5F" w:rsidRPr="00477DB8">
        <w:rPr>
          <w:rFonts w:ascii="Garamond" w:hAnsi="Garamond" w:cs="Tahoma"/>
        </w:rPr>
        <w:t>alle lettere a) e c)</w:t>
      </w:r>
      <w:r w:rsidRPr="00477DB8">
        <w:rPr>
          <w:rFonts w:ascii="Garamond" w:hAnsi="Garamond" w:cs="Tahoma"/>
        </w:rPr>
        <w:t xml:space="preserve">, per gli operatori economici in possesso di registrazione al sistema comunitario di </w:t>
      </w:r>
      <w:proofErr w:type="spellStart"/>
      <w:r w:rsidRPr="00477DB8">
        <w:rPr>
          <w:rFonts w:ascii="Garamond" w:hAnsi="Garamond" w:cs="Tahoma"/>
        </w:rPr>
        <w:t>ecogestione</w:t>
      </w:r>
      <w:proofErr w:type="spellEnd"/>
      <w:r w:rsidRPr="00477DB8">
        <w:rPr>
          <w:rFonts w:ascii="Garamond" w:hAnsi="Garamond" w:cs="Tahoma"/>
        </w:rPr>
        <w:t xml:space="preserve"> e audit (EMAS), ai sensi del regolamento (CE) n. 1221/2009 del Parlamento europeo e del Consiglio, del 25 novembre 2009, o</w:t>
      </w:r>
      <w:r w:rsidR="008F1B5F" w:rsidRPr="00477DB8">
        <w:rPr>
          <w:rFonts w:ascii="Garamond" w:hAnsi="Garamond" w:cs="Tahoma"/>
        </w:rPr>
        <w:t>vvero</w:t>
      </w:r>
      <w:r w:rsidRPr="00477DB8">
        <w:rPr>
          <w:rFonts w:ascii="Garamond" w:hAnsi="Garamond" w:cs="Tahoma"/>
        </w:rPr>
        <w:t xml:space="preserve"> del 20</w:t>
      </w:r>
      <w:r w:rsidR="008F1B5F" w:rsidRPr="00477DB8">
        <w:rPr>
          <w:rFonts w:ascii="Garamond" w:hAnsi="Garamond" w:cs="Tahoma"/>
        </w:rPr>
        <w:t>%, sempre</w:t>
      </w:r>
      <w:r w:rsidRPr="00477DB8">
        <w:rPr>
          <w:rFonts w:ascii="Garamond" w:hAnsi="Garamond" w:cs="Tahoma"/>
        </w:rPr>
        <w:t xml:space="preserve"> </w:t>
      </w:r>
      <w:r w:rsidR="008F1B5F" w:rsidRPr="00477DB8">
        <w:rPr>
          <w:rFonts w:ascii="Garamond" w:hAnsi="Garamond" w:cs="Tahoma"/>
        </w:rPr>
        <w:t xml:space="preserve">cumulabile con la riduzione di cui alle lettere a) e c), </w:t>
      </w:r>
      <w:r w:rsidRPr="00477DB8">
        <w:rPr>
          <w:rFonts w:ascii="Garamond" w:hAnsi="Garamond" w:cs="Tahoma"/>
        </w:rPr>
        <w:t>per gli operatori in possesso di certificazione ambientale ai sensi della norma UNI EN ISO 14001</w:t>
      </w:r>
      <w:r w:rsidR="008F1B5F" w:rsidRPr="00477DB8">
        <w:rPr>
          <w:rFonts w:ascii="Garamond" w:hAnsi="Garamond" w:cs="Tahoma"/>
        </w:rPr>
        <w:t>;</w:t>
      </w:r>
    </w:p>
    <w:p w:rsidR="004A79A6" w:rsidRPr="00477DB8" w:rsidRDefault="004A79A6" w:rsidP="004A79A6">
      <w:pPr>
        <w:pStyle w:val="Paragrafoelenco"/>
        <w:numPr>
          <w:ilvl w:val="0"/>
          <w:numId w:val="51"/>
        </w:numPr>
        <w:spacing w:after="0" w:line="240" w:lineRule="auto"/>
        <w:jc w:val="both"/>
        <w:rPr>
          <w:rFonts w:ascii="Garamond" w:hAnsi="Garamond" w:cs="Tahoma"/>
        </w:rPr>
      </w:pPr>
      <w:r w:rsidRPr="00477DB8">
        <w:rPr>
          <w:rFonts w:ascii="Garamond" w:hAnsi="Garamond" w:cs="Tahoma"/>
        </w:rPr>
        <w:t>del 20% per cento, anche cumulabile con la riduzione di cui alle lettere a) e b) per gli operatori economici in possesso, in relazione ai beni o servizi che costituiscano almeno il 50 per cento del valore dei beni e servizi oggetto del contratto stesso, del marchio di qualità ecologica dell’Unione europea (</w:t>
      </w:r>
      <w:proofErr w:type="spellStart"/>
      <w:r w:rsidRPr="00477DB8">
        <w:rPr>
          <w:rFonts w:ascii="Garamond" w:hAnsi="Garamond" w:cs="Tahoma"/>
        </w:rPr>
        <w:t>Ecolabel</w:t>
      </w:r>
      <w:proofErr w:type="spellEnd"/>
      <w:r w:rsidRPr="00477DB8">
        <w:rPr>
          <w:rFonts w:ascii="Garamond" w:hAnsi="Garamond" w:cs="Tahoma"/>
        </w:rPr>
        <w:t xml:space="preserve"> UE) ai sensi del regolamento (CE) n. 66/2010 del Parlamento europeo e del Consiglio, del 25 novembre 2009.</w:t>
      </w:r>
    </w:p>
    <w:p w:rsidR="004A79A6" w:rsidRPr="00477DB8" w:rsidRDefault="004A79A6" w:rsidP="004A79A6">
      <w:pPr>
        <w:pStyle w:val="Paragrafoelenco"/>
        <w:numPr>
          <w:ilvl w:val="0"/>
          <w:numId w:val="51"/>
        </w:numPr>
        <w:spacing w:after="0" w:line="240" w:lineRule="auto"/>
        <w:jc w:val="both"/>
        <w:rPr>
          <w:rFonts w:ascii="Garamond" w:hAnsi="Garamond" w:cs="Tahoma"/>
        </w:rPr>
      </w:pPr>
      <w:r w:rsidRPr="00477DB8">
        <w:rPr>
          <w:rFonts w:ascii="Garamond" w:hAnsi="Garamond" w:cs="Tahoma"/>
        </w:rPr>
        <w:t xml:space="preserve">del 15% per gli operatori economici che sviluppano un inventario di gas ad effetto serra ai sensi della norma UNI EN ISO 14064-1 o un’impronta climatica (carbon </w:t>
      </w:r>
      <w:proofErr w:type="spellStart"/>
      <w:r w:rsidRPr="00477DB8">
        <w:rPr>
          <w:rFonts w:ascii="Garamond" w:hAnsi="Garamond" w:cs="Tahoma"/>
        </w:rPr>
        <w:t>footprint</w:t>
      </w:r>
      <w:proofErr w:type="spellEnd"/>
      <w:r w:rsidRPr="00477DB8">
        <w:rPr>
          <w:rFonts w:ascii="Garamond" w:hAnsi="Garamond" w:cs="Tahoma"/>
        </w:rPr>
        <w:t xml:space="preserve"> ) di prodotto ai sensi della norma UNI ISO/TS 14067.</w:t>
      </w:r>
    </w:p>
    <w:p w:rsidR="004A79A6" w:rsidRPr="00477DB8" w:rsidRDefault="004A79A6" w:rsidP="004A79A6">
      <w:pPr>
        <w:pStyle w:val="Paragrafoelenco"/>
        <w:spacing w:after="0" w:line="240" w:lineRule="auto"/>
        <w:ind w:left="765"/>
        <w:jc w:val="both"/>
        <w:rPr>
          <w:rFonts w:ascii="Garamond" w:hAnsi="Garamond" w:cs="Tahoma"/>
        </w:rPr>
      </w:pPr>
    </w:p>
    <w:p w:rsidR="00295D2D" w:rsidRPr="00477DB8" w:rsidRDefault="004A79A6" w:rsidP="004A79A6">
      <w:pPr>
        <w:spacing w:after="0" w:line="240" w:lineRule="auto"/>
        <w:jc w:val="both"/>
        <w:rPr>
          <w:rFonts w:ascii="Garamond" w:hAnsi="Garamond" w:cs="Tahoma"/>
        </w:rPr>
      </w:pPr>
      <w:r w:rsidRPr="00477DB8">
        <w:rPr>
          <w:rFonts w:ascii="Garamond" w:hAnsi="Garamond" w:cs="Tahoma"/>
        </w:rPr>
        <w:lastRenderedPageBreak/>
        <w:t xml:space="preserve">Per fruire del benefìcio di cui alla lettera a), la ditta dovrà segnalare espressamente </w:t>
      </w:r>
      <w:r w:rsidR="008F1B5F" w:rsidRPr="00477DB8">
        <w:rPr>
          <w:rFonts w:ascii="Garamond" w:hAnsi="Garamond" w:cs="Tahoma"/>
        </w:rPr>
        <w:t xml:space="preserve">, in sede di offerta, </w:t>
      </w:r>
      <w:r w:rsidRPr="00477DB8">
        <w:rPr>
          <w:rFonts w:ascii="Garamond" w:hAnsi="Garamond" w:cs="Tahoma"/>
        </w:rPr>
        <w:t>il possesso del relativo requisito</w:t>
      </w:r>
      <w:r w:rsidR="008F1B5F" w:rsidRPr="00477DB8">
        <w:rPr>
          <w:rFonts w:ascii="Garamond" w:hAnsi="Garamond" w:cs="Tahoma"/>
        </w:rPr>
        <w:t>;</w:t>
      </w:r>
      <w:r w:rsidRPr="00477DB8">
        <w:rPr>
          <w:rFonts w:ascii="Garamond" w:hAnsi="Garamond" w:cs="Tahoma"/>
        </w:rPr>
        <w:t xml:space="preserve"> per i benefici di cui alle lettere b), c) e d), l'operatore economico dovrà oltre a segnalare</w:t>
      </w:r>
      <w:r w:rsidR="008F1B5F" w:rsidRPr="00477DB8">
        <w:rPr>
          <w:rFonts w:ascii="Garamond" w:hAnsi="Garamond" w:cs="Tahoma"/>
        </w:rPr>
        <w:t xml:space="preserve"> espressamente</w:t>
      </w:r>
      <w:r w:rsidRPr="00477DB8">
        <w:rPr>
          <w:rFonts w:ascii="Garamond" w:hAnsi="Garamond" w:cs="Tahoma"/>
        </w:rPr>
        <w:t>, in sede di offerta, il possesso dei relativi requisiti</w:t>
      </w:r>
      <w:r w:rsidR="008F1B5F" w:rsidRPr="00477DB8">
        <w:rPr>
          <w:rFonts w:ascii="Garamond" w:hAnsi="Garamond" w:cs="Tahoma"/>
        </w:rPr>
        <w:t xml:space="preserve"> e</w:t>
      </w:r>
      <w:r w:rsidRPr="00477DB8">
        <w:rPr>
          <w:rFonts w:ascii="Garamond" w:hAnsi="Garamond" w:cs="Tahoma"/>
        </w:rPr>
        <w:t xml:space="preserve"> provvedere alla documentazione nei modi prescritti dalle norme vigenti.</w:t>
      </w:r>
    </w:p>
    <w:p w:rsidR="00295D2D" w:rsidRPr="00BB5848" w:rsidRDefault="00295D2D" w:rsidP="00295D2D">
      <w:pPr>
        <w:jc w:val="both"/>
        <w:rPr>
          <w:rFonts w:ascii="Garamond" w:hAnsi="Garamond" w:cs="Tahoma"/>
        </w:rPr>
      </w:pPr>
      <w:r w:rsidRPr="00477DB8">
        <w:rPr>
          <w:rFonts w:ascii="Garamond" w:hAnsi="Garamond" w:cs="Tahoma"/>
        </w:rPr>
        <w:t>In caso di ATI o di consorzio ordinario di c</w:t>
      </w:r>
      <w:r w:rsidR="00D87B8D" w:rsidRPr="00477DB8">
        <w:rPr>
          <w:rFonts w:ascii="Garamond" w:hAnsi="Garamond" w:cs="Tahoma"/>
        </w:rPr>
        <w:t>oncorrenti, per poter fruire dei</w:t>
      </w:r>
      <w:r w:rsidRPr="00477DB8">
        <w:rPr>
          <w:rFonts w:ascii="Garamond" w:hAnsi="Garamond" w:cs="Tahoma"/>
        </w:rPr>
        <w:t xml:space="preserve"> benefici </w:t>
      </w:r>
      <w:r w:rsidR="00D87B8D" w:rsidRPr="00477DB8">
        <w:rPr>
          <w:rFonts w:ascii="Garamond" w:hAnsi="Garamond" w:cs="Tahoma"/>
        </w:rPr>
        <w:t>di cui sopra</w:t>
      </w:r>
      <w:r w:rsidRPr="00477DB8">
        <w:rPr>
          <w:rFonts w:ascii="Garamond" w:hAnsi="Garamond" w:cs="Tahoma"/>
        </w:rPr>
        <w:t>, tutte le imprese</w:t>
      </w:r>
      <w:r w:rsidRPr="00BB5848">
        <w:rPr>
          <w:rFonts w:ascii="Garamond" w:hAnsi="Garamond" w:cs="Tahoma"/>
        </w:rPr>
        <w:t xml:space="preserve"> facenti parte del raggruppamento o del consorzio dovranno dichiarare il possesso de</w:t>
      </w:r>
      <w:r w:rsidR="00D87B8D">
        <w:rPr>
          <w:rFonts w:ascii="Garamond" w:hAnsi="Garamond" w:cs="Tahoma"/>
        </w:rPr>
        <w:t>i relativi requisiti</w:t>
      </w:r>
      <w:r w:rsidRPr="00BB5848">
        <w:rPr>
          <w:rFonts w:ascii="Garamond" w:hAnsi="Garamond" w:cs="Tahoma"/>
        </w:rPr>
        <w:t xml:space="preserve"> e documentarl</w:t>
      </w:r>
      <w:r w:rsidR="00D87B8D">
        <w:rPr>
          <w:rFonts w:ascii="Garamond" w:hAnsi="Garamond" w:cs="Tahoma"/>
        </w:rPr>
        <w:t>i</w:t>
      </w:r>
      <w:r w:rsidRPr="00BB5848">
        <w:rPr>
          <w:rFonts w:ascii="Garamond" w:hAnsi="Garamond" w:cs="Tahoma"/>
        </w:rPr>
        <w:t xml:space="preserve"> nei modi prescritti dalle norme vigenti.</w:t>
      </w:r>
    </w:p>
    <w:p w:rsidR="00295D2D" w:rsidRPr="00C63D6E" w:rsidRDefault="00295D2D" w:rsidP="00295D2D">
      <w:pPr>
        <w:pStyle w:val="Paragrafoelenco"/>
        <w:ind w:left="0"/>
        <w:jc w:val="both"/>
        <w:rPr>
          <w:rFonts w:ascii="Garamond" w:hAnsi="Garamond" w:cs="Tahoma"/>
          <w:u w:val="single"/>
        </w:rPr>
      </w:pPr>
      <w:r w:rsidRPr="00C63D6E">
        <w:rPr>
          <w:rFonts w:ascii="Garamond" w:hAnsi="Garamond" w:cs="Tahoma"/>
          <w:u w:val="single"/>
        </w:rPr>
        <w:t xml:space="preserve">La cauzione provvisoria garantisce il versamento in caso di applicazione della sanzione, nella misura dell’uno per mille del valore della gara, contemplata dal comma 2-bis dell’art. 38 e dal comma 1-ter dell’art. 46 del D. </w:t>
      </w:r>
      <w:proofErr w:type="spellStart"/>
      <w:r w:rsidRPr="00C63D6E">
        <w:rPr>
          <w:rFonts w:ascii="Garamond" w:hAnsi="Garamond" w:cs="Tahoma"/>
          <w:u w:val="single"/>
        </w:rPr>
        <w:t>Lgs</w:t>
      </w:r>
      <w:proofErr w:type="spellEnd"/>
      <w:r w:rsidRPr="00C63D6E">
        <w:rPr>
          <w:rFonts w:ascii="Garamond" w:hAnsi="Garamond" w:cs="Tahoma"/>
          <w:u w:val="single"/>
        </w:rPr>
        <w:t>. 163/2006, così come novellato dal D.L. n. 90/2014, convertito in L. 114/2014.</w:t>
      </w:r>
    </w:p>
    <w:p w:rsidR="00295D2D" w:rsidRPr="00ED7D61"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 xml:space="preserve">Documento di impegno di un fideiussore a rilasciare la garanzia fideiussoria per </w:t>
      </w:r>
      <w:r w:rsidRPr="00ED7D61">
        <w:rPr>
          <w:rFonts w:ascii="Garamond" w:hAnsi="Garamond" w:cs="Tahoma"/>
        </w:rPr>
        <w:t xml:space="preserve">l’esecuzione del contratto di cui all’art.113 del D.Lgs.163/2006, qualora l’offerente risultasse aggiudicatario. Il documento di impegno può essere eventualmente anche integrato nel documento Garanzia di cui al precedente punto 2. Tale documento di impegno va presentato soltanto se, per i lotti ai quali la ditta intende partecipare, è previsto il versamento della cauzione provvisoria. </w:t>
      </w:r>
    </w:p>
    <w:p w:rsidR="00295D2D"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 xml:space="preserve">Il versamento, </w:t>
      </w:r>
      <w:r w:rsidRPr="00ED7D61">
        <w:rPr>
          <w:rFonts w:ascii="Garamond" w:hAnsi="Garamond" w:cs="Tahoma"/>
        </w:rPr>
        <w:t>ove previsto, relativo alla contribuzione dovuta all’Autorità di vigilanza sui contratti pubblici</w:t>
      </w:r>
      <w:r w:rsidR="001D2EA7">
        <w:rPr>
          <w:rFonts w:ascii="Garamond" w:hAnsi="Garamond" w:cs="Tahoma"/>
        </w:rPr>
        <w:t xml:space="preserve"> ora Autorità nazionale anticorruzione (ANAC)</w:t>
      </w:r>
      <w:r w:rsidRPr="00ED7D61">
        <w:rPr>
          <w:rFonts w:ascii="Garamond" w:hAnsi="Garamond" w:cs="Tahoma"/>
        </w:rPr>
        <w:t>, ai sensi dell’art. 1, comma 67 della Legge 23 dicembre 2005 n. 266, Sia nel caso di R.T.I. costituito, che nel caso di R.T.I. non ancora costituito, il versamento è unico e deve essere effettuato dalla capogruppo. Per facilitare il versamento si rinvia al sito dell’</w:t>
      </w:r>
      <w:r w:rsidR="001D2EA7">
        <w:rPr>
          <w:rFonts w:ascii="Garamond" w:hAnsi="Garamond" w:cs="Tahoma"/>
        </w:rPr>
        <w:t>ANAC:</w:t>
      </w:r>
      <w:r w:rsidRPr="00ED7D61">
        <w:rPr>
          <w:rFonts w:ascii="Garamond" w:hAnsi="Garamond" w:cs="Tahoma"/>
        </w:rPr>
        <w:t xml:space="preserve"> </w:t>
      </w:r>
      <w:hyperlink r:id="rId7" w:history="1">
        <w:r w:rsidRPr="00ED7D61">
          <w:rPr>
            <w:rStyle w:val="Collegamentoipertestuale"/>
            <w:rFonts w:ascii="Garamond" w:hAnsi="Garamond" w:cs="Tahoma"/>
          </w:rPr>
          <w:t>www.avcp.it</w:t>
        </w:r>
      </w:hyperlink>
      <w:r w:rsidRPr="00ED7D61">
        <w:rPr>
          <w:rFonts w:ascii="Garamond" w:hAnsi="Garamond" w:cs="Tahoma"/>
        </w:rPr>
        <w:t xml:space="preserve">. </w:t>
      </w:r>
    </w:p>
    <w:p w:rsidR="00295D2D" w:rsidRPr="00F415FE" w:rsidRDefault="00295D2D" w:rsidP="00EC0388">
      <w:pPr>
        <w:numPr>
          <w:ilvl w:val="0"/>
          <w:numId w:val="30"/>
        </w:numPr>
        <w:spacing w:after="0" w:line="240" w:lineRule="auto"/>
        <w:ind w:left="0" w:hanging="11"/>
        <w:jc w:val="both"/>
        <w:rPr>
          <w:rFonts w:ascii="Garamond" w:hAnsi="Garamond" w:cs="Tahoma"/>
        </w:rPr>
      </w:pPr>
      <w:r w:rsidRPr="008C022D">
        <w:rPr>
          <w:rFonts w:ascii="Garamond" w:hAnsi="Garamond" w:cs="Tahoma"/>
          <w:b/>
        </w:rPr>
        <w:t xml:space="preserve">Patto Integrità </w:t>
      </w:r>
      <w:r w:rsidRPr="008C022D">
        <w:rPr>
          <w:rFonts w:ascii="Garamond" w:hAnsi="Garamond" w:cs="Tahoma"/>
        </w:rPr>
        <w:t xml:space="preserve">debitamente sottoscritto dal legale rappresentante corredato da fotocopia del documento di riconoscimento del sottoscrittore. </w:t>
      </w:r>
    </w:p>
    <w:p w:rsidR="00295D2D" w:rsidRDefault="00295D2D" w:rsidP="00EC0388">
      <w:pPr>
        <w:numPr>
          <w:ilvl w:val="0"/>
          <w:numId w:val="30"/>
        </w:numPr>
        <w:spacing w:after="0" w:line="240" w:lineRule="auto"/>
        <w:ind w:left="0" w:hanging="11"/>
        <w:jc w:val="both"/>
        <w:rPr>
          <w:rFonts w:ascii="Garamond" w:hAnsi="Garamond" w:cs="Tahoma"/>
        </w:rPr>
      </w:pPr>
      <w:r w:rsidRPr="00967925">
        <w:rPr>
          <w:rFonts w:ascii="Garamond" w:hAnsi="Garamond" w:cs="Tahoma"/>
          <w:b/>
        </w:rPr>
        <w:t xml:space="preserve">Attestazione di avvenuto </w:t>
      </w:r>
      <w:r w:rsidRPr="00AF10A6">
        <w:rPr>
          <w:rFonts w:ascii="Garamond" w:hAnsi="Garamond" w:cs="Tahoma"/>
          <w:b/>
        </w:rPr>
        <w:t>sopralluogo</w:t>
      </w:r>
      <w:r w:rsidR="00AF10A6" w:rsidRPr="00AF10A6">
        <w:rPr>
          <w:rFonts w:ascii="Garamond" w:hAnsi="Garamond" w:cs="Tahoma"/>
        </w:rPr>
        <w:t xml:space="preserve">, </w:t>
      </w:r>
      <w:r w:rsidRPr="00AF10A6">
        <w:rPr>
          <w:rFonts w:ascii="Garamond" w:hAnsi="Garamond" w:cs="Tahoma"/>
        </w:rPr>
        <w:t>se previsto.</w:t>
      </w:r>
    </w:p>
    <w:p w:rsidR="00295D2D" w:rsidRPr="00ED7D61"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PASSOE</w:t>
      </w:r>
      <w:r w:rsidRPr="00ED7D61">
        <w:rPr>
          <w:rFonts w:ascii="Garamond" w:hAnsi="Garamond" w:cs="Tahoma"/>
        </w:rPr>
        <w:t xml:space="preserve"> ai fini della comprova del possesso dei requisiti di cui all’art. 38 e 48 del D. </w:t>
      </w:r>
      <w:proofErr w:type="spellStart"/>
      <w:r w:rsidRPr="00ED7D61">
        <w:rPr>
          <w:rFonts w:ascii="Garamond" w:hAnsi="Garamond" w:cs="Tahoma"/>
        </w:rPr>
        <w:t>Lgs</w:t>
      </w:r>
      <w:proofErr w:type="spellEnd"/>
      <w:r w:rsidRPr="00ED7D61">
        <w:rPr>
          <w:rFonts w:ascii="Garamond" w:hAnsi="Garamond" w:cs="Tahoma"/>
        </w:rPr>
        <w:t>. 163/2006,</w:t>
      </w:r>
    </w:p>
    <w:p w:rsidR="00295D2D" w:rsidRPr="00237B83" w:rsidRDefault="00295D2D" w:rsidP="00EC0388">
      <w:pPr>
        <w:numPr>
          <w:ilvl w:val="0"/>
          <w:numId w:val="30"/>
        </w:numPr>
        <w:spacing w:after="0" w:line="240" w:lineRule="auto"/>
        <w:ind w:left="0" w:hanging="11"/>
        <w:jc w:val="both"/>
        <w:rPr>
          <w:rFonts w:ascii="Garamond" w:hAnsi="Garamond" w:cs="Tahoma"/>
        </w:rPr>
      </w:pPr>
      <w:r w:rsidRPr="00237B83">
        <w:rPr>
          <w:rFonts w:ascii="Garamond" w:hAnsi="Garamond" w:cs="Tahoma"/>
          <w:b/>
        </w:rPr>
        <w:t>Dichiarazione</w:t>
      </w:r>
      <w:r w:rsidRPr="00237B83">
        <w:rPr>
          <w:rFonts w:ascii="Garamond" w:hAnsi="Garamond" w:cs="Tahoma"/>
        </w:rPr>
        <w:t xml:space="preserve"> di aver preso conoscenza e di aver rilevato tutte le condizioni logistiche, operative e tecniche connesse al servizio, nonché delle circostanze generali e particolari influenti sulle condizioni di svolgimento del servizio stesso</w:t>
      </w:r>
      <w:r>
        <w:rPr>
          <w:rFonts w:ascii="Garamond" w:hAnsi="Garamond" w:cs="Tahoma"/>
        </w:rPr>
        <w:t>.</w:t>
      </w:r>
    </w:p>
    <w:p w:rsidR="00295D2D" w:rsidRPr="00ED7D61"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Scheda fornitore</w:t>
      </w:r>
      <w:r w:rsidRPr="00ED7D61">
        <w:rPr>
          <w:rFonts w:ascii="Garamond" w:hAnsi="Garamond" w:cs="Tahoma"/>
        </w:rPr>
        <w:t xml:space="preserve"> debitamente compilata, con l’indicazione del domicilio ai fini delle comunicazioni e il relativo numero di fax (vedere Allegato “D” alle Norme). </w:t>
      </w:r>
    </w:p>
    <w:p w:rsidR="00295D2D" w:rsidRPr="00ED7D61" w:rsidRDefault="00295D2D" w:rsidP="00EC0388">
      <w:pPr>
        <w:numPr>
          <w:ilvl w:val="0"/>
          <w:numId w:val="30"/>
        </w:numPr>
        <w:spacing w:after="0" w:line="240" w:lineRule="auto"/>
        <w:ind w:left="0" w:hanging="11"/>
        <w:jc w:val="both"/>
        <w:rPr>
          <w:rFonts w:ascii="Garamond" w:hAnsi="Garamond" w:cs="Tahoma"/>
        </w:rPr>
      </w:pPr>
      <w:r w:rsidRPr="00ED7D61">
        <w:rPr>
          <w:rFonts w:ascii="Garamond" w:hAnsi="Garamond" w:cs="Tahoma"/>
          <w:b/>
        </w:rPr>
        <w:t xml:space="preserve"> Dichiarazione sostitutiva di iscrizione a</w:t>
      </w:r>
      <w:r w:rsidRPr="00ED7D61">
        <w:rPr>
          <w:rFonts w:ascii="Garamond" w:hAnsi="Garamond" w:cs="Tahoma"/>
        </w:rPr>
        <w:t xml:space="preserve">lla Camera di Commercio con riferimento alle nuove disposizioni previste dall’entrata in vigore del </w:t>
      </w:r>
      <w:proofErr w:type="spellStart"/>
      <w:r w:rsidRPr="00ED7D61">
        <w:rPr>
          <w:rFonts w:ascii="Garamond" w:hAnsi="Garamond" w:cs="Tahoma"/>
        </w:rPr>
        <w:t>D.Lgs</w:t>
      </w:r>
      <w:proofErr w:type="spellEnd"/>
      <w:r w:rsidRPr="00ED7D61">
        <w:rPr>
          <w:rFonts w:ascii="Garamond" w:hAnsi="Garamond" w:cs="Tahoma"/>
        </w:rPr>
        <w:t xml:space="preserve"> 159/2011 e nello specifico all’art 85 del predetto decreto (modelli 1 e 2)</w:t>
      </w:r>
      <w:r>
        <w:rPr>
          <w:rFonts w:ascii="Garamond" w:hAnsi="Garamond" w:cs="Tahoma"/>
        </w:rPr>
        <w:t>.</w:t>
      </w:r>
    </w:p>
    <w:p w:rsidR="00295D2D" w:rsidRDefault="00295D2D" w:rsidP="00EC0388">
      <w:pPr>
        <w:numPr>
          <w:ilvl w:val="0"/>
          <w:numId w:val="30"/>
        </w:numPr>
        <w:spacing w:after="0" w:line="240" w:lineRule="auto"/>
        <w:ind w:left="0" w:firstLine="0"/>
        <w:jc w:val="both"/>
        <w:rPr>
          <w:rFonts w:ascii="Garamond" w:hAnsi="Garamond" w:cs="Tahoma"/>
        </w:rPr>
      </w:pPr>
      <w:r w:rsidRPr="00ED7D61">
        <w:rPr>
          <w:rFonts w:ascii="Garamond" w:eastAsia="SimSun" w:hAnsi="Garamond" w:cs="Tahoma"/>
          <w:b/>
          <w:bCs/>
          <w:u w:val="single"/>
        </w:rPr>
        <w:t>Informativa ai sensi dell'art. 13 del Codice della Privacy,</w:t>
      </w:r>
      <w:r w:rsidRPr="00ED7D61">
        <w:rPr>
          <w:rFonts w:ascii="Garamond" w:eastAsia="SimSun" w:hAnsi="Garamond" w:cs="Tahoma"/>
          <w:b/>
          <w:bCs/>
        </w:rPr>
        <w:t xml:space="preserve"> </w:t>
      </w:r>
      <w:r w:rsidRPr="00ED7D61">
        <w:rPr>
          <w:rFonts w:ascii="Garamond" w:eastAsia="SimSun" w:hAnsi="Garamond" w:cs="Tahoma"/>
          <w:bCs/>
        </w:rPr>
        <w:t>debitamente controfirmata</w:t>
      </w:r>
      <w:r w:rsidRPr="00ED7D61">
        <w:rPr>
          <w:rFonts w:ascii="Garamond" w:hAnsi="Garamond" w:cs="Tahoma"/>
        </w:rPr>
        <w:t xml:space="preserve"> (</w:t>
      </w:r>
      <w:r w:rsidRPr="00ED7D61">
        <w:rPr>
          <w:rFonts w:ascii="Garamond" w:hAnsi="Garamond" w:cs="Tahoma"/>
          <w:u w:val="single"/>
        </w:rPr>
        <w:t>vedere Allegato “C” alle Norme</w:t>
      </w:r>
      <w:r w:rsidRPr="00ED7D61">
        <w:rPr>
          <w:rFonts w:ascii="Garamond" w:hAnsi="Garamond" w:cs="Tahoma"/>
        </w:rPr>
        <w:t>).</w:t>
      </w:r>
    </w:p>
    <w:p w:rsidR="00295D2D" w:rsidRPr="00242FAF" w:rsidRDefault="00295D2D" w:rsidP="00EC0388">
      <w:pPr>
        <w:numPr>
          <w:ilvl w:val="0"/>
          <w:numId w:val="30"/>
        </w:numPr>
        <w:spacing w:after="0" w:line="240" w:lineRule="auto"/>
        <w:ind w:left="0" w:firstLine="0"/>
        <w:jc w:val="both"/>
        <w:rPr>
          <w:rFonts w:ascii="Garamond" w:hAnsi="Garamond" w:cs="Tahoma"/>
        </w:rPr>
      </w:pPr>
      <w:r w:rsidRPr="00CA17CC">
        <w:rPr>
          <w:rFonts w:ascii="Garamond" w:eastAsia="SimSun" w:hAnsi="Garamond" w:cs="Tahoma"/>
          <w:b/>
          <w:bCs/>
          <w:u w:val="single"/>
        </w:rPr>
        <w:t>Capitolato speciale d’appalto debitamente sottoscritto in ogni pagina dal legale rappresentante.</w:t>
      </w:r>
    </w:p>
    <w:p w:rsidR="00295D2D" w:rsidRDefault="00295D2D" w:rsidP="00295D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aramond" w:hAnsi="Garamond" w:cs="Tahoma"/>
        </w:rPr>
      </w:pPr>
    </w:p>
    <w:p w:rsidR="00295D2D" w:rsidRPr="00D72C10" w:rsidRDefault="00295D2D" w:rsidP="00295D2D">
      <w:pPr>
        <w:jc w:val="both"/>
        <w:rPr>
          <w:rFonts w:ascii="Garamond" w:hAnsi="Garamond" w:cs="Tahoma"/>
          <w:b/>
        </w:rPr>
      </w:pPr>
      <w:r w:rsidRPr="00D72C10">
        <w:rPr>
          <w:rFonts w:ascii="Garamond" w:hAnsi="Garamond" w:cs="Tahoma"/>
          <w:b/>
        </w:rPr>
        <w:t>I documenti di cui ai punti 1-2-3-4-5</w:t>
      </w:r>
      <w:r>
        <w:rPr>
          <w:rFonts w:ascii="Garamond" w:hAnsi="Garamond" w:cs="Tahoma"/>
          <w:b/>
        </w:rPr>
        <w:t>-6</w:t>
      </w:r>
      <w:r w:rsidRPr="00D72C10">
        <w:rPr>
          <w:rFonts w:ascii="Garamond" w:hAnsi="Garamond" w:cs="Tahoma"/>
          <w:b/>
        </w:rPr>
        <w:t xml:space="preserve"> si intendono pena esclusione dalla gara, salvo quanto di seguito previsto:</w:t>
      </w:r>
    </w:p>
    <w:p w:rsidR="00295D2D" w:rsidRPr="00C63D6E" w:rsidRDefault="00295D2D" w:rsidP="00295D2D">
      <w:pPr>
        <w:pStyle w:val="Corpodeltesto23"/>
        <w:pBdr>
          <w:bottom w:val="none" w:sz="0" w:space="0" w:color="auto"/>
        </w:pBdr>
        <w:rPr>
          <w:rFonts w:ascii="Garamond" w:hAnsi="Garamond" w:cs="Tahoma"/>
          <w:sz w:val="22"/>
          <w:szCs w:val="22"/>
          <w:u w:val="single"/>
        </w:rPr>
      </w:pPr>
      <w:r w:rsidRPr="00C63D6E">
        <w:rPr>
          <w:rFonts w:ascii="Garamond" w:hAnsi="Garamond" w:cs="Tahoma"/>
          <w:sz w:val="22"/>
          <w:szCs w:val="22"/>
          <w:u w:val="single"/>
        </w:rPr>
        <w:t>ai sensi del comma 2-bis dell’art. 38 e del comma 1-ter dell’art. 46 del D. Lgs.163/2006, così come novellati dal D.L. n. 90/2014, convertito in L. 114/2014, il concorrente in caso di mancanza, incompletezza e ogni altra irregolarità essenzial</w:t>
      </w:r>
      <w:r w:rsidR="00FF33D8">
        <w:rPr>
          <w:rFonts w:ascii="Garamond" w:hAnsi="Garamond" w:cs="Tahoma"/>
          <w:sz w:val="22"/>
          <w:szCs w:val="22"/>
          <w:u w:val="single"/>
        </w:rPr>
        <w:t>e</w:t>
      </w:r>
      <w:r w:rsidRPr="00C63D6E">
        <w:rPr>
          <w:rFonts w:ascii="Garamond" w:hAnsi="Garamond" w:cs="Tahoma"/>
          <w:sz w:val="22"/>
          <w:szCs w:val="22"/>
          <w:u w:val="single"/>
        </w:rPr>
        <w:t xml:space="preserve">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nonché le dichiarazioni, anche di soggetti terzi, che devono essere prodotte dai concorrenti in base alla legge, al Bando o al Capitolato d’Oneri, comporterà – in luogo della sanzione dell’esclusione dalla procedura laddove prevista dagli atti di gara - l’applicazione, nei confronti del concorrente, della sanzione pecuniaria nella misura di cui sopra, nonché le conseguenze previste dal medesimo art. 38 comma 2 bis.</w:t>
      </w:r>
    </w:p>
    <w:p w:rsidR="00295D2D" w:rsidRPr="00ED7D61" w:rsidRDefault="00295D2D" w:rsidP="00295D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Garamond" w:hAnsi="Garamond" w:cs="Tahoma"/>
        </w:rPr>
      </w:pPr>
    </w:p>
    <w:p w:rsidR="00295D2D" w:rsidRDefault="00295D2D" w:rsidP="00295D2D">
      <w:pPr>
        <w:jc w:val="both"/>
        <w:rPr>
          <w:rFonts w:ascii="Garamond" w:hAnsi="Garamond" w:cs="Tahoma"/>
        </w:rPr>
      </w:pPr>
      <w:r w:rsidRPr="00ED7D61">
        <w:rPr>
          <w:rFonts w:ascii="Garamond" w:hAnsi="Garamond" w:cs="Tahoma"/>
        </w:rPr>
        <w:t xml:space="preserve">In caso di </w:t>
      </w:r>
      <w:r w:rsidRPr="00ED7D61">
        <w:rPr>
          <w:rFonts w:ascii="Garamond" w:hAnsi="Garamond" w:cs="Tahoma"/>
          <w:u w:val="single"/>
        </w:rPr>
        <w:t>raggruppamento temporaneo di impresa</w:t>
      </w:r>
      <w:r>
        <w:rPr>
          <w:rFonts w:ascii="Garamond" w:hAnsi="Garamond" w:cs="Tahoma"/>
        </w:rPr>
        <w:t>:</w:t>
      </w:r>
      <w:r w:rsidRPr="00ED7D61">
        <w:rPr>
          <w:rFonts w:ascii="Garamond" w:hAnsi="Garamond" w:cs="Tahoma"/>
        </w:rPr>
        <w:t xml:space="preserve"> </w:t>
      </w:r>
    </w:p>
    <w:p w:rsidR="00295D2D" w:rsidRDefault="00295D2D" w:rsidP="00EC0388">
      <w:pPr>
        <w:numPr>
          <w:ilvl w:val="0"/>
          <w:numId w:val="47"/>
        </w:numPr>
        <w:spacing w:after="0" w:line="240" w:lineRule="auto"/>
        <w:jc w:val="both"/>
        <w:rPr>
          <w:rFonts w:ascii="Garamond" w:hAnsi="Garamond" w:cs="Tahoma"/>
        </w:rPr>
      </w:pPr>
      <w:r w:rsidRPr="00ED7D61">
        <w:rPr>
          <w:rFonts w:ascii="Garamond" w:hAnsi="Garamond" w:cs="Tahoma"/>
        </w:rPr>
        <w:lastRenderedPageBreak/>
        <w:t>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w:t>
      </w:r>
      <w:r>
        <w:rPr>
          <w:rFonts w:ascii="Garamond" w:hAnsi="Garamond" w:cs="Tahoma"/>
        </w:rPr>
        <w:t>i componenti il raggruppamento;</w:t>
      </w:r>
    </w:p>
    <w:p w:rsidR="00295D2D" w:rsidRDefault="00295D2D" w:rsidP="00EC0388">
      <w:pPr>
        <w:numPr>
          <w:ilvl w:val="0"/>
          <w:numId w:val="47"/>
        </w:numPr>
        <w:spacing w:after="0" w:line="240" w:lineRule="auto"/>
        <w:jc w:val="both"/>
        <w:rPr>
          <w:rFonts w:ascii="Garamond" w:hAnsi="Garamond" w:cs="Tahoma"/>
        </w:rPr>
      </w:pPr>
      <w:r>
        <w:rPr>
          <w:rFonts w:ascii="Garamond" w:hAnsi="Garamond" w:cs="Tahoma"/>
        </w:rPr>
        <w:t>sul plico deve essere riportata l’indicazione di tutti i componenti il RTI.</w:t>
      </w:r>
    </w:p>
    <w:p w:rsidR="00295D2D" w:rsidRPr="00ED7D61" w:rsidRDefault="00295D2D" w:rsidP="00295D2D">
      <w:pPr>
        <w:jc w:val="both"/>
        <w:rPr>
          <w:rFonts w:ascii="Garamond" w:hAnsi="Garamond" w:cs="Tahoma"/>
        </w:rPr>
      </w:pPr>
    </w:p>
    <w:p w:rsidR="00295D2D" w:rsidRPr="00ED7D61" w:rsidRDefault="00295D2D" w:rsidP="00295D2D">
      <w:pPr>
        <w:ind w:right="-1"/>
        <w:jc w:val="both"/>
        <w:outlineLvl w:val="0"/>
        <w:rPr>
          <w:rFonts w:ascii="Garamond" w:hAnsi="Garamond" w:cs="Tahoma"/>
        </w:rPr>
      </w:pPr>
      <w:r w:rsidRPr="00ED7D61">
        <w:rPr>
          <w:rFonts w:ascii="Garamond" w:hAnsi="Garamond" w:cs="Tahoma"/>
        </w:rPr>
        <w:t>I concorrenti di altri Paesi Comunitari sono autorizzati a presentare la documentazione equipollente a quella richiesta.</w:t>
      </w:r>
    </w:p>
    <w:p w:rsidR="00295D2D" w:rsidRPr="00ED7D61" w:rsidRDefault="00295D2D" w:rsidP="00295D2D">
      <w:pPr>
        <w:ind w:right="-1"/>
        <w:jc w:val="both"/>
        <w:outlineLvl w:val="0"/>
        <w:rPr>
          <w:rFonts w:ascii="Garamond" w:hAnsi="Garamond" w:cs="Tahoma"/>
        </w:rPr>
      </w:pPr>
    </w:p>
    <w:p w:rsidR="00295D2D" w:rsidRDefault="00295D2D" w:rsidP="00295D2D">
      <w:pPr>
        <w:pStyle w:val="Corpodeltesto23"/>
        <w:pBdr>
          <w:bottom w:val="none" w:sz="0" w:space="0" w:color="auto"/>
        </w:pBdr>
        <w:rPr>
          <w:rFonts w:ascii="Garamond" w:hAnsi="Garamond" w:cs="Tahoma"/>
          <w:sz w:val="22"/>
          <w:szCs w:val="22"/>
        </w:rPr>
      </w:pPr>
      <w:r>
        <w:rPr>
          <w:rFonts w:ascii="Garamond" w:hAnsi="Garamond" w:cs="Tahoma"/>
          <w:sz w:val="22"/>
          <w:szCs w:val="22"/>
        </w:rPr>
        <w:t xml:space="preserve">L’EGAS </w:t>
      </w:r>
      <w:r w:rsidRPr="00ED7D61">
        <w:rPr>
          <w:rFonts w:ascii="Garamond" w:hAnsi="Garamond" w:cs="Tahoma"/>
          <w:sz w:val="22"/>
          <w:szCs w:val="22"/>
        </w:rPr>
        <w:t>si riserva di procedere ai relativi controlli, ai sensi di quanto previsto dalla D.P.R. 445/2000, nei confronti dei partecipanti alla gara.</w:t>
      </w:r>
    </w:p>
    <w:p w:rsidR="00295D2D" w:rsidRDefault="00295D2D" w:rsidP="00295D2D">
      <w:pPr>
        <w:pStyle w:val="Corpodeltesto23"/>
        <w:pBdr>
          <w:bottom w:val="none" w:sz="0" w:space="0" w:color="auto"/>
        </w:pBdr>
        <w:rPr>
          <w:rFonts w:ascii="Garamond" w:hAnsi="Garamond" w:cs="Tahoma"/>
          <w:sz w:val="22"/>
          <w:szCs w:val="22"/>
        </w:rPr>
      </w:pPr>
    </w:p>
    <w:p w:rsidR="00295D2D" w:rsidRPr="00ED7D61" w:rsidRDefault="00295D2D" w:rsidP="00295D2D">
      <w:pPr>
        <w:pStyle w:val="Corpodeltesto23"/>
        <w:pBdr>
          <w:bottom w:val="none" w:sz="0" w:space="0" w:color="auto"/>
        </w:pBdr>
        <w:rPr>
          <w:rFonts w:ascii="Garamond" w:hAnsi="Garamond" w:cs="Tahoma"/>
          <w:sz w:val="22"/>
          <w:szCs w:val="22"/>
        </w:rPr>
      </w:pPr>
    </w:p>
    <w:p w:rsidR="00295D2D" w:rsidRPr="00ED7D61" w:rsidRDefault="00295D2D" w:rsidP="00295D2D">
      <w:pPr>
        <w:jc w:val="center"/>
        <w:rPr>
          <w:rFonts w:ascii="Garamond" w:hAnsi="Garamond" w:cs="Tahoma"/>
        </w:rPr>
      </w:pPr>
      <w:r w:rsidRPr="00ED7D61">
        <w:rPr>
          <w:rFonts w:ascii="Garamond" w:hAnsi="Garamond" w:cs="Tahoma"/>
        </w:rPr>
        <w:t>Art. 4</w:t>
      </w:r>
    </w:p>
    <w:p w:rsidR="00295D2D" w:rsidRPr="00ED7D61" w:rsidRDefault="00295D2D" w:rsidP="00295D2D">
      <w:pPr>
        <w:tabs>
          <w:tab w:val="left" w:pos="6096"/>
        </w:tabs>
        <w:ind w:left="426" w:hanging="426"/>
        <w:jc w:val="center"/>
        <w:rPr>
          <w:rFonts w:ascii="Garamond" w:hAnsi="Garamond" w:cs="Tahoma"/>
        </w:rPr>
      </w:pPr>
      <w:r w:rsidRPr="00ED7D61">
        <w:rPr>
          <w:rFonts w:ascii="Garamond" w:hAnsi="Garamond" w:cs="Tahoma"/>
        </w:rPr>
        <w:t xml:space="preserve"> (Caratteristiche offerta economica)</w:t>
      </w:r>
    </w:p>
    <w:p w:rsidR="00295D2D" w:rsidRPr="00ED7D61" w:rsidRDefault="00295D2D" w:rsidP="00295D2D">
      <w:pPr>
        <w:tabs>
          <w:tab w:val="left" w:pos="6096"/>
        </w:tabs>
        <w:ind w:left="426" w:hanging="426"/>
        <w:jc w:val="center"/>
        <w:rPr>
          <w:rFonts w:ascii="Garamond" w:hAnsi="Garamond" w:cs="Tahoma"/>
        </w:rPr>
      </w:pP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L’offerta economica (Busta n. 3) dovrà essere redatta in lingua italiana e dovrà riportare tutte le informazioni di cui all’</w:t>
      </w:r>
      <w:r w:rsidRPr="00ED7D61">
        <w:rPr>
          <w:rFonts w:ascii="Garamond" w:hAnsi="Garamond" w:cs="Tahoma"/>
          <w:sz w:val="22"/>
          <w:szCs w:val="22"/>
          <w:u w:val="single"/>
        </w:rPr>
        <w:t>Allegato “E” alle Norme</w:t>
      </w:r>
      <w:r w:rsidRPr="00ED7D61">
        <w:rPr>
          <w:rFonts w:ascii="Garamond" w:hAnsi="Garamond" w:cs="Tahoma"/>
          <w:sz w:val="22"/>
          <w:szCs w:val="22"/>
        </w:rPr>
        <w:t xml:space="preserve">. Non sono ammesse offerte “in alternativa”; nel caso venissero erroneamente formulate offerte “in alternativa”, </w:t>
      </w:r>
      <w:r>
        <w:rPr>
          <w:rFonts w:ascii="Garamond" w:hAnsi="Garamond" w:cs="Tahoma"/>
          <w:sz w:val="22"/>
          <w:szCs w:val="22"/>
        </w:rPr>
        <w:t>l’EGAS</w:t>
      </w:r>
      <w:r w:rsidRPr="00ED7D61">
        <w:rPr>
          <w:rFonts w:ascii="Garamond" w:hAnsi="Garamond" w:cs="Tahoma"/>
          <w:sz w:val="22"/>
          <w:szCs w:val="22"/>
        </w:rPr>
        <w:t xml:space="preserve"> prenderà in considerazione soltanto la prima offerta formulata e non anche l’offerta denominata “in alternativa”.</w:t>
      </w:r>
    </w:p>
    <w:p w:rsidR="00295D2D" w:rsidRPr="00ED7D61" w:rsidRDefault="00295D2D" w:rsidP="00295D2D">
      <w:pPr>
        <w:pStyle w:val="Corpodeltesto23"/>
        <w:pBdr>
          <w:bottom w:val="none" w:sz="0" w:space="0" w:color="auto"/>
        </w:pBdr>
        <w:rPr>
          <w:rFonts w:ascii="Garamond" w:hAnsi="Garamond" w:cs="Tahoma"/>
          <w:sz w:val="22"/>
          <w:szCs w:val="22"/>
          <w:highlight w:val="green"/>
        </w:rPr>
      </w:pPr>
    </w:p>
    <w:p w:rsidR="00295D2D" w:rsidRPr="00ED7D61" w:rsidRDefault="00295D2D" w:rsidP="00295D2D">
      <w:pPr>
        <w:autoSpaceDE w:val="0"/>
        <w:autoSpaceDN w:val="0"/>
        <w:adjustRightInd w:val="0"/>
        <w:jc w:val="both"/>
        <w:rPr>
          <w:rFonts w:ascii="Garamond" w:hAnsi="Garamond" w:cs="Tahoma"/>
        </w:rPr>
      </w:pPr>
      <w:r w:rsidRPr="00ED7D61">
        <w:rPr>
          <w:rFonts w:ascii="Garamond" w:hAnsi="Garamond" w:cs="Tahoma"/>
        </w:rPr>
        <w:t>La ditta dovrà inoltre indicare, in calce all’offerta, la struttura economica dell’offerta stessa, con particolare riferimento alle voci di</w:t>
      </w:r>
      <w:r>
        <w:rPr>
          <w:rFonts w:ascii="Garamond" w:hAnsi="Garamond" w:cs="Tahoma"/>
        </w:rPr>
        <w:t xml:space="preserve"> prezzo indicate nell’art. 87, c</w:t>
      </w:r>
      <w:r w:rsidRPr="00ED7D61">
        <w:rPr>
          <w:rFonts w:ascii="Garamond" w:hAnsi="Garamond" w:cs="Tahoma"/>
        </w:rPr>
        <w:t>. 2 del D.</w:t>
      </w:r>
      <w:r>
        <w:rPr>
          <w:rFonts w:ascii="Garamond" w:hAnsi="Garamond" w:cs="Tahoma"/>
        </w:rPr>
        <w:t xml:space="preserve"> </w:t>
      </w:r>
      <w:proofErr w:type="spellStart"/>
      <w:r w:rsidRPr="00ED7D61">
        <w:rPr>
          <w:rFonts w:ascii="Garamond" w:hAnsi="Garamond" w:cs="Tahoma"/>
        </w:rPr>
        <w:t>Lgs</w:t>
      </w:r>
      <w:proofErr w:type="spellEnd"/>
      <w:r w:rsidRPr="00ED7D61">
        <w:rPr>
          <w:rFonts w:ascii="Garamond" w:hAnsi="Garamond" w:cs="Tahoma"/>
        </w:rPr>
        <w:t xml:space="preserve">. 163/2006 e </w:t>
      </w:r>
      <w:proofErr w:type="spellStart"/>
      <w:r w:rsidRPr="00ED7D61">
        <w:rPr>
          <w:rFonts w:ascii="Garamond" w:hAnsi="Garamond" w:cs="Tahoma"/>
        </w:rPr>
        <w:t>s.m.i.</w:t>
      </w:r>
      <w:proofErr w:type="spellEnd"/>
      <w:r>
        <w:rPr>
          <w:rFonts w:ascii="Garamond" w:hAnsi="Garamond" w:cs="Tahoma"/>
        </w:rPr>
        <w:t>.</w:t>
      </w:r>
      <w:r w:rsidRPr="00ED7D61">
        <w:rPr>
          <w:rFonts w:ascii="Garamond" w:hAnsi="Garamond" w:cs="Tahoma"/>
        </w:rPr>
        <w:t xml:space="preserve"> </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La ditta dovrà indicare, per ogni voce il prezzo unitario netto, nel senso che eventuali sconti dovranno essere già conteggiati nel prezzo offerto, con esclusione di annotazioni di sconti percentuali ulteriori in calce alle offerte o comunque annotati a parte.</w:t>
      </w:r>
    </w:p>
    <w:p w:rsidR="00295D2D" w:rsidRDefault="00295D2D" w:rsidP="00295D2D">
      <w:pPr>
        <w:jc w:val="both"/>
        <w:outlineLvl w:val="0"/>
        <w:rPr>
          <w:rFonts w:ascii="Garamond" w:hAnsi="Garamond" w:cs="Tahoma"/>
        </w:rPr>
      </w:pPr>
      <w:r w:rsidRPr="00ED7D61">
        <w:rPr>
          <w:rFonts w:ascii="Garamond" w:hAnsi="Garamond" w:cs="Tahoma"/>
        </w:rPr>
        <w:t>L’offerta dovrà essere redatta in termini di prezzo fisso ed invariabile per tutta la durata del servizio.</w:t>
      </w:r>
    </w:p>
    <w:p w:rsidR="00295D2D" w:rsidRDefault="00295D2D" w:rsidP="00295D2D">
      <w:pPr>
        <w:jc w:val="both"/>
        <w:outlineLvl w:val="0"/>
        <w:rPr>
          <w:rFonts w:ascii="Garamond" w:hAnsi="Garamond" w:cs="Tahoma"/>
        </w:rPr>
      </w:pPr>
    </w:p>
    <w:p w:rsidR="00295D2D" w:rsidRPr="00C22A65" w:rsidRDefault="00295D2D" w:rsidP="00295D2D">
      <w:pPr>
        <w:jc w:val="both"/>
        <w:rPr>
          <w:rFonts w:ascii="Garamond" w:hAnsi="Garamond" w:cs="Tahoma"/>
          <w:u w:val="single"/>
        </w:rPr>
      </w:pPr>
      <w:r w:rsidRPr="00FF33D8">
        <w:rPr>
          <w:rFonts w:ascii="Garamond" w:hAnsi="Garamond" w:cs="Tahoma"/>
          <w:u w:val="single"/>
        </w:rPr>
        <w:t xml:space="preserve">La ditta dovrà inserire, nello schema di dettaglio dell’offerta economica, gli oneri della sicurezza da rischio specifico (art. 87, comma 4 del Codice – Decreto legislativo 12 aprile 2006, n. 163) la cui quantificazione spetta al Concorrente in rapporto alla stessa offerta economica. </w:t>
      </w:r>
      <w:r w:rsidR="00AF10A6" w:rsidRPr="00FF33D8">
        <w:rPr>
          <w:rFonts w:ascii="Garamond" w:hAnsi="Garamond" w:cs="Tahoma"/>
          <w:u w:val="single"/>
        </w:rPr>
        <w:t>S</w:t>
      </w:r>
      <w:r w:rsidRPr="00FF33D8">
        <w:rPr>
          <w:rFonts w:ascii="Garamond" w:hAnsi="Garamond" w:cs="Tahoma"/>
          <w:u w:val="single"/>
        </w:rPr>
        <w:t xml:space="preserve">i segnala che tali costi sono propri del Concorrente e sono diversi dagli oneri della sicurezza per le interferenze, che sono determinati da questa stazione appaltante </w:t>
      </w:r>
      <w:r w:rsidRPr="00607A79">
        <w:rPr>
          <w:rFonts w:ascii="Garamond" w:hAnsi="Garamond" w:cs="Tahoma"/>
          <w:u w:val="single"/>
        </w:rPr>
        <w:t>nella misura di € 0</w:t>
      </w:r>
      <w:r w:rsidR="00607030">
        <w:rPr>
          <w:rFonts w:ascii="Garamond" w:hAnsi="Garamond" w:cs="Tahoma"/>
          <w:u w:val="single"/>
        </w:rPr>
        <w:t>,00</w:t>
      </w:r>
      <w:r w:rsidRPr="00607A79">
        <w:rPr>
          <w:rFonts w:ascii="Garamond" w:hAnsi="Garamond" w:cs="Tahoma"/>
          <w:u w:val="single"/>
        </w:rPr>
        <w:t>.</w:t>
      </w:r>
    </w:p>
    <w:p w:rsidR="00295D2D" w:rsidRPr="00ED7D61" w:rsidRDefault="00295D2D" w:rsidP="00295D2D">
      <w:pPr>
        <w:jc w:val="both"/>
        <w:outlineLvl w:val="0"/>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L’offerta dovrà avere validità non inferiore </w:t>
      </w:r>
      <w:r w:rsidRPr="00ED7D61">
        <w:rPr>
          <w:rFonts w:ascii="Garamond" w:hAnsi="Garamond" w:cs="Tahoma"/>
          <w:b/>
        </w:rPr>
        <w:t>a 240 giorni</w:t>
      </w:r>
      <w:r w:rsidRPr="00ED7D61">
        <w:rPr>
          <w:rFonts w:ascii="Garamond" w:hAnsi="Garamond" w:cs="Tahoma"/>
        </w:rPr>
        <w:t xml:space="preserve"> dall’ultimo termine di presentazione e per tale periodo è irrevocabile e dovrà essere presentata secondo le modalità previste dall’art. 2.</w:t>
      </w:r>
    </w:p>
    <w:p w:rsidR="00295D2D" w:rsidRDefault="00295D2D" w:rsidP="00295D2D">
      <w:pPr>
        <w:jc w:val="both"/>
        <w:rPr>
          <w:rFonts w:ascii="Garamond" w:hAnsi="Garamond" w:cs="Tahoma"/>
        </w:rPr>
      </w:pPr>
      <w:r w:rsidRPr="00ED7D61">
        <w:rPr>
          <w:rFonts w:ascii="Garamond" w:hAnsi="Garamond" w:cs="Tahoma"/>
        </w:rPr>
        <w:t>Non saranno accettate le offerte che non rispettino le indicazioni e le modalità di presentazione previste nel presente documento, ovvero risultino equivoche, difformi dalla richiesta o condizionate da altre clausole (es: minimo d’ordine o spese di trasporto).</w:t>
      </w:r>
    </w:p>
    <w:p w:rsidR="00295D2D" w:rsidRDefault="00295D2D" w:rsidP="00295D2D">
      <w:pPr>
        <w:jc w:val="both"/>
        <w:rPr>
          <w:rFonts w:ascii="Garamond" w:hAnsi="Garamond" w:cs="Tahoma"/>
        </w:rPr>
      </w:pPr>
    </w:p>
    <w:p w:rsidR="00295D2D" w:rsidRPr="005F710A" w:rsidRDefault="00295D2D" w:rsidP="00295D2D">
      <w:pPr>
        <w:jc w:val="both"/>
        <w:rPr>
          <w:rFonts w:ascii="Garamond" w:hAnsi="Garamond" w:cs="Tahoma"/>
        </w:rPr>
      </w:pPr>
      <w:r w:rsidRPr="005F710A">
        <w:rPr>
          <w:rFonts w:ascii="Garamond" w:hAnsi="Garamond" w:cs="Tahoma"/>
        </w:rPr>
        <w:t>Il prezzo offerto dovrà essere comprensivo degli oneri per:</w:t>
      </w:r>
    </w:p>
    <w:p w:rsidR="00295D2D" w:rsidRPr="005F710A" w:rsidRDefault="00295D2D" w:rsidP="00EC0388">
      <w:pPr>
        <w:pStyle w:val="Paragrafoelenco"/>
        <w:numPr>
          <w:ilvl w:val="0"/>
          <w:numId w:val="45"/>
        </w:numPr>
        <w:spacing w:after="0" w:line="240" w:lineRule="auto"/>
        <w:contextualSpacing w:val="0"/>
        <w:jc w:val="both"/>
        <w:rPr>
          <w:rFonts w:ascii="Garamond" w:hAnsi="Garamond" w:cs="Tahoma"/>
        </w:rPr>
      </w:pPr>
      <w:r w:rsidRPr="005F710A">
        <w:rPr>
          <w:rFonts w:ascii="Garamond" w:hAnsi="Garamond" w:cs="Tahoma"/>
        </w:rPr>
        <w:t>prestazioni della manodopera necessaria</w:t>
      </w:r>
    </w:p>
    <w:p w:rsidR="00295D2D" w:rsidRPr="005F710A" w:rsidRDefault="00295D2D" w:rsidP="00EC0388">
      <w:pPr>
        <w:pStyle w:val="Paragrafoelenco"/>
        <w:numPr>
          <w:ilvl w:val="0"/>
          <w:numId w:val="45"/>
        </w:numPr>
        <w:spacing w:after="0" w:line="240" w:lineRule="auto"/>
        <w:contextualSpacing w:val="0"/>
        <w:jc w:val="both"/>
        <w:rPr>
          <w:rFonts w:ascii="Garamond" w:hAnsi="Garamond" w:cs="Tahoma"/>
        </w:rPr>
      </w:pPr>
      <w:r w:rsidRPr="005F710A">
        <w:rPr>
          <w:rFonts w:ascii="Garamond" w:hAnsi="Garamond" w:cs="Tahoma"/>
        </w:rPr>
        <w:t>provvista e impiego delle attrezzature, macchine e automezzi occorrenti, in conformità a quanto prescritto nel capitolato speciale,</w:t>
      </w:r>
    </w:p>
    <w:p w:rsidR="00295D2D" w:rsidRPr="005F710A" w:rsidRDefault="00295D2D" w:rsidP="00EC0388">
      <w:pPr>
        <w:pStyle w:val="Paragrafoelenco"/>
        <w:numPr>
          <w:ilvl w:val="0"/>
          <w:numId w:val="45"/>
        </w:numPr>
        <w:spacing w:after="0" w:line="240" w:lineRule="auto"/>
        <w:contextualSpacing w:val="0"/>
        <w:jc w:val="both"/>
        <w:rPr>
          <w:rFonts w:ascii="Garamond" w:hAnsi="Garamond" w:cs="Tahoma"/>
        </w:rPr>
      </w:pPr>
      <w:r w:rsidRPr="005F710A">
        <w:rPr>
          <w:rFonts w:ascii="Garamond" w:hAnsi="Garamond" w:cs="Tahoma"/>
        </w:rPr>
        <w:t xml:space="preserve">provvista ed impiego delle attrezzature e della formazione continua per la sicurezza dei lavoratori ai sensi del D. </w:t>
      </w:r>
      <w:proofErr w:type="spellStart"/>
      <w:r w:rsidRPr="005F710A">
        <w:rPr>
          <w:rFonts w:ascii="Garamond" w:hAnsi="Garamond" w:cs="Tahoma"/>
        </w:rPr>
        <w:t>Lgs</w:t>
      </w:r>
      <w:proofErr w:type="spellEnd"/>
      <w:r w:rsidRPr="005F710A">
        <w:rPr>
          <w:rFonts w:ascii="Garamond" w:hAnsi="Garamond" w:cs="Tahoma"/>
        </w:rPr>
        <w:t>. n. 81/2008 (ove pertinente)</w:t>
      </w:r>
    </w:p>
    <w:p w:rsidR="00295D2D" w:rsidRPr="005F710A" w:rsidRDefault="00295D2D" w:rsidP="00EC0388">
      <w:pPr>
        <w:pStyle w:val="Paragrafoelenco"/>
        <w:numPr>
          <w:ilvl w:val="0"/>
          <w:numId w:val="45"/>
        </w:numPr>
        <w:spacing w:after="0" w:line="240" w:lineRule="auto"/>
        <w:contextualSpacing w:val="0"/>
        <w:jc w:val="both"/>
        <w:rPr>
          <w:rFonts w:ascii="Garamond" w:hAnsi="Garamond" w:cs="Tahoma"/>
        </w:rPr>
      </w:pPr>
      <w:r w:rsidRPr="005F710A">
        <w:rPr>
          <w:rFonts w:ascii="Garamond" w:hAnsi="Garamond" w:cs="Tahoma"/>
        </w:rPr>
        <w:t xml:space="preserve">ogni altra spesa inerente l’espletamento del servizio ed ogni ulteriore onere accessorio anche di natura fiscale, ad esclusione dell’IVA che dovrà venire addebitata sulla fattura a norma di Legge. </w:t>
      </w:r>
    </w:p>
    <w:p w:rsidR="00295D2D" w:rsidRPr="005F710A" w:rsidRDefault="00295D2D" w:rsidP="00295D2D">
      <w:pPr>
        <w:pStyle w:val="Corpodeltesto21"/>
        <w:rPr>
          <w:rFonts w:ascii="Garamond" w:hAnsi="Garamond" w:cs="Tahoma"/>
          <w:sz w:val="22"/>
          <w:szCs w:val="22"/>
        </w:rPr>
      </w:pPr>
    </w:p>
    <w:p w:rsidR="00295D2D" w:rsidRPr="005F710A" w:rsidRDefault="00295D2D" w:rsidP="00295D2D">
      <w:pPr>
        <w:pStyle w:val="Corpodeltesto21"/>
        <w:rPr>
          <w:rFonts w:ascii="Garamond" w:hAnsi="Garamond" w:cs="Tahoma"/>
          <w:sz w:val="22"/>
          <w:szCs w:val="22"/>
        </w:rPr>
      </w:pPr>
      <w:r w:rsidRPr="005F710A">
        <w:rPr>
          <w:rFonts w:ascii="Garamond" w:hAnsi="Garamond" w:cs="Tahoma"/>
          <w:sz w:val="22"/>
          <w:szCs w:val="22"/>
        </w:rPr>
        <w:t>La ditta dovrà inoltre indicare in calce la struttura economica dell’offerta, stessa in particolare:</w:t>
      </w:r>
    </w:p>
    <w:p w:rsidR="00295D2D" w:rsidRPr="005F710A" w:rsidRDefault="00295D2D" w:rsidP="00EC0388">
      <w:pPr>
        <w:pStyle w:val="Paragrafoelenco"/>
        <w:numPr>
          <w:ilvl w:val="0"/>
          <w:numId w:val="46"/>
        </w:numPr>
        <w:spacing w:after="0" w:line="240" w:lineRule="auto"/>
        <w:contextualSpacing w:val="0"/>
        <w:jc w:val="both"/>
        <w:rPr>
          <w:rFonts w:ascii="Garamond" w:hAnsi="Garamond" w:cs="Tahoma"/>
        </w:rPr>
      </w:pPr>
      <w:r w:rsidRPr="005F710A">
        <w:rPr>
          <w:rFonts w:ascii="Garamond" w:hAnsi="Garamond" w:cs="Tahoma"/>
        </w:rPr>
        <w:t>numero degli addetti impiegati complessivamente nell’appalto;</w:t>
      </w:r>
    </w:p>
    <w:p w:rsidR="00295D2D" w:rsidRPr="005F710A" w:rsidRDefault="00295D2D" w:rsidP="00EC0388">
      <w:pPr>
        <w:pStyle w:val="Paragrafoelenco"/>
        <w:numPr>
          <w:ilvl w:val="0"/>
          <w:numId w:val="46"/>
        </w:numPr>
        <w:spacing w:after="0" w:line="240" w:lineRule="auto"/>
        <w:contextualSpacing w:val="0"/>
        <w:jc w:val="both"/>
        <w:rPr>
          <w:rFonts w:ascii="Garamond" w:hAnsi="Garamond" w:cs="Tahoma"/>
        </w:rPr>
      </w:pPr>
      <w:r w:rsidRPr="005F710A">
        <w:rPr>
          <w:rFonts w:ascii="Garamond" w:hAnsi="Garamond" w:cs="Tahoma"/>
        </w:rPr>
        <w:t>suddivisione dei costi in costi per manodopera, costi per macchinari, attrezzature con esplicitazione separata dei costi in attrezzature e formazione continua per la sicurezza dei lavoratori;</w:t>
      </w:r>
    </w:p>
    <w:p w:rsidR="00295D2D" w:rsidRPr="005F710A" w:rsidRDefault="00295D2D" w:rsidP="00EC0388">
      <w:pPr>
        <w:pStyle w:val="Paragrafoelenco"/>
        <w:numPr>
          <w:ilvl w:val="0"/>
          <w:numId w:val="46"/>
        </w:numPr>
        <w:spacing w:after="0" w:line="240" w:lineRule="auto"/>
        <w:ind w:left="714" w:hanging="357"/>
        <w:contextualSpacing w:val="0"/>
        <w:jc w:val="both"/>
        <w:rPr>
          <w:rFonts w:ascii="Garamond" w:hAnsi="Garamond" w:cs="Tahoma"/>
        </w:rPr>
      </w:pPr>
      <w:r w:rsidRPr="005F710A">
        <w:rPr>
          <w:rFonts w:ascii="Garamond" w:hAnsi="Garamond" w:cs="Tahoma"/>
        </w:rPr>
        <w:t>dichiarazione attestante che l’appaltatore applica ai propri dipendenti ed anche ai soci lavoratori, se trattasi di cooperativa, condizioni normative e retributive non inferiori a quelle previste dal CCNL del settore.</w:t>
      </w:r>
    </w:p>
    <w:p w:rsidR="00295D2D" w:rsidRPr="00ED7D61" w:rsidRDefault="00295D2D" w:rsidP="00295D2D">
      <w:pPr>
        <w:pStyle w:val="Corpodeltesto23"/>
        <w:pBdr>
          <w:bottom w:val="none" w:sz="0" w:space="0" w:color="auto"/>
        </w:pBdr>
        <w:rPr>
          <w:rFonts w:ascii="Garamond" w:hAnsi="Garamond" w:cs="Tahoma"/>
          <w:sz w:val="22"/>
          <w:szCs w:val="22"/>
        </w:rPr>
      </w:pP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In caso di raggruppamento di imprese, l’offerta congiunta dovrà:</w:t>
      </w:r>
    </w:p>
    <w:p w:rsidR="00295D2D" w:rsidRPr="00ED7D61" w:rsidRDefault="00295D2D" w:rsidP="00EC0388">
      <w:pPr>
        <w:numPr>
          <w:ilvl w:val="0"/>
          <w:numId w:val="24"/>
        </w:numPr>
        <w:spacing w:after="0" w:line="240" w:lineRule="auto"/>
        <w:jc w:val="both"/>
        <w:rPr>
          <w:rFonts w:ascii="Garamond" w:hAnsi="Garamond" w:cs="Tahoma"/>
        </w:rPr>
      </w:pPr>
      <w:r w:rsidRPr="00ED7D61">
        <w:rPr>
          <w:rFonts w:ascii="Garamond" w:hAnsi="Garamond" w:cs="Tahoma"/>
        </w:rPr>
        <w:t>essere sottoscritta dai Rappresentanti legali di tutte le imprese raggruppate;</w:t>
      </w:r>
    </w:p>
    <w:p w:rsidR="00295D2D" w:rsidRPr="00ED7D61" w:rsidRDefault="00295D2D" w:rsidP="00EC0388">
      <w:pPr>
        <w:numPr>
          <w:ilvl w:val="0"/>
          <w:numId w:val="24"/>
        </w:numPr>
        <w:spacing w:after="0" w:line="240" w:lineRule="auto"/>
        <w:jc w:val="both"/>
        <w:rPr>
          <w:rFonts w:ascii="Garamond" w:hAnsi="Garamond" w:cs="Tahoma"/>
        </w:rPr>
      </w:pPr>
      <w:r w:rsidRPr="00ED7D61">
        <w:rPr>
          <w:rFonts w:ascii="Garamond" w:hAnsi="Garamond" w:cs="Tahoma"/>
        </w:rPr>
        <w:t>specificare le parti del servizio che saranno eseguite dalle singole imprese;</w:t>
      </w:r>
    </w:p>
    <w:p w:rsidR="00295D2D" w:rsidRPr="00ED7D61" w:rsidRDefault="00295D2D" w:rsidP="00EC0388">
      <w:pPr>
        <w:numPr>
          <w:ilvl w:val="0"/>
          <w:numId w:val="24"/>
        </w:numPr>
        <w:spacing w:after="0" w:line="240" w:lineRule="auto"/>
        <w:jc w:val="both"/>
        <w:rPr>
          <w:rFonts w:ascii="Garamond" w:hAnsi="Garamond" w:cs="Tahoma"/>
        </w:rPr>
      </w:pPr>
      <w:r w:rsidRPr="00ED7D61">
        <w:rPr>
          <w:rFonts w:ascii="Garamond" w:hAnsi="Garamond" w:cs="Tahoma"/>
        </w:rPr>
        <w:t xml:space="preserve">contenere l’impegno che, in caso di aggiudicazione della gara, le stesse si conformeranno alla disciplina prevista dall’art. 37, comma 8, del D. </w:t>
      </w:r>
      <w:proofErr w:type="spellStart"/>
      <w:r w:rsidRPr="00ED7D61">
        <w:rPr>
          <w:rFonts w:ascii="Garamond" w:hAnsi="Garamond" w:cs="Tahoma"/>
        </w:rPr>
        <w:t>Lgs</w:t>
      </w:r>
      <w:proofErr w:type="spellEnd"/>
      <w:r w:rsidRPr="00ED7D61">
        <w:rPr>
          <w:rFonts w:ascii="Garamond" w:hAnsi="Garamond" w:cs="Tahoma"/>
        </w:rPr>
        <w:t>. 163/2006.</w:t>
      </w:r>
    </w:p>
    <w:p w:rsidR="00295D2D" w:rsidRPr="00ED7D61" w:rsidRDefault="00295D2D" w:rsidP="00295D2D">
      <w:pPr>
        <w:ind w:left="435"/>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Non è ammessa la partecipazione di una stessa ditta singolarmente e quale componente di un raggruppamento (né la presenza contestuale in più raggruppamenti, pena esclusione sia della ditta singola che del raggruppamento o dei raggruppamenti da eliminare). 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34, comma 1, </w:t>
      </w:r>
      <w:proofErr w:type="spellStart"/>
      <w:r w:rsidRPr="00ED7D61">
        <w:rPr>
          <w:rFonts w:ascii="Garamond" w:hAnsi="Garamond" w:cs="Tahoma"/>
        </w:rPr>
        <w:t>lett</w:t>
      </w:r>
      <w:proofErr w:type="spellEnd"/>
      <w:r w:rsidRPr="00ED7D61">
        <w:rPr>
          <w:rFonts w:ascii="Garamond" w:hAnsi="Garamond" w:cs="Tahoma"/>
        </w:rPr>
        <w: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295D2D" w:rsidRPr="00ED7D61" w:rsidRDefault="00295D2D" w:rsidP="00295D2D">
      <w:pPr>
        <w:ind w:left="435"/>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L’offerta congiunta comporta la responsabilità solidale nei confronti dell’Ente di tutte le imprese raggruppate. In caso </w:t>
      </w:r>
      <w:smartTag w:uri="urn:schemas-microsoft-com:office:smarttags" w:element="PersonName">
        <w:smartTagPr>
          <w:attr w:name="ProductID" w:val="la R.T"/>
        </w:smartTagPr>
        <w:r w:rsidRPr="00ED7D61">
          <w:rPr>
            <w:rFonts w:ascii="Garamond" w:hAnsi="Garamond" w:cs="Tahoma"/>
          </w:rPr>
          <w:t>la R.T</w:t>
        </w:r>
      </w:smartTag>
      <w:r w:rsidRPr="00ED7D61">
        <w:rPr>
          <w:rFonts w:ascii="Garamond" w:hAnsi="Garamond" w:cs="Tahoma"/>
        </w:rPr>
        <w:t>.I. sia individuata come migliore offerente, le singole imprese raggruppate devono conferire, in unico atto, mandato speciale con rappresentanza, irrevocabile, ad una di esse designata come capogruppo. Tale mandato deve risultare da scrittura privata autentica</w:t>
      </w:r>
      <w:r w:rsidR="004957E6">
        <w:rPr>
          <w:rFonts w:ascii="Garamond" w:hAnsi="Garamond" w:cs="Tahoma"/>
        </w:rPr>
        <w:t>ta</w:t>
      </w:r>
      <w:r w:rsidRPr="00ED7D61">
        <w:rPr>
          <w:rFonts w:ascii="Garamond" w:hAnsi="Garamond" w:cs="Tahoma"/>
        </w:rPr>
        <w:t xml:space="preserve">. La procura è conferita al rappresentante legale dell’impresa capogruppo. Per quanto non espressamente qui indicato si applica l’art. 37 del D. </w:t>
      </w:r>
      <w:proofErr w:type="spellStart"/>
      <w:r w:rsidRPr="00ED7D61">
        <w:rPr>
          <w:rFonts w:ascii="Garamond" w:hAnsi="Garamond" w:cs="Tahoma"/>
        </w:rPr>
        <w:t>Lgs</w:t>
      </w:r>
      <w:proofErr w:type="spellEnd"/>
      <w:r w:rsidRPr="00ED7D61">
        <w:rPr>
          <w:rFonts w:ascii="Garamond" w:hAnsi="Garamond" w:cs="Tahoma"/>
        </w:rPr>
        <w:t>. 163/2006.</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Tutte le offerte che presenteranno un carattere anormalmente basso rispetto alla prestazione richiesta verranno assoggettate a verifica, secondo quanto disposto dall’art. 86 del </w:t>
      </w:r>
      <w:proofErr w:type="spellStart"/>
      <w:r w:rsidRPr="00ED7D61">
        <w:rPr>
          <w:rFonts w:ascii="Garamond" w:hAnsi="Garamond" w:cs="Tahoma"/>
        </w:rPr>
        <w:t>D.Lgs.</w:t>
      </w:r>
      <w:proofErr w:type="spellEnd"/>
      <w:r w:rsidRPr="00ED7D61">
        <w:rPr>
          <w:rFonts w:ascii="Garamond" w:hAnsi="Garamond" w:cs="Tahoma"/>
        </w:rPr>
        <w:t xml:space="preserve"> 163/2006; l’Amministrazione valuterà l’anomalia delle offerte secondo i criteri di cui all’art. 87 del </w:t>
      </w:r>
      <w:proofErr w:type="spellStart"/>
      <w:r w:rsidRPr="00ED7D61">
        <w:rPr>
          <w:rFonts w:ascii="Garamond" w:hAnsi="Garamond" w:cs="Tahoma"/>
        </w:rPr>
        <w:t>D.Lgs.</w:t>
      </w:r>
      <w:proofErr w:type="spellEnd"/>
      <w:r w:rsidRPr="00ED7D61">
        <w:rPr>
          <w:rFonts w:ascii="Garamond" w:hAnsi="Garamond" w:cs="Tahoma"/>
        </w:rPr>
        <w:t xml:space="preserve"> 163/2006 succitato.</w:t>
      </w:r>
    </w:p>
    <w:p w:rsidR="00295D2D" w:rsidRPr="00ED7D61" w:rsidRDefault="00295D2D" w:rsidP="00295D2D">
      <w:pPr>
        <w:jc w:val="both"/>
        <w:rPr>
          <w:rFonts w:ascii="Garamond" w:hAnsi="Garamond" w:cs="Tahoma"/>
        </w:rPr>
      </w:pPr>
    </w:p>
    <w:p w:rsidR="00295D2D" w:rsidRPr="00ED7D61" w:rsidRDefault="00295D2D" w:rsidP="00295D2D">
      <w:pPr>
        <w:jc w:val="center"/>
        <w:rPr>
          <w:rFonts w:ascii="Garamond" w:hAnsi="Garamond" w:cs="Tahoma"/>
        </w:rPr>
      </w:pPr>
      <w:r w:rsidRPr="00ED7D61">
        <w:rPr>
          <w:rFonts w:ascii="Garamond" w:hAnsi="Garamond" w:cs="Tahoma"/>
        </w:rPr>
        <w:t>Art. 5</w:t>
      </w:r>
    </w:p>
    <w:p w:rsidR="00295D2D" w:rsidRPr="00ED7D61" w:rsidRDefault="00295D2D" w:rsidP="00295D2D">
      <w:pPr>
        <w:jc w:val="center"/>
        <w:rPr>
          <w:rFonts w:ascii="Garamond" w:hAnsi="Garamond" w:cs="Tahoma"/>
        </w:rPr>
      </w:pPr>
      <w:r w:rsidRPr="00ED7D61">
        <w:rPr>
          <w:rFonts w:ascii="Garamond" w:hAnsi="Garamond" w:cs="Tahoma"/>
        </w:rPr>
        <w:lastRenderedPageBreak/>
        <w:t>(Procedura di individuazione della migliore offerta)</w:t>
      </w:r>
    </w:p>
    <w:p w:rsidR="00295D2D" w:rsidRPr="00ED7D61" w:rsidRDefault="00295D2D" w:rsidP="00295D2D">
      <w:pPr>
        <w:ind w:right="-1"/>
        <w:jc w:val="both"/>
        <w:rPr>
          <w:rFonts w:ascii="Garamond" w:hAnsi="Garamond" w:cs="Tahoma"/>
        </w:rPr>
      </w:pPr>
    </w:p>
    <w:p w:rsidR="00295D2D" w:rsidRPr="00ED7D61" w:rsidRDefault="00295D2D" w:rsidP="00295D2D">
      <w:pPr>
        <w:jc w:val="both"/>
        <w:rPr>
          <w:rFonts w:ascii="Garamond" w:hAnsi="Garamond" w:cs="Tahoma"/>
        </w:rPr>
      </w:pPr>
      <w:r>
        <w:rPr>
          <w:rFonts w:ascii="Garamond" w:hAnsi="Garamond" w:cs="Tahoma"/>
        </w:rPr>
        <w:t>L’EGAS</w:t>
      </w:r>
      <w:r w:rsidRPr="00ED7D61">
        <w:rPr>
          <w:rFonts w:ascii="Garamond" w:hAnsi="Garamond" w:cs="Tahoma"/>
        </w:rPr>
        <w:t xml:space="preserve">, verificata la regolarità della documentazione richiesta a corredo dell'offerta, procederà all'individuazione del miglior offerente, secondo il criterio di cui all'art. 83 del </w:t>
      </w:r>
      <w:proofErr w:type="spellStart"/>
      <w:r w:rsidRPr="00ED7D61">
        <w:rPr>
          <w:rFonts w:ascii="Garamond" w:hAnsi="Garamond" w:cs="Tahoma"/>
        </w:rPr>
        <w:t>D.Lgs</w:t>
      </w:r>
      <w:proofErr w:type="spellEnd"/>
      <w:r w:rsidRPr="00ED7D61">
        <w:rPr>
          <w:rFonts w:ascii="Garamond" w:hAnsi="Garamond" w:cs="Tahoma"/>
        </w:rPr>
        <w:t xml:space="preserve"> 163/2006, ovvero all’offerta economicamente più vantaggiosa. </w:t>
      </w:r>
    </w:p>
    <w:p w:rsidR="00295D2D" w:rsidRPr="00ED7D61" w:rsidRDefault="00295D2D" w:rsidP="00295D2D">
      <w:pPr>
        <w:widowControl w:val="0"/>
        <w:autoSpaceDE w:val="0"/>
        <w:autoSpaceDN w:val="0"/>
        <w:adjustRightInd w:val="0"/>
        <w:spacing w:line="235" w:lineRule="atLeast"/>
        <w:jc w:val="both"/>
        <w:rPr>
          <w:rFonts w:ascii="Garamond" w:hAnsi="Garamond" w:cs="Tahoma"/>
        </w:rPr>
      </w:pPr>
      <w:r w:rsidRPr="00607A79">
        <w:rPr>
          <w:rFonts w:ascii="Garamond" w:hAnsi="Garamond" w:cs="Tahoma"/>
        </w:rPr>
        <w:t>I plichi verranno aperti presso l’EGAS, sito in via Colugna, 50, Udine, nel giorno e ora stabiliti nel Bando di gara.</w:t>
      </w:r>
    </w:p>
    <w:p w:rsidR="00295D2D" w:rsidRPr="00ED7D61" w:rsidRDefault="00295D2D" w:rsidP="00295D2D">
      <w:pPr>
        <w:widowControl w:val="0"/>
        <w:autoSpaceDE w:val="0"/>
        <w:autoSpaceDN w:val="0"/>
        <w:adjustRightInd w:val="0"/>
        <w:spacing w:line="235" w:lineRule="atLeast"/>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La procedura di gara si svolgerà con le seguenti modalità:</w:t>
      </w:r>
    </w:p>
    <w:p w:rsidR="00295D2D" w:rsidRPr="00ED7D61" w:rsidRDefault="00295D2D" w:rsidP="00295D2D">
      <w:pPr>
        <w:jc w:val="both"/>
        <w:rPr>
          <w:rFonts w:ascii="Garamond" w:hAnsi="Garamond"/>
          <w:bCs/>
        </w:rPr>
      </w:pPr>
    </w:p>
    <w:p w:rsidR="00295D2D" w:rsidRPr="00ED7D61" w:rsidRDefault="00295D2D" w:rsidP="00295D2D">
      <w:pPr>
        <w:jc w:val="both"/>
        <w:rPr>
          <w:rFonts w:ascii="Garamond" w:hAnsi="Garamond" w:cs="Tahoma"/>
          <w:b/>
        </w:rPr>
      </w:pPr>
      <w:r w:rsidRPr="00ED7D61">
        <w:rPr>
          <w:rFonts w:ascii="Garamond" w:hAnsi="Garamond" w:cs="Tahoma"/>
          <w:b/>
        </w:rPr>
        <w:t>I° FASE: IN SEDUTA PUBBLICA</w:t>
      </w:r>
    </w:p>
    <w:p w:rsidR="00295D2D" w:rsidRPr="00ED7D61" w:rsidRDefault="00295D2D" w:rsidP="00295D2D">
      <w:pPr>
        <w:jc w:val="both"/>
        <w:rPr>
          <w:rFonts w:ascii="Garamond" w:hAnsi="Garamond" w:cs="Tahoma"/>
        </w:rPr>
      </w:pPr>
      <w:r w:rsidRPr="00ED7D61">
        <w:rPr>
          <w:rFonts w:ascii="Garamond" w:hAnsi="Garamond" w:cs="Tahoma"/>
        </w:rPr>
        <w:t xml:space="preserve">Alla prima fase, che avrà luogo il </w:t>
      </w:r>
      <w:r w:rsidRPr="00ED7D61">
        <w:rPr>
          <w:rFonts w:ascii="Garamond" w:hAnsi="Garamond" w:cs="Tahoma"/>
          <w:b/>
        </w:rPr>
        <w:t>giorno e all’ora indicati nel bando di gara</w:t>
      </w:r>
      <w:r w:rsidRPr="00ED7D61">
        <w:rPr>
          <w:rFonts w:ascii="Garamond" w:hAnsi="Garamond" w:cs="Tahoma"/>
          <w:i/>
        </w:rPr>
        <w:t>,</w:t>
      </w:r>
      <w:r w:rsidRPr="00ED7D61">
        <w:rPr>
          <w:rFonts w:ascii="Garamond" w:hAnsi="Garamond" w:cs="Tahoma"/>
        </w:rPr>
        <w:t xml:space="preserve"> potrà intervenire per qualsiasi effetto un rappresentante legale dell’Impresa concorrente o un’altra persona dallo stesso delegata, munita di apposita procura.</w:t>
      </w:r>
    </w:p>
    <w:p w:rsidR="009D4197" w:rsidRPr="00607A79" w:rsidRDefault="00295D2D" w:rsidP="00295D2D">
      <w:pPr>
        <w:jc w:val="both"/>
        <w:rPr>
          <w:rFonts w:ascii="Garamond" w:hAnsi="Garamond" w:cs="Tahoma"/>
        </w:rPr>
      </w:pPr>
      <w:r w:rsidRPr="00607A79">
        <w:rPr>
          <w:rFonts w:ascii="Garamond" w:hAnsi="Garamond" w:cs="Tahoma"/>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Si procederà nella medesima seduta, mediante sorteggio ai sensi dell’art. 48, c.1 del </w:t>
      </w:r>
      <w:proofErr w:type="spellStart"/>
      <w:r w:rsidRPr="00607A79">
        <w:rPr>
          <w:rFonts w:ascii="Garamond" w:hAnsi="Garamond" w:cs="Tahoma"/>
        </w:rPr>
        <w:t>D.Lgs.</w:t>
      </w:r>
      <w:proofErr w:type="spellEnd"/>
      <w:r w:rsidRPr="00607A79">
        <w:rPr>
          <w:rFonts w:ascii="Garamond" w:hAnsi="Garamond" w:cs="Tahoma"/>
        </w:rPr>
        <w:t xml:space="preserve"> 163/2006, all’individuazione degli offerenti ai fini della comprova del possesso dei requisiti di capacità tecnico-professionale richiesti nel bando di gara. La verifica verrà effettuata mediante </w:t>
      </w:r>
      <w:proofErr w:type="spellStart"/>
      <w:r w:rsidRPr="00607A79">
        <w:rPr>
          <w:rFonts w:ascii="Garamond" w:hAnsi="Garamond" w:cs="Tahoma"/>
        </w:rPr>
        <w:t>AVCpass</w:t>
      </w:r>
      <w:proofErr w:type="spellEnd"/>
      <w:r w:rsidRPr="00607A79">
        <w:rPr>
          <w:rFonts w:ascii="Garamond" w:hAnsi="Garamond" w:cs="Tahoma"/>
        </w:rPr>
        <w:t xml:space="preserve"> giusta Deliberazione. 111 del 20 dicembre 2012 adottata dall’Autorità per la Vigilanza sui Contratti Pubblici di Lavori, Servizi e Forniture in attuazione</w:t>
      </w:r>
      <w:r w:rsidRPr="00607A79">
        <w:rPr>
          <w:rFonts w:ascii="Garamond" w:hAnsi="Garamond"/>
          <w:sz w:val="24"/>
          <w:szCs w:val="24"/>
        </w:rPr>
        <w:t xml:space="preserve"> </w:t>
      </w:r>
      <w:r w:rsidRPr="00607A79">
        <w:rPr>
          <w:rFonts w:ascii="Garamond" w:hAnsi="Garamond" w:cs="Tahoma"/>
        </w:rPr>
        <w:t xml:space="preserve">dell’art.6 bis del d.lgs. 12 aprile 2006, n. 163. </w:t>
      </w:r>
    </w:p>
    <w:p w:rsidR="00295D2D" w:rsidRPr="00607A79" w:rsidRDefault="00295D2D" w:rsidP="00295D2D">
      <w:pPr>
        <w:jc w:val="both"/>
        <w:rPr>
          <w:rFonts w:ascii="Garamond" w:hAnsi="Garamond" w:cs="Tahoma"/>
        </w:rPr>
      </w:pPr>
      <w:r w:rsidRPr="00607A79">
        <w:rPr>
          <w:rFonts w:ascii="Garamond" w:hAnsi="Garamond" w:cs="Tahoma"/>
        </w:rPr>
        <w:t xml:space="preserve">In seguito il Presidente di gara trasmetterà l’elenco delle Ditte ammesse e la documentazione tecnica alla Commissione Giudicatrice che effettuerà la valutazione tecnico-qualitativa del servizio. </w:t>
      </w:r>
    </w:p>
    <w:p w:rsidR="00295D2D" w:rsidRPr="00607A79" w:rsidRDefault="00295D2D" w:rsidP="00295D2D">
      <w:pPr>
        <w:jc w:val="both"/>
        <w:rPr>
          <w:rFonts w:ascii="Garamond" w:hAnsi="Garamond" w:cs="Tahoma"/>
        </w:rPr>
      </w:pPr>
    </w:p>
    <w:p w:rsidR="00295D2D" w:rsidRPr="00ED7D61" w:rsidRDefault="00295D2D" w:rsidP="00295D2D">
      <w:pPr>
        <w:jc w:val="both"/>
        <w:rPr>
          <w:rFonts w:ascii="Garamond" w:hAnsi="Garamond" w:cs="Tahoma"/>
          <w:b/>
        </w:rPr>
      </w:pPr>
      <w:r w:rsidRPr="00607A79">
        <w:rPr>
          <w:rFonts w:ascii="Garamond" w:hAnsi="Garamond" w:cs="Tahoma"/>
          <w:b/>
        </w:rPr>
        <w:t>II° FASE: IN SEDUTA NON PUBBLICA</w:t>
      </w:r>
      <w:r w:rsidRPr="00ED7D61">
        <w:rPr>
          <w:rFonts w:ascii="Garamond" w:hAnsi="Garamond" w:cs="Tahoma"/>
          <w:b/>
        </w:rPr>
        <w:t xml:space="preserve"> </w:t>
      </w:r>
    </w:p>
    <w:p w:rsidR="00295D2D" w:rsidRPr="00ED7D61" w:rsidRDefault="00295D2D" w:rsidP="00295D2D">
      <w:pPr>
        <w:jc w:val="both"/>
        <w:rPr>
          <w:rFonts w:ascii="Garamond" w:hAnsi="Garamond" w:cs="Tahoma"/>
        </w:rPr>
      </w:pPr>
      <w:smartTag w:uri="urn:schemas-microsoft-com:office:smarttags" w:element="PersonName">
        <w:smartTagPr>
          <w:attr w:name="ProductID" w:val="La Commissione Giudicatrice"/>
        </w:smartTagPr>
        <w:r w:rsidRPr="00ED7D61">
          <w:rPr>
            <w:rFonts w:ascii="Garamond" w:hAnsi="Garamond" w:cs="Tahoma"/>
          </w:rPr>
          <w:t>La Commissione Giudicatrice</w:t>
        </w:r>
      </w:smartTag>
      <w:r w:rsidRPr="00ED7D61">
        <w:rPr>
          <w:rFonts w:ascii="Garamond" w:hAnsi="Garamond" w:cs="Tahoma"/>
        </w:rPr>
        <w:t>, all’uopo nominata, procederà alla valutazione tecnico-qualitativa del servizio, alla verifica della rispondenza alle modalità richieste e all’attribuzione dei punteggi, in base agli elementi di cui all’art. 7 del presente documento.</w:t>
      </w:r>
      <w:r w:rsidRPr="00ED7D61">
        <w:rPr>
          <w:rFonts w:ascii="Garamond" w:hAnsi="Garamond" w:cs="Tahoma"/>
        </w:rPr>
        <w:tab/>
      </w:r>
    </w:p>
    <w:p w:rsidR="00295D2D" w:rsidRPr="00ED7D61" w:rsidRDefault="00295D2D" w:rsidP="00295D2D">
      <w:pPr>
        <w:jc w:val="both"/>
        <w:rPr>
          <w:rFonts w:ascii="Garamond" w:hAnsi="Garamond" w:cs="Tahoma"/>
          <w:b/>
        </w:rPr>
      </w:pPr>
    </w:p>
    <w:p w:rsidR="00295D2D" w:rsidRPr="00ED7D61" w:rsidRDefault="00295D2D" w:rsidP="00295D2D">
      <w:pPr>
        <w:jc w:val="both"/>
        <w:rPr>
          <w:rFonts w:ascii="Garamond" w:hAnsi="Garamond" w:cs="Tahoma"/>
          <w:b/>
        </w:rPr>
      </w:pPr>
      <w:r w:rsidRPr="00ED7D61">
        <w:rPr>
          <w:rFonts w:ascii="Garamond" w:hAnsi="Garamond" w:cs="Tahoma"/>
          <w:b/>
        </w:rPr>
        <w:t>III° FASE: IN SEDUTA PUBBLICA</w:t>
      </w:r>
    </w:p>
    <w:p w:rsidR="00295D2D" w:rsidRPr="00ED7D61" w:rsidRDefault="00295D2D" w:rsidP="00295D2D">
      <w:pPr>
        <w:jc w:val="both"/>
        <w:rPr>
          <w:rFonts w:ascii="Garamond" w:hAnsi="Garamond" w:cs="Tahoma"/>
        </w:rPr>
      </w:pPr>
      <w:r w:rsidRPr="00ED7D61">
        <w:rPr>
          <w:rFonts w:ascii="Garamond" w:hAnsi="Garamond" w:cs="Tahoma"/>
        </w:rPr>
        <w:t>Alla terza fase potrà intervenire per qualsiasi effetto un rappresentante legale dell’Impresa concorrente o un’altra persona dallo stesso delegata. In tal caso dovrà esibire al Presidente della Commissione Giudicatrice idonea procura.</w:t>
      </w:r>
    </w:p>
    <w:p w:rsidR="00295D2D" w:rsidRPr="00ED7D61" w:rsidRDefault="00295D2D" w:rsidP="00295D2D">
      <w:pPr>
        <w:jc w:val="both"/>
        <w:rPr>
          <w:rFonts w:ascii="Garamond" w:hAnsi="Garamond" w:cs="Tahoma"/>
        </w:rPr>
      </w:pPr>
      <w:r w:rsidRPr="00ED7D61">
        <w:rPr>
          <w:rFonts w:ascii="Garamond" w:hAnsi="Garamond" w:cs="Tahoma"/>
        </w:rPr>
        <w:t xml:space="preserve">Nella seconda seduta pubblica, il cui luogo ed orario saranno comunicati via fax </w:t>
      </w:r>
      <w:r w:rsidRPr="00C1206C">
        <w:rPr>
          <w:rFonts w:ascii="Garamond" w:hAnsi="Garamond" w:cs="Tahoma"/>
        </w:rPr>
        <w:t xml:space="preserve">e/o e-mail </w:t>
      </w:r>
      <w:proofErr w:type="spellStart"/>
      <w:r w:rsidRPr="00C1206C">
        <w:rPr>
          <w:rFonts w:ascii="Garamond" w:hAnsi="Garamond" w:cs="Tahoma"/>
        </w:rPr>
        <w:t>pec</w:t>
      </w:r>
      <w:proofErr w:type="spellEnd"/>
      <w:r w:rsidRPr="00C1206C">
        <w:rPr>
          <w:rFonts w:ascii="Garamond" w:hAnsi="Garamond" w:cs="Tahoma"/>
        </w:rPr>
        <w:t xml:space="preserve"> delle ditte offerenti </w:t>
      </w:r>
      <w:r w:rsidRPr="00ED7D61">
        <w:rPr>
          <w:rFonts w:ascii="Garamond" w:hAnsi="Garamond" w:cs="Tahoma"/>
        </w:rPr>
        <w:t xml:space="preserve">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w:t>
      </w:r>
      <w:r w:rsidRPr="00ED7D61">
        <w:rPr>
          <w:rFonts w:ascii="Garamond" w:hAnsi="Garamond" w:cs="Tahoma"/>
        </w:rPr>
        <w:lastRenderedPageBreak/>
        <w:t>economiche verrà assegnato il punteggio previsto per l’elemento prezzo e a questo sommati gli altri punteggi determinati dalla Commissione Giudicatrice summenzionata.</w:t>
      </w:r>
    </w:p>
    <w:p w:rsidR="00295D2D" w:rsidRPr="00ED7D61" w:rsidRDefault="00295D2D" w:rsidP="00295D2D">
      <w:pPr>
        <w:jc w:val="both"/>
        <w:rPr>
          <w:rFonts w:ascii="Garamond" w:hAnsi="Garamond" w:cs="Tahoma"/>
        </w:rPr>
      </w:pPr>
      <w:r w:rsidRPr="00ED7D61">
        <w:rPr>
          <w:rFonts w:ascii="Garamond" w:hAnsi="Garamond" w:cs="Tahoma"/>
        </w:rPr>
        <w:t>Il servizio verrà affidato alla ditta che avrà ottenuto il punteggio complessivo più elevato.</w:t>
      </w:r>
    </w:p>
    <w:p w:rsidR="00295D2D" w:rsidRPr="00ED7D61" w:rsidRDefault="00295D2D" w:rsidP="00295D2D">
      <w:pPr>
        <w:pStyle w:val="p3"/>
        <w:tabs>
          <w:tab w:val="clear" w:pos="640"/>
        </w:tabs>
        <w:spacing w:line="240" w:lineRule="auto"/>
        <w:ind w:left="0" w:firstLine="0"/>
        <w:rPr>
          <w:rFonts w:ascii="Garamond" w:eastAsia="Times New Roman" w:hAnsi="Garamond" w:cs="Tahoma"/>
          <w:sz w:val="22"/>
          <w:szCs w:val="22"/>
          <w:lang w:val="it-IT" w:eastAsia="ar-SA"/>
        </w:rPr>
      </w:pPr>
      <w:r w:rsidRPr="00ED7D61">
        <w:rPr>
          <w:rFonts w:ascii="Garamond" w:hAnsi="Garamond" w:cs="Tahoma"/>
          <w:sz w:val="22"/>
          <w:szCs w:val="22"/>
          <w:lang w:val="it-IT"/>
        </w:rPr>
        <w:t xml:space="preserve">Nel caso in cui nell’ambito del medesimo lotto si venisse a determinare una parità tra due o più offerte, </w:t>
      </w:r>
      <w:r w:rsidRPr="00ED7D61">
        <w:rPr>
          <w:rFonts w:ascii="Garamond" w:eastAsia="Times New Roman" w:hAnsi="Garamond" w:cs="Tahoma"/>
          <w:sz w:val="22"/>
          <w:szCs w:val="22"/>
          <w:lang w:val="it-IT" w:eastAsia="ar-SA"/>
        </w:rPr>
        <w:t>si procederà seduta stante come segue:</w:t>
      </w:r>
    </w:p>
    <w:p w:rsidR="00295D2D" w:rsidRPr="00ED7D61" w:rsidRDefault="00295D2D" w:rsidP="00EC0388">
      <w:pPr>
        <w:pStyle w:val="p8"/>
        <w:numPr>
          <w:ilvl w:val="0"/>
          <w:numId w:val="25"/>
        </w:numPr>
        <w:spacing w:line="240" w:lineRule="auto"/>
        <w:rPr>
          <w:rFonts w:ascii="Garamond" w:eastAsia="Times New Roman" w:hAnsi="Garamond" w:cs="Tahoma"/>
          <w:sz w:val="22"/>
          <w:szCs w:val="22"/>
          <w:lang w:val="it-IT" w:eastAsia="ar-SA"/>
        </w:rPr>
      </w:pPr>
      <w:r w:rsidRPr="00ED7D61">
        <w:rPr>
          <w:rFonts w:ascii="Garamond" w:eastAsia="Times New Roman" w:hAnsi="Garamond" w:cs="Tahoma"/>
          <w:sz w:val="22"/>
          <w:szCs w:val="22"/>
          <w:lang w:val="it-IT" w:eastAsia="ar-SA"/>
        </w:rPr>
        <w:t xml:space="preserve">se presenti, i procuratori delle ditte che hanno presentato offerte uguali saranno invitati </w:t>
      </w:r>
      <w:r w:rsidR="0096667D">
        <w:rPr>
          <w:rFonts w:ascii="Garamond" w:eastAsia="Times New Roman" w:hAnsi="Garamond" w:cs="Tahoma"/>
          <w:sz w:val="22"/>
          <w:szCs w:val="22"/>
          <w:lang w:val="it-IT" w:eastAsia="ar-SA"/>
        </w:rPr>
        <w:t xml:space="preserve">a procedere </w:t>
      </w:r>
      <w:r w:rsidRPr="00ED7D61">
        <w:rPr>
          <w:rFonts w:ascii="Garamond" w:eastAsia="Times New Roman" w:hAnsi="Garamond" w:cs="Tahoma"/>
          <w:sz w:val="22"/>
          <w:szCs w:val="22"/>
          <w:lang w:val="it-IT" w:eastAsia="ar-SA"/>
        </w:rPr>
        <w:t>immediata</w:t>
      </w:r>
      <w:r w:rsidR="0096667D">
        <w:rPr>
          <w:rFonts w:ascii="Garamond" w:eastAsia="Times New Roman" w:hAnsi="Garamond" w:cs="Tahoma"/>
          <w:sz w:val="22"/>
          <w:szCs w:val="22"/>
          <w:lang w:val="it-IT" w:eastAsia="ar-SA"/>
        </w:rPr>
        <w:t xml:space="preserve">mente </w:t>
      </w:r>
      <w:r w:rsidRPr="00ED7D61">
        <w:rPr>
          <w:rFonts w:ascii="Garamond" w:eastAsia="Times New Roman" w:hAnsi="Garamond" w:cs="Tahoma"/>
          <w:sz w:val="22"/>
          <w:szCs w:val="22"/>
          <w:lang w:val="it-IT" w:eastAsia="ar-SA"/>
        </w:rPr>
        <w:t>alla gara di miglioria; in caso di ulteriore parità si provvederà all’individuazione mediante sorteggio;</w:t>
      </w:r>
    </w:p>
    <w:p w:rsidR="00295D2D" w:rsidRPr="00ED7D61" w:rsidRDefault="00295D2D" w:rsidP="00EC0388">
      <w:pPr>
        <w:pStyle w:val="Corpodeltesto23"/>
        <w:widowControl/>
        <w:numPr>
          <w:ilvl w:val="0"/>
          <w:numId w:val="25"/>
        </w:numPr>
        <w:pBdr>
          <w:bottom w:val="none" w:sz="0" w:space="0" w:color="auto"/>
        </w:pBdr>
        <w:tabs>
          <w:tab w:val="left" w:pos="1440"/>
        </w:tabs>
        <w:rPr>
          <w:rFonts w:ascii="Garamond" w:hAnsi="Garamond" w:cs="Tahoma"/>
          <w:sz w:val="22"/>
          <w:szCs w:val="22"/>
          <w:lang w:eastAsia="ar-SA"/>
        </w:rPr>
      </w:pPr>
      <w:r w:rsidRPr="00ED7D61">
        <w:rPr>
          <w:rFonts w:ascii="Garamond" w:hAnsi="Garamond" w:cs="Tahoma"/>
          <w:sz w:val="22"/>
          <w:szCs w:val="22"/>
          <w:lang w:eastAsia="ar-SA"/>
        </w:rPr>
        <w:t>se nessuno dei procuratori delle ditte dovesse risultare presente, si procederà subito mediante sorteggio.</w:t>
      </w:r>
    </w:p>
    <w:p w:rsidR="00295D2D" w:rsidRPr="00ED7D61" w:rsidRDefault="00295D2D" w:rsidP="00295D2D">
      <w:pPr>
        <w:jc w:val="both"/>
        <w:rPr>
          <w:rFonts w:ascii="Garamond" w:hAnsi="Garamond" w:cs="Tahoma"/>
        </w:rPr>
      </w:pPr>
      <w:r>
        <w:rPr>
          <w:rFonts w:ascii="Garamond" w:hAnsi="Garamond" w:cs="Tahoma"/>
        </w:rPr>
        <w:t xml:space="preserve">L’EGAS </w:t>
      </w:r>
      <w:r w:rsidRPr="00ED7D61">
        <w:rPr>
          <w:rFonts w:ascii="Garamond" w:hAnsi="Garamond" w:cs="Tahoma"/>
        </w:rPr>
        <w:t>si riserva la facoltà di procedere all’aggiudicazione anche in presenza di un’unica offerta valida, fatto salvo quanto previsto dall’art. 81 comma 3 del codice.</w:t>
      </w:r>
    </w:p>
    <w:p w:rsidR="00295D2D" w:rsidRPr="00ED7D61" w:rsidRDefault="00295D2D" w:rsidP="00295D2D">
      <w:pPr>
        <w:ind w:right="-1"/>
        <w:jc w:val="both"/>
        <w:rPr>
          <w:rFonts w:ascii="Garamond" w:hAnsi="Garamond" w:cs="Tahoma"/>
          <w:bCs/>
        </w:rPr>
      </w:pPr>
    </w:p>
    <w:p w:rsidR="00295D2D" w:rsidRPr="00ED7D61" w:rsidRDefault="00295D2D" w:rsidP="00295D2D">
      <w:pPr>
        <w:autoSpaceDE w:val="0"/>
        <w:autoSpaceDN w:val="0"/>
        <w:adjustRightInd w:val="0"/>
        <w:jc w:val="both"/>
        <w:rPr>
          <w:rFonts w:ascii="Garamond" w:hAnsi="Garamond" w:cs="Tahoma"/>
          <w:color w:val="000000"/>
        </w:rPr>
      </w:pPr>
      <w:r>
        <w:rPr>
          <w:rFonts w:ascii="Garamond" w:hAnsi="Garamond" w:cs="Tahoma"/>
          <w:color w:val="000000"/>
        </w:rPr>
        <w:t xml:space="preserve">L’individuazione da parte dell’EGAS </w:t>
      </w:r>
      <w:r w:rsidRPr="00ED7D61">
        <w:rPr>
          <w:rFonts w:ascii="Garamond" w:hAnsi="Garamond" w:cs="Tahoma"/>
          <w:color w:val="000000"/>
        </w:rPr>
        <w:t xml:space="preserve">della ditta risultata migliore offerente diverrà immediatamente vincolante per </w:t>
      </w:r>
      <w:smartTag w:uri="urn:schemas-microsoft-com:office:smarttags" w:element="PersonName">
        <w:smartTagPr>
          <w:attr w:name="ProductID" w:val="la stessa. Il"/>
        </w:smartTagPr>
        <w:r w:rsidRPr="00ED7D61">
          <w:rPr>
            <w:rFonts w:ascii="Garamond" w:hAnsi="Garamond" w:cs="Tahoma"/>
            <w:color w:val="000000"/>
          </w:rPr>
          <w:t>la stessa. Il</w:t>
        </w:r>
      </w:smartTag>
      <w:r w:rsidRPr="00ED7D61">
        <w:rPr>
          <w:rFonts w:ascii="Garamond" w:hAnsi="Garamond" w:cs="Tahoma"/>
          <w:color w:val="000000"/>
        </w:rPr>
        <w:t xml:space="preserve"> verbale di gara redatto dal segretario verbalizzante ha valore di aggiudicazione provvisoria. Si procederà quindi alla valutazione dell</w:t>
      </w:r>
      <w:r w:rsidRPr="00ED7D61">
        <w:rPr>
          <w:rFonts w:ascii="Garamond" w:hAnsi="Garamond" w:cs="Tahoma"/>
        </w:rPr>
        <w:t xml:space="preserve">’anomalia, ove necessario, delle offerte secondo i criteri di cui all’art. 87 del </w:t>
      </w:r>
      <w:proofErr w:type="spellStart"/>
      <w:r w:rsidRPr="00ED7D61">
        <w:rPr>
          <w:rFonts w:ascii="Garamond" w:hAnsi="Garamond" w:cs="Tahoma"/>
        </w:rPr>
        <w:t>D.Lgs.</w:t>
      </w:r>
      <w:proofErr w:type="spellEnd"/>
      <w:r w:rsidRPr="00ED7D61">
        <w:rPr>
          <w:rFonts w:ascii="Garamond" w:hAnsi="Garamond" w:cs="Tahoma"/>
        </w:rPr>
        <w:t xml:space="preserve"> 163/2006 e quindi </w:t>
      </w:r>
      <w:r w:rsidRPr="00ED7D61">
        <w:rPr>
          <w:rFonts w:ascii="Garamond" w:hAnsi="Garamond" w:cs="Tahoma"/>
          <w:color w:val="000000"/>
        </w:rPr>
        <w:t>all’aggiudicazione definitiva tramite approvazione degli atti da parte del Direttore</w:t>
      </w:r>
      <w:r>
        <w:rPr>
          <w:rFonts w:ascii="Garamond" w:hAnsi="Garamond" w:cs="Tahoma"/>
          <w:color w:val="000000"/>
        </w:rPr>
        <w:t xml:space="preserve"> dell’EGAS </w:t>
      </w:r>
      <w:r w:rsidRPr="00ED7D61">
        <w:rPr>
          <w:rFonts w:ascii="Garamond" w:hAnsi="Garamond" w:cs="Tahoma"/>
          <w:color w:val="000000"/>
        </w:rPr>
        <w:t xml:space="preserve">e relativa comunicazione alle parti interessate. L’aggiudicazione definitiva diverrà quindi efficace dopo la verifica del possesso dei requisiti prescritti (art 11 c. 8 del D. </w:t>
      </w:r>
      <w:proofErr w:type="spellStart"/>
      <w:r w:rsidRPr="00ED7D61">
        <w:rPr>
          <w:rFonts w:ascii="Garamond" w:hAnsi="Garamond" w:cs="Tahoma"/>
          <w:color w:val="000000"/>
        </w:rPr>
        <w:t>Lgs</w:t>
      </w:r>
      <w:proofErr w:type="spellEnd"/>
      <w:r w:rsidRPr="00ED7D61">
        <w:rPr>
          <w:rFonts w:ascii="Garamond" w:hAnsi="Garamond" w:cs="Tahoma"/>
          <w:color w:val="000000"/>
        </w:rPr>
        <w:t xml:space="preserve"> 163/2006).</w:t>
      </w:r>
    </w:p>
    <w:p w:rsidR="00295D2D" w:rsidRPr="00ED7D61" w:rsidRDefault="00295D2D" w:rsidP="00295D2D">
      <w:pPr>
        <w:pStyle w:val="Paragrafoelenco"/>
        <w:ind w:left="0"/>
        <w:jc w:val="both"/>
        <w:rPr>
          <w:rFonts w:ascii="Garamond" w:hAnsi="Garamond" w:cs="Tahoma"/>
          <w:color w:val="000000"/>
        </w:rPr>
      </w:pPr>
      <w:r w:rsidRPr="00ED7D61">
        <w:rPr>
          <w:rFonts w:ascii="Garamond" w:hAnsi="Garamond" w:cs="Tahoma"/>
          <w:color w:val="000000"/>
        </w:rPr>
        <w:t xml:space="preserve">Divenuta efficace l’aggiudicazione definitiva, e fatti salvi i poteri di autotutela, la stipula del contratto avrà luogo entro il termine di 90 giorni, ovvero fatto salvo diverso termine espressamente concordato con l’aggiudicatario (art 11 c. 9 del </w:t>
      </w:r>
      <w:proofErr w:type="spellStart"/>
      <w:r w:rsidRPr="00ED7D61">
        <w:rPr>
          <w:rFonts w:ascii="Garamond" w:hAnsi="Garamond" w:cs="Tahoma"/>
          <w:color w:val="000000"/>
        </w:rPr>
        <w:t>d.lgs</w:t>
      </w:r>
      <w:proofErr w:type="spellEnd"/>
      <w:r w:rsidRPr="00ED7D61">
        <w:rPr>
          <w:rFonts w:ascii="Garamond" w:hAnsi="Garamond" w:cs="Tahoma"/>
          <w:color w:val="000000"/>
        </w:rPr>
        <w:t xml:space="preserve"> 163/2006)</w:t>
      </w:r>
    </w:p>
    <w:p w:rsidR="00295D2D" w:rsidRPr="00ED7D61" w:rsidRDefault="00295D2D" w:rsidP="00295D2D">
      <w:pPr>
        <w:autoSpaceDE w:val="0"/>
        <w:autoSpaceDN w:val="0"/>
        <w:adjustRightInd w:val="0"/>
        <w:jc w:val="both"/>
        <w:rPr>
          <w:rFonts w:ascii="Garamond" w:hAnsi="Garamond" w:cs="Tahoma"/>
          <w:color w:val="000000"/>
        </w:rPr>
      </w:pPr>
    </w:p>
    <w:p w:rsidR="00295D2D" w:rsidRPr="00ED7D61" w:rsidRDefault="00295D2D" w:rsidP="00295D2D">
      <w:pPr>
        <w:jc w:val="center"/>
        <w:rPr>
          <w:rFonts w:ascii="Garamond" w:hAnsi="Garamond" w:cs="Tahoma"/>
        </w:rPr>
      </w:pPr>
      <w:r w:rsidRPr="00ED7D61">
        <w:rPr>
          <w:rFonts w:ascii="Garamond" w:hAnsi="Garamond" w:cs="Tahoma"/>
        </w:rPr>
        <w:t>Art. 6</w:t>
      </w:r>
    </w:p>
    <w:p w:rsidR="00295D2D" w:rsidRPr="00ED7D61" w:rsidRDefault="00295D2D" w:rsidP="00295D2D">
      <w:pPr>
        <w:jc w:val="center"/>
        <w:rPr>
          <w:rFonts w:ascii="Garamond" w:hAnsi="Garamond" w:cs="Tahoma"/>
        </w:rPr>
      </w:pPr>
      <w:r w:rsidRPr="00ED7D61">
        <w:rPr>
          <w:rFonts w:ascii="Garamond" w:hAnsi="Garamond" w:cs="Tahoma"/>
        </w:rPr>
        <w:t>(Requisiti tecnici)</w:t>
      </w:r>
    </w:p>
    <w:p w:rsidR="00295D2D" w:rsidRPr="00ED7D61" w:rsidRDefault="00295D2D" w:rsidP="00295D2D">
      <w:pPr>
        <w:jc w:val="center"/>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I servizi offerti dalle ditte concorrenti dovranno avere le caratteristiche prescritte nel Capitolato Speciale. Saranno effettuate le verifiche dell’ammissibilità/non ammissibilità dei servizi offerti in relazione alla corrispondenza o meno a quanto prescritto nel Capitolato.</w:t>
      </w:r>
    </w:p>
    <w:p w:rsidR="00295D2D" w:rsidRPr="00ED7D61" w:rsidRDefault="00295D2D" w:rsidP="00295D2D">
      <w:pPr>
        <w:ind w:right="-1"/>
        <w:jc w:val="both"/>
        <w:rPr>
          <w:rFonts w:ascii="Garamond" w:hAnsi="Garamond" w:cs="Tahoma"/>
        </w:rPr>
      </w:pPr>
    </w:p>
    <w:p w:rsidR="00295D2D" w:rsidRPr="00ED7D61" w:rsidRDefault="00295D2D" w:rsidP="00295D2D">
      <w:pPr>
        <w:jc w:val="center"/>
        <w:rPr>
          <w:rFonts w:ascii="Garamond" w:hAnsi="Garamond" w:cs="Tahoma"/>
        </w:rPr>
      </w:pPr>
      <w:r w:rsidRPr="00ED7D61">
        <w:rPr>
          <w:rFonts w:ascii="Garamond" w:hAnsi="Garamond" w:cs="Tahoma"/>
        </w:rPr>
        <w:t>Art. 7</w:t>
      </w:r>
    </w:p>
    <w:p w:rsidR="00295D2D" w:rsidRPr="00ED7D61" w:rsidRDefault="00295D2D" w:rsidP="00295D2D">
      <w:pPr>
        <w:jc w:val="center"/>
        <w:rPr>
          <w:rFonts w:ascii="Garamond" w:hAnsi="Garamond" w:cs="Tahoma"/>
        </w:rPr>
      </w:pPr>
      <w:r w:rsidRPr="00ED7D61">
        <w:rPr>
          <w:rFonts w:ascii="Garamond" w:hAnsi="Garamond" w:cs="Tahoma"/>
        </w:rPr>
        <w:t>(Criteri e parametri per la valutazione delle offerte )</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bCs/>
        </w:rPr>
      </w:pPr>
      <w:r w:rsidRPr="00ED7D61">
        <w:rPr>
          <w:rFonts w:ascii="Garamond" w:hAnsi="Garamond" w:cs="Tahoma"/>
          <w:bCs/>
        </w:rPr>
        <w:t>La procedura di aggiudicazione terrà conto dell’aspetto economico e qualitativo dei servizi offerti, individuando l’offerta più vantaggiosa in base all’esame dei parametri di valutazione indicati nel Capitolato Speciale.</w:t>
      </w:r>
    </w:p>
    <w:p w:rsidR="00295D2D" w:rsidRPr="00ED7D61" w:rsidRDefault="00295D2D" w:rsidP="00295D2D">
      <w:pPr>
        <w:jc w:val="both"/>
        <w:rPr>
          <w:rFonts w:ascii="Garamond" w:hAnsi="Garamond" w:cs="Tahoma"/>
          <w:bCs/>
        </w:rPr>
      </w:pPr>
      <w:r w:rsidRPr="00ED7D61">
        <w:rPr>
          <w:rFonts w:ascii="Garamond" w:hAnsi="Garamond" w:cs="Tahoma"/>
          <w:bCs/>
        </w:rPr>
        <w:t>La Commissione Giudicat</w:t>
      </w:r>
      <w:r>
        <w:rPr>
          <w:rFonts w:ascii="Garamond" w:hAnsi="Garamond" w:cs="Tahoma"/>
          <w:bCs/>
        </w:rPr>
        <w:t xml:space="preserve">rice appositamente nominata dall’EGAS, </w:t>
      </w:r>
      <w:r w:rsidRPr="00ED7D61">
        <w:rPr>
          <w:rFonts w:ascii="Garamond" w:hAnsi="Garamond" w:cs="Tahoma"/>
          <w:bCs/>
        </w:rPr>
        <w:t>laddove lo riterrà necessario, potrà in sede di valutazione richiedere alle ditte partecipanti eventuali chiarimenti in merito all’offerta presentata ritenuti necessari per una più precisa valutazione della stessa.</w:t>
      </w:r>
    </w:p>
    <w:p w:rsidR="00295D2D" w:rsidRPr="00ED7D61" w:rsidRDefault="00295D2D" w:rsidP="00295D2D">
      <w:pPr>
        <w:jc w:val="both"/>
        <w:rPr>
          <w:rFonts w:ascii="Garamond" w:hAnsi="Garamond" w:cs="Tahoma"/>
          <w:bCs/>
        </w:rPr>
      </w:pPr>
      <w:r w:rsidRPr="00ED7D61">
        <w:rPr>
          <w:rFonts w:ascii="Garamond" w:hAnsi="Garamond" w:cs="Tahoma"/>
          <w:bCs/>
        </w:rPr>
        <w:lastRenderedPageBreak/>
        <w:t>Si precisa, infine, che tutti i calcoli relativi all’attribuzione dei punteggi (qualitativi, economici e complessivi) e all’eventuale riparametrazione del punteggio qualitativo, verranno eseguiti computando fino alla seconda cifra decimale.</w:t>
      </w:r>
    </w:p>
    <w:p w:rsidR="00295D2D" w:rsidRDefault="00295D2D" w:rsidP="00295D2D">
      <w:pPr>
        <w:jc w:val="both"/>
        <w:rPr>
          <w:rFonts w:ascii="Garamond" w:hAnsi="Garamond" w:cs="Tahoma"/>
          <w:bCs/>
          <w:highlight w:val="yellow"/>
        </w:rPr>
      </w:pPr>
    </w:p>
    <w:p w:rsidR="00295D2D" w:rsidRPr="00ED7D61" w:rsidRDefault="00295D2D" w:rsidP="00295D2D">
      <w:pPr>
        <w:jc w:val="center"/>
        <w:rPr>
          <w:rFonts w:ascii="Garamond" w:hAnsi="Garamond" w:cs="Tahoma"/>
        </w:rPr>
      </w:pPr>
      <w:r w:rsidRPr="00ED7D61">
        <w:rPr>
          <w:rFonts w:ascii="Garamond" w:hAnsi="Garamond" w:cs="Tahoma"/>
        </w:rPr>
        <w:t>Art. 8</w:t>
      </w:r>
    </w:p>
    <w:p w:rsidR="00295D2D" w:rsidRPr="00ED7D61" w:rsidRDefault="00295D2D" w:rsidP="00295D2D">
      <w:pPr>
        <w:jc w:val="center"/>
        <w:rPr>
          <w:rFonts w:ascii="Garamond" w:hAnsi="Garamond" w:cs="Tahoma"/>
        </w:rPr>
      </w:pPr>
      <w:r w:rsidRPr="00ED7D61">
        <w:rPr>
          <w:rFonts w:ascii="Garamond" w:hAnsi="Garamond" w:cs="Tahoma"/>
        </w:rPr>
        <w:t>(Richiesta informazioni)</w:t>
      </w:r>
    </w:p>
    <w:p w:rsidR="00295D2D" w:rsidRPr="00ED7D61" w:rsidRDefault="00295D2D" w:rsidP="00295D2D">
      <w:pPr>
        <w:jc w:val="center"/>
        <w:rPr>
          <w:rFonts w:ascii="Garamond" w:hAnsi="Garamond" w:cs="Tahoma"/>
        </w:rPr>
      </w:pPr>
    </w:p>
    <w:p w:rsidR="00295D2D" w:rsidRPr="00ED7D61" w:rsidRDefault="00295D2D" w:rsidP="00295D2D">
      <w:pPr>
        <w:jc w:val="both"/>
        <w:rPr>
          <w:rFonts w:ascii="Garamond" w:hAnsi="Garamond" w:cs="Tahoma"/>
        </w:rPr>
      </w:pPr>
      <w:r w:rsidRPr="00607A79">
        <w:rPr>
          <w:rFonts w:ascii="Garamond" w:hAnsi="Garamond" w:cs="Tahoma"/>
        </w:rPr>
        <w:t xml:space="preserve">Le informazioni complementari relative alla presente gara possono essere richieste per iscritto a mezzo fax 0432/306241. Orari d’ufficio EGAS  – </w:t>
      </w:r>
      <w:r w:rsidRPr="00607A79">
        <w:rPr>
          <w:rFonts w:ascii="Garamond" w:hAnsi="Garamond" w:cs="Tahoma"/>
          <w:color w:val="000000"/>
        </w:rPr>
        <w:t xml:space="preserve">Via Colugna, 50 - </w:t>
      </w:r>
      <w:r w:rsidRPr="00607A79">
        <w:rPr>
          <w:rFonts w:ascii="Garamond" w:hAnsi="Garamond" w:cs="Tahoma"/>
        </w:rPr>
        <w:t>33100 Udine: da lunedì a giovedì dalle 9.00 alle 12.30 e dalle 14.00 alle 16.00 e il venerdì dalle 9:00 alle 13:00.</w:t>
      </w:r>
    </w:p>
    <w:p w:rsidR="00295D2D" w:rsidRPr="00ED7D61" w:rsidRDefault="00295D2D" w:rsidP="00295D2D">
      <w:pPr>
        <w:jc w:val="both"/>
        <w:rPr>
          <w:rFonts w:ascii="Garamond" w:hAnsi="Garamond" w:cs="Tahoma"/>
        </w:rPr>
      </w:pPr>
    </w:p>
    <w:p w:rsidR="00295D2D" w:rsidRPr="00ED7D61" w:rsidRDefault="00295D2D" w:rsidP="00295D2D">
      <w:pPr>
        <w:autoSpaceDE w:val="0"/>
        <w:autoSpaceDN w:val="0"/>
        <w:adjustRightInd w:val="0"/>
        <w:jc w:val="both"/>
        <w:rPr>
          <w:rFonts w:ascii="Garamond" w:hAnsi="Garamond" w:cs="Tahoma"/>
          <w:color w:val="000000"/>
        </w:rPr>
      </w:pPr>
      <w:r w:rsidRPr="00607A79">
        <w:rPr>
          <w:rFonts w:ascii="Garamond" w:hAnsi="Garamond" w:cs="Tahoma"/>
          <w:color w:val="000000"/>
        </w:rPr>
        <w:t xml:space="preserve">Ulteriori delucidazioni possono essere richieste </w:t>
      </w:r>
      <w:r w:rsidR="00132246" w:rsidRPr="00607A79">
        <w:rPr>
          <w:rFonts w:ascii="Garamond" w:hAnsi="Garamond" w:cs="Tahoma"/>
          <w:color w:val="000000"/>
        </w:rPr>
        <w:t>a</w:t>
      </w:r>
      <w:r w:rsidRPr="00607A79">
        <w:rPr>
          <w:rFonts w:ascii="Garamond" w:hAnsi="Garamond" w:cs="Tahoma"/>
          <w:color w:val="000000"/>
        </w:rPr>
        <w:t xml:space="preserve"> </w:t>
      </w:r>
      <w:r w:rsidR="00132246" w:rsidRPr="00607A79">
        <w:rPr>
          <w:rFonts w:ascii="Garamond" w:hAnsi="Garamond" w:cs="Tahoma"/>
          <w:color w:val="000000"/>
        </w:rPr>
        <w:t>Martina Fichera</w:t>
      </w:r>
      <w:r w:rsidRPr="00607A79">
        <w:rPr>
          <w:rFonts w:ascii="Garamond" w:hAnsi="Garamond" w:cs="Tahoma"/>
          <w:color w:val="000000"/>
        </w:rPr>
        <w:t xml:space="preserve"> (tel. 0432</w:t>
      </w:r>
      <w:r w:rsidR="00132246" w:rsidRPr="00607A79">
        <w:rPr>
          <w:rFonts w:ascii="Garamond" w:hAnsi="Garamond" w:cs="Tahoma"/>
          <w:color w:val="000000"/>
        </w:rPr>
        <w:t>554185</w:t>
      </w:r>
      <w:r w:rsidRPr="00607A79">
        <w:rPr>
          <w:rFonts w:ascii="Garamond" w:hAnsi="Garamond" w:cs="Tahoma"/>
          <w:color w:val="000000"/>
        </w:rPr>
        <w:t>; e-mail</w:t>
      </w:r>
      <w:r w:rsidR="00132246" w:rsidRPr="00607A79">
        <w:rPr>
          <w:rFonts w:ascii="Garamond" w:hAnsi="Garamond" w:cs="Tahoma"/>
          <w:color w:val="000000"/>
        </w:rPr>
        <w:t xml:space="preserve"> </w:t>
      </w:r>
      <w:hyperlink r:id="rId8" w:history="1">
        <w:r w:rsidR="00132246" w:rsidRPr="00607A79">
          <w:rPr>
            <w:rStyle w:val="Collegamentoipertestuale"/>
            <w:rFonts w:ascii="Garamond" w:hAnsi="Garamond" w:cs="Tahoma"/>
          </w:rPr>
          <w:t>servizi@egas.sanita.fvg.it</w:t>
        </w:r>
      </w:hyperlink>
      <w:r w:rsidRPr="00607A79">
        <w:rPr>
          <w:rFonts w:ascii="Garamond" w:hAnsi="Garamond" w:cs="Tahoma"/>
          <w:color w:val="000000"/>
        </w:rPr>
        <w:t xml:space="preserve"> (c.a. </w:t>
      </w:r>
      <w:r w:rsidR="00132246" w:rsidRPr="00607A79">
        <w:rPr>
          <w:rFonts w:ascii="Garamond" w:hAnsi="Garamond" w:cs="Tahoma"/>
          <w:color w:val="000000"/>
        </w:rPr>
        <w:t>Martina Fichera</w:t>
      </w:r>
      <w:r w:rsidRPr="00607A79">
        <w:rPr>
          <w:rFonts w:ascii="Garamond" w:hAnsi="Garamond" w:cs="Tahoma"/>
          <w:color w:val="000000"/>
        </w:rPr>
        <w:t xml:space="preserve"> ID </w:t>
      </w:r>
      <w:r w:rsidR="00A2603E" w:rsidRPr="00607A79">
        <w:rPr>
          <w:rFonts w:ascii="Garamond" w:hAnsi="Garamond" w:cs="Tahoma"/>
          <w:color w:val="000000"/>
        </w:rPr>
        <w:t>15SER011</w:t>
      </w:r>
      <w:r w:rsidRPr="00607A79">
        <w:rPr>
          <w:rFonts w:ascii="Garamond" w:hAnsi="Garamond" w:cs="Tahoma"/>
          <w:color w:val="000000"/>
        </w:rPr>
        <w:t>).</w:t>
      </w:r>
    </w:p>
    <w:p w:rsidR="00295D2D" w:rsidRPr="00DF3DA0" w:rsidRDefault="00295D2D" w:rsidP="00295D2D">
      <w:pPr>
        <w:jc w:val="both"/>
        <w:rPr>
          <w:rFonts w:ascii="Garamond" w:hAnsi="Garamond" w:cs="Tahoma"/>
        </w:rPr>
      </w:pPr>
      <w:r w:rsidRPr="00DF3DA0">
        <w:rPr>
          <w:rFonts w:ascii="Garamond" w:hAnsi="Garamond" w:cs="Tahoma"/>
        </w:rPr>
        <w:t>Le richieste di delucidazioni e di informazioni complementari di cui sopra dovranno pervenire, con i mezzi sopra indicati, entro 1</w:t>
      </w:r>
      <w:r w:rsidR="004C68B1">
        <w:rPr>
          <w:rFonts w:ascii="Garamond" w:hAnsi="Garamond" w:cs="Tahoma"/>
        </w:rPr>
        <w:t>5</w:t>
      </w:r>
      <w:r w:rsidRPr="00DF3DA0">
        <w:rPr>
          <w:rFonts w:ascii="Garamond" w:hAnsi="Garamond" w:cs="Tahoma"/>
        </w:rPr>
        <w:t xml:space="preserve"> gg dalla data fissata come termine per la presentazione delle offerte e la stazione appaltante provvederà a</w:t>
      </w:r>
      <w:r w:rsidR="004C68B1">
        <w:rPr>
          <w:rFonts w:ascii="Garamond" w:hAnsi="Garamond" w:cs="Tahoma"/>
        </w:rPr>
        <w:t>d evadere tali richieste entro 8</w:t>
      </w:r>
      <w:r w:rsidRPr="00DF3DA0">
        <w:rPr>
          <w:rFonts w:ascii="Garamond" w:hAnsi="Garamond" w:cs="Tahoma"/>
        </w:rPr>
        <w:t xml:space="preserve"> gg dal termine di presentazione delle offerte. Le richieste non pervenute nei termini sopra riportati, non potranno essere evase.</w:t>
      </w:r>
    </w:p>
    <w:p w:rsidR="00295D2D" w:rsidRPr="00DF3DA0" w:rsidRDefault="00295D2D" w:rsidP="00295D2D">
      <w:pPr>
        <w:jc w:val="both"/>
        <w:rPr>
          <w:rFonts w:ascii="Garamond" w:hAnsi="Garamond" w:cs="Tahoma"/>
        </w:rPr>
      </w:pPr>
      <w:r w:rsidRPr="00DF3DA0">
        <w:rPr>
          <w:rFonts w:ascii="Garamond" w:hAnsi="Garamond" w:cs="Tahoma"/>
        </w:rPr>
        <w:t>Le risposte ai quesiti scritti saranno pubblicate sul sito del</w:t>
      </w:r>
      <w:r>
        <w:rPr>
          <w:rFonts w:ascii="Garamond" w:hAnsi="Garamond" w:cs="Tahoma"/>
        </w:rPr>
        <w:t>l’EGAS</w:t>
      </w:r>
      <w:r w:rsidRPr="00DF3DA0">
        <w:rPr>
          <w:rFonts w:ascii="Garamond" w:hAnsi="Garamond" w:cs="Tahoma"/>
        </w:rPr>
        <w:t>, pertanto le ditte interessate, consultandolo periodicamente, potranno acquisire le informazioni del caso.</w:t>
      </w:r>
    </w:p>
    <w:p w:rsidR="00295D2D" w:rsidRPr="00ED7D61" w:rsidRDefault="00295D2D" w:rsidP="00295D2D">
      <w:pPr>
        <w:jc w:val="both"/>
        <w:rPr>
          <w:rFonts w:ascii="Garamond" w:hAnsi="Garamond" w:cs="Tahoma"/>
        </w:rPr>
      </w:pPr>
    </w:p>
    <w:p w:rsidR="00295D2D" w:rsidRPr="00ED7D61" w:rsidRDefault="00295D2D" w:rsidP="00295D2D">
      <w:pPr>
        <w:jc w:val="center"/>
        <w:rPr>
          <w:rFonts w:ascii="Garamond" w:hAnsi="Garamond" w:cs="Tahoma"/>
        </w:rPr>
      </w:pPr>
      <w:r w:rsidRPr="00ED7D61">
        <w:rPr>
          <w:rFonts w:ascii="Garamond" w:hAnsi="Garamond" w:cs="Tahoma"/>
        </w:rPr>
        <w:t>Art. 9</w:t>
      </w:r>
    </w:p>
    <w:p w:rsidR="00295D2D" w:rsidRPr="00ED7D61" w:rsidRDefault="00295D2D" w:rsidP="00295D2D">
      <w:pPr>
        <w:jc w:val="center"/>
        <w:rPr>
          <w:rFonts w:ascii="Garamond" w:hAnsi="Garamond" w:cs="Tahoma"/>
        </w:rPr>
      </w:pPr>
      <w:r w:rsidRPr="00ED7D61">
        <w:rPr>
          <w:rFonts w:ascii="Garamond" w:hAnsi="Garamond" w:cs="Tahoma"/>
        </w:rPr>
        <w:t>(Rinvio allo Schema di Convenzione)</w:t>
      </w:r>
    </w:p>
    <w:p w:rsidR="00295D2D" w:rsidRPr="00ED7D61" w:rsidRDefault="00295D2D" w:rsidP="00295D2D">
      <w:pPr>
        <w:jc w:val="both"/>
        <w:rPr>
          <w:rFonts w:ascii="Garamond" w:hAnsi="Garamond" w:cs="Tahoma"/>
        </w:rPr>
      </w:pPr>
    </w:p>
    <w:p w:rsidR="00295D2D" w:rsidRPr="00ED7D61" w:rsidRDefault="00295D2D" w:rsidP="00295D2D">
      <w:pPr>
        <w:ind w:right="-1"/>
        <w:jc w:val="both"/>
        <w:rPr>
          <w:rFonts w:ascii="Garamond" w:hAnsi="Garamond" w:cs="Tahoma"/>
        </w:rPr>
      </w:pPr>
      <w:r w:rsidRPr="00ED7D61">
        <w:rPr>
          <w:rFonts w:ascii="Garamond" w:hAnsi="Garamond" w:cs="Tahoma"/>
        </w:rPr>
        <w:t>L’oggetto, le modalità e la gestione del servizio sono disciplinati dal relativo Schema di Convenzione.</w:t>
      </w:r>
    </w:p>
    <w:p w:rsidR="00295D2D" w:rsidRPr="00ED7D61" w:rsidRDefault="00295D2D" w:rsidP="00295D2D">
      <w:pPr>
        <w:jc w:val="center"/>
        <w:rPr>
          <w:rFonts w:ascii="Garamond" w:hAnsi="Garamond" w:cs="Tahoma"/>
        </w:rPr>
      </w:pPr>
      <w:r w:rsidRPr="00ED7D61">
        <w:rPr>
          <w:rFonts w:ascii="Garamond" w:hAnsi="Garamond" w:cs="Tahoma"/>
        </w:rPr>
        <w:t>art. 10</w:t>
      </w:r>
    </w:p>
    <w:p w:rsidR="00295D2D" w:rsidRPr="00ED7D61" w:rsidRDefault="00295D2D" w:rsidP="00295D2D">
      <w:pPr>
        <w:jc w:val="center"/>
        <w:rPr>
          <w:rFonts w:ascii="Garamond" w:hAnsi="Garamond" w:cs="Tahoma"/>
        </w:rPr>
      </w:pPr>
      <w:r w:rsidRPr="00ED7D61">
        <w:rPr>
          <w:rFonts w:ascii="Garamond" w:hAnsi="Garamond" w:cs="Tahoma"/>
        </w:rPr>
        <w:t>(Informativa sul trattamento dei dati)</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Ai sensi del </w:t>
      </w:r>
      <w:proofErr w:type="spellStart"/>
      <w:r w:rsidRPr="00ED7D61">
        <w:rPr>
          <w:rFonts w:ascii="Garamond" w:hAnsi="Garamond" w:cs="Tahoma"/>
        </w:rPr>
        <w:t>D.Lgs.</w:t>
      </w:r>
      <w:proofErr w:type="spellEnd"/>
      <w:r w:rsidRPr="00ED7D61">
        <w:rPr>
          <w:rFonts w:ascii="Garamond" w:hAnsi="Garamond" w:cs="Tahoma"/>
        </w:rPr>
        <w:t xml:space="preserve"> 196/2003, si precisa che i dati richiesti </w:t>
      </w:r>
      <w:r w:rsidR="00132246">
        <w:rPr>
          <w:rFonts w:ascii="Garamond" w:hAnsi="Garamond" w:cs="Tahoma"/>
        </w:rPr>
        <w:t>saranno</w:t>
      </w:r>
      <w:r w:rsidRPr="00ED7D61">
        <w:rPr>
          <w:rFonts w:ascii="Garamond" w:hAnsi="Garamond" w:cs="Tahoma"/>
        </w:rPr>
        <w:t xml:space="preserve"> trattati, nel rispetto della normativa vigente, unicamente ai fini della procedura di individuazione del miglior offerente e della successiva stipula della Convenzione.</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ED7D61">
        <w:rPr>
          <w:rFonts w:ascii="Garamond" w:hAnsi="Garamond" w:cs="Tahoma"/>
        </w:rPr>
        <w:t>lege</w:t>
      </w:r>
      <w:proofErr w:type="spellEnd"/>
      <w:r w:rsidRPr="00ED7D61">
        <w:rPr>
          <w:rFonts w:ascii="Garamond" w:hAnsi="Garamond" w:cs="Tahoma"/>
        </w:rPr>
        <w:t>.</w:t>
      </w:r>
    </w:p>
    <w:p w:rsidR="00295D2D" w:rsidRPr="00ED7D61" w:rsidRDefault="00295D2D" w:rsidP="00295D2D">
      <w:pPr>
        <w:jc w:val="right"/>
        <w:rPr>
          <w:rFonts w:ascii="Garamond" w:hAnsi="Garamond"/>
        </w:rPr>
      </w:pPr>
    </w:p>
    <w:p w:rsidR="00295D2D" w:rsidRPr="00ED7D61" w:rsidRDefault="00295D2D" w:rsidP="00295D2D">
      <w:pPr>
        <w:jc w:val="both"/>
        <w:rPr>
          <w:rFonts w:ascii="Garamond" w:hAnsi="Garamond" w:cs="Tahoma"/>
          <w:b/>
          <w:u w:val="single"/>
        </w:rPr>
      </w:pPr>
      <w:r w:rsidRPr="00ED7D61">
        <w:rPr>
          <w:rFonts w:ascii="Garamond" w:hAnsi="Garamond" w:cs="Tahoma"/>
          <w:b/>
          <w:u w:val="single"/>
        </w:rPr>
        <w:t>Allegati alle Norme di partecipazione:</w:t>
      </w:r>
    </w:p>
    <w:p w:rsidR="00295D2D" w:rsidRPr="00ED7D61" w:rsidRDefault="00295D2D" w:rsidP="00295D2D">
      <w:pPr>
        <w:jc w:val="both"/>
        <w:rPr>
          <w:rFonts w:ascii="Garamond" w:hAnsi="Garamond" w:cs="Tahoma"/>
          <w:b/>
          <w:u w:val="single"/>
        </w:rPr>
      </w:pPr>
    </w:p>
    <w:p w:rsidR="00295D2D" w:rsidRPr="00ED7D61"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“Allegato A”: Dichiarazione sostitutiva di certificazione e di atto di notorietà</w:t>
      </w:r>
    </w:p>
    <w:p w:rsidR="00295D2D" w:rsidRPr="00ED7D61"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“Allegato B”: Guida al versamento AVCP</w:t>
      </w:r>
    </w:p>
    <w:p w:rsidR="00295D2D" w:rsidRPr="00ED7D61"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“Allegato C”: </w:t>
      </w:r>
      <w:r w:rsidRPr="00ED7D61">
        <w:rPr>
          <w:rFonts w:ascii="Garamond" w:eastAsia="SimSun" w:hAnsi="Garamond" w:cs="Tahoma"/>
          <w:bCs/>
        </w:rPr>
        <w:t>Informativa ai sensi dell'art. 13 del Codice della Privacy</w:t>
      </w:r>
    </w:p>
    <w:p w:rsidR="00295D2D" w:rsidRPr="00ED7D61"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“Allegato D”: Scheda Fornitore</w:t>
      </w:r>
    </w:p>
    <w:p w:rsidR="00295D2D"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“Allegato E”: Offerta Economica e struttura economica della stessa</w:t>
      </w:r>
    </w:p>
    <w:p w:rsidR="00295D2D" w:rsidRPr="001A6A97"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8C022D">
        <w:rPr>
          <w:rFonts w:ascii="Garamond" w:hAnsi="Garamond" w:cs="Tahoma"/>
        </w:rPr>
        <w:t>Fac</w:t>
      </w:r>
      <w:proofErr w:type="spellEnd"/>
      <w:r w:rsidRPr="008C022D">
        <w:rPr>
          <w:rFonts w:ascii="Garamond" w:hAnsi="Garamond" w:cs="Tahoma"/>
        </w:rPr>
        <w:t xml:space="preserve"> simile “Allegato F”: Patto di Integrità</w:t>
      </w:r>
    </w:p>
    <w:p w:rsidR="00295D2D" w:rsidRPr="00ED7D61"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“Modello 1” : Dichiarazione sostitutiva di iscrizione al C.C.I.A.A.</w:t>
      </w:r>
    </w:p>
    <w:p w:rsidR="00295D2D" w:rsidRDefault="00295D2D" w:rsidP="00EC0388">
      <w:pPr>
        <w:numPr>
          <w:ilvl w:val="1"/>
          <w:numId w:val="21"/>
        </w:numPr>
        <w:tabs>
          <w:tab w:val="clear" w:pos="1440"/>
          <w:tab w:val="num" w:pos="426"/>
        </w:tabs>
        <w:spacing w:after="0" w:line="240" w:lineRule="auto"/>
        <w:ind w:hanging="1440"/>
        <w:jc w:val="both"/>
        <w:rPr>
          <w:rFonts w:ascii="Garamond" w:hAnsi="Garamond" w:cs="Tahoma"/>
        </w:rPr>
      </w:pPr>
      <w:proofErr w:type="spellStart"/>
      <w:r w:rsidRPr="00ED7D61">
        <w:rPr>
          <w:rFonts w:ascii="Garamond" w:hAnsi="Garamond" w:cs="Tahoma"/>
        </w:rPr>
        <w:t>Fac</w:t>
      </w:r>
      <w:proofErr w:type="spellEnd"/>
      <w:r w:rsidRPr="00ED7D61">
        <w:rPr>
          <w:rFonts w:ascii="Garamond" w:hAnsi="Garamond" w:cs="Tahoma"/>
        </w:rPr>
        <w:t xml:space="preserve"> simile “Modello 2” : Dichiarazione sostitutiva </w:t>
      </w:r>
      <w:r>
        <w:rPr>
          <w:rFonts w:ascii="Garamond" w:hAnsi="Garamond" w:cs="Tahoma"/>
        </w:rPr>
        <w:t xml:space="preserve">familiari </w:t>
      </w:r>
      <w:r w:rsidRPr="00ED7D61">
        <w:rPr>
          <w:rFonts w:ascii="Garamond" w:hAnsi="Garamond" w:cs="Tahoma"/>
        </w:rPr>
        <w:t>conviventi</w:t>
      </w:r>
    </w:p>
    <w:p w:rsidR="00295D2D" w:rsidRPr="00A72123" w:rsidRDefault="00295D2D" w:rsidP="00EC0388">
      <w:pPr>
        <w:numPr>
          <w:ilvl w:val="1"/>
          <w:numId w:val="21"/>
        </w:numPr>
        <w:tabs>
          <w:tab w:val="clear" w:pos="1440"/>
          <w:tab w:val="num" w:pos="426"/>
        </w:tabs>
        <w:spacing w:after="0" w:line="240" w:lineRule="auto"/>
        <w:ind w:hanging="1440"/>
        <w:jc w:val="both"/>
        <w:rPr>
          <w:rFonts w:ascii="Garamond" w:hAnsi="Garamond" w:cs="Tahoma"/>
        </w:rPr>
      </w:pPr>
      <w:r>
        <w:rPr>
          <w:rFonts w:ascii="Garamond" w:hAnsi="Garamond" w:cs="Tahoma"/>
        </w:rPr>
        <w:t>Schema controlli antimafia</w:t>
      </w:r>
    </w:p>
    <w:p w:rsidR="00295D2D" w:rsidRPr="00ED7D61" w:rsidRDefault="00295D2D" w:rsidP="00295D2D">
      <w:pPr>
        <w:pStyle w:val="Corpodeltesto2"/>
        <w:spacing w:after="0" w:line="240" w:lineRule="auto"/>
        <w:rPr>
          <w:rFonts w:ascii="Garamond" w:hAnsi="Garamond"/>
          <w:b/>
          <w:sz w:val="28"/>
          <w:szCs w:val="28"/>
          <w:u w:val="single"/>
        </w:rPr>
      </w:pPr>
    </w:p>
    <w:p w:rsidR="00295D2D" w:rsidRPr="00ED7D61" w:rsidRDefault="00295D2D" w:rsidP="00295D2D">
      <w:pPr>
        <w:pStyle w:val="Corpodeltesto2"/>
        <w:spacing w:after="0" w:line="240" w:lineRule="auto"/>
        <w:rPr>
          <w:rFonts w:ascii="Garamond" w:hAnsi="Garamond" w:cs="Tahoma"/>
          <w:b/>
          <w:sz w:val="28"/>
          <w:szCs w:val="28"/>
          <w:u w:val="single"/>
        </w:rPr>
      </w:pPr>
    </w:p>
    <w:p w:rsidR="00295D2D" w:rsidRPr="00ED7D61" w:rsidRDefault="00295D2D" w:rsidP="00295D2D">
      <w:pPr>
        <w:pStyle w:val="Corpodeltesto2"/>
        <w:spacing w:after="0" w:line="240" w:lineRule="auto"/>
        <w:rPr>
          <w:rFonts w:ascii="Garamond" w:hAnsi="Garamond" w:cs="Tahoma"/>
          <w:b/>
          <w:sz w:val="28"/>
          <w:szCs w:val="28"/>
          <w:u w:val="single"/>
        </w:rPr>
      </w:pPr>
      <w:r w:rsidRPr="00ED7D61">
        <w:rPr>
          <w:rFonts w:ascii="Garamond" w:hAnsi="Garamond" w:cs="Tahoma"/>
          <w:b/>
          <w:sz w:val="28"/>
          <w:szCs w:val="28"/>
          <w:u w:val="single"/>
        </w:rPr>
        <w:br w:type="page"/>
      </w:r>
      <w:r w:rsidRPr="00ED7D61">
        <w:rPr>
          <w:rFonts w:ascii="Garamond" w:hAnsi="Garamond" w:cs="Tahoma"/>
          <w:b/>
          <w:sz w:val="28"/>
          <w:szCs w:val="28"/>
          <w:u w:val="single"/>
        </w:rPr>
        <w:lastRenderedPageBreak/>
        <w:t xml:space="preserve">Fac-simile “Allegato A”  </w:t>
      </w:r>
    </w:p>
    <w:p w:rsidR="00295D2D" w:rsidRPr="00ED7D61" w:rsidRDefault="00295D2D" w:rsidP="00295D2D">
      <w:pPr>
        <w:pStyle w:val="Corpodeltesto2"/>
        <w:spacing w:after="0" w:line="240" w:lineRule="auto"/>
        <w:rPr>
          <w:rFonts w:ascii="Garamond" w:hAnsi="Garamond" w:cs="Tahoma"/>
          <w:b/>
          <w:sz w:val="28"/>
          <w:szCs w:val="28"/>
          <w:u w:val="single"/>
        </w:rPr>
      </w:pPr>
    </w:p>
    <w:p w:rsidR="00295D2D" w:rsidRPr="00ED7D61" w:rsidRDefault="00295D2D" w:rsidP="00295D2D">
      <w:pPr>
        <w:jc w:val="center"/>
        <w:rPr>
          <w:rFonts w:ascii="Garamond" w:hAnsi="Garamond" w:cs="Tahoma"/>
          <w:b/>
        </w:rPr>
      </w:pPr>
    </w:p>
    <w:p w:rsidR="00295D2D" w:rsidRPr="00ED7D61" w:rsidRDefault="00295D2D" w:rsidP="00295D2D">
      <w:pPr>
        <w:jc w:val="center"/>
        <w:rPr>
          <w:rFonts w:ascii="Garamond" w:hAnsi="Garamond" w:cs="Tahoma"/>
          <w:b/>
          <w:u w:val="single"/>
        </w:rPr>
      </w:pPr>
      <w:r w:rsidRPr="00FD6BEF">
        <w:rPr>
          <w:rFonts w:ascii="Garamond" w:hAnsi="Garamond" w:cs="Tahoma"/>
          <w:b/>
          <w:u w:val="single"/>
        </w:rPr>
        <w:t>PROCEDURA APERTA PER L’AFFIDAMENTO DEL SERVIZIO DI</w:t>
      </w:r>
      <w:r w:rsidR="00FD6BEF" w:rsidRPr="00FD6BEF">
        <w:rPr>
          <w:rFonts w:ascii="Garamond" w:hAnsi="Garamond" w:cs="Tahoma"/>
          <w:b/>
          <w:u w:val="single"/>
        </w:rPr>
        <w:t xml:space="preserve"> </w:t>
      </w:r>
      <w:proofErr w:type="spellStart"/>
      <w:r w:rsidR="00FD6BEF" w:rsidRPr="00FD6BEF">
        <w:rPr>
          <w:rFonts w:ascii="Garamond" w:hAnsi="Garamond" w:cs="Tahoma"/>
          <w:b/>
          <w:u w:val="single"/>
        </w:rPr>
        <w:t>DI</w:t>
      </w:r>
      <w:proofErr w:type="spellEnd"/>
      <w:r w:rsidR="00FD6BEF" w:rsidRPr="00FD6BEF">
        <w:rPr>
          <w:rFonts w:ascii="Garamond" w:hAnsi="Garamond" w:cs="Tahoma"/>
          <w:b/>
          <w:u w:val="single"/>
        </w:rPr>
        <w:t xml:space="preserve"> CATTURA DI ANIMALI VAGANTI E SERVIZI COLLEGATI</w:t>
      </w:r>
      <w:r w:rsidR="00FD6BEF" w:rsidRPr="00ED7D61">
        <w:rPr>
          <w:rFonts w:ascii="Garamond" w:hAnsi="Garamond" w:cs="Tahoma"/>
          <w:b/>
          <w:u w:val="single"/>
        </w:rPr>
        <w:t xml:space="preserve"> </w:t>
      </w:r>
      <w:r w:rsidR="00FD6BEF">
        <w:rPr>
          <w:rFonts w:ascii="Garamond" w:hAnsi="Garamond" w:cs="Tahoma"/>
          <w:b/>
          <w:u w:val="single"/>
        </w:rPr>
        <w:t>(ID15SER011)</w:t>
      </w:r>
    </w:p>
    <w:p w:rsidR="00295D2D" w:rsidRPr="00ED7D61" w:rsidRDefault="00295D2D" w:rsidP="00295D2D">
      <w:pPr>
        <w:jc w:val="center"/>
        <w:rPr>
          <w:rFonts w:ascii="Garamond" w:hAnsi="Garamond" w:cs="Tahoma"/>
          <w:b/>
        </w:rPr>
      </w:pPr>
    </w:p>
    <w:p w:rsidR="00295D2D" w:rsidRPr="00ED7D61" w:rsidRDefault="00295D2D" w:rsidP="00295D2D">
      <w:pPr>
        <w:jc w:val="center"/>
        <w:rPr>
          <w:rFonts w:ascii="Garamond" w:hAnsi="Garamond" w:cs="Tahoma"/>
          <w:b/>
        </w:rPr>
      </w:pPr>
    </w:p>
    <w:p w:rsidR="00295D2D" w:rsidRPr="00ED7D61" w:rsidRDefault="00295D2D" w:rsidP="00295D2D">
      <w:pPr>
        <w:jc w:val="center"/>
        <w:rPr>
          <w:rFonts w:ascii="Garamond" w:hAnsi="Garamond" w:cs="Tahoma"/>
          <w:b/>
        </w:rPr>
      </w:pPr>
      <w:r w:rsidRPr="00ED7D61">
        <w:rPr>
          <w:rFonts w:ascii="Garamond" w:hAnsi="Garamond" w:cs="Tahoma"/>
          <w:b/>
        </w:rPr>
        <w:t>CIG ----------------</w:t>
      </w:r>
    </w:p>
    <w:p w:rsidR="00295D2D" w:rsidRPr="00ED7D61" w:rsidRDefault="00295D2D" w:rsidP="00295D2D">
      <w:pPr>
        <w:jc w:val="center"/>
        <w:rPr>
          <w:rFonts w:ascii="Garamond" w:hAnsi="Garamond" w:cs="Tahoma"/>
          <w:b/>
        </w:rPr>
      </w:pPr>
    </w:p>
    <w:p w:rsidR="00295D2D" w:rsidRPr="00ED7D61" w:rsidRDefault="00295D2D" w:rsidP="00295D2D">
      <w:pPr>
        <w:pBdr>
          <w:top w:val="single" w:sz="4" w:space="1" w:color="auto"/>
          <w:left w:val="single" w:sz="4" w:space="4" w:color="auto"/>
          <w:bottom w:val="single" w:sz="4" w:space="1" w:color="auto"/>
          <w:right w:val="single" w:sz="4" w:space="4" w:color="auto"/>
        </w:pBdr>
        <w:jc w:val="center"/>
        <w:rPr>
          <w:rFonts w:ascii="Garamond" w:hAnsi="Garamond" w:cs="Tahoma"/>
          <w:b/>
        </w:rPr>
      </w:pPr>
      <w:r w:rsidRPr="00ED7D61">
        <w:rPr>
          <w:rFonts w:ascii="Garamond" w:hAnsi="Garamond" w:cs="Tahoma"/>
          <w:b/>
        </w:rPr>
        <w:t>DICHIARAZIONE SOSTITUTIVA DI CERTIFICAZIONE E DI ATTO DI NOTORIETA’ EX D.P.R. 445/2000</w:t>
      </w:r>
    </w:p>
    <w:p w:rsidR="00295D2D" w:rsidRPr="00ED7D61" w:rsidRDefault="00295D2D" w:rsidP="00295D2D">
      <w:pPr>
        <w:jc w:val="center"/>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Il/La sottoscritto/a _____________________________________________________________________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nato a ____________________________________________ il 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e residente a_____________________________________________________________________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in via ____________________________n.___ in qualità di _________</w:t>
      </w:r>
      <w:r>
        <w:rPr>
          <w:rFonts w:ascii="Garamond" w:hAnsi="Garamond" w:cs="Tahoma"/>
        </w:rPr>
        <w:t>_________________</w:t>
      </w:r>
      <w:r w:rsidRPr="00ED7D61">
        <w:rPr>
          <w:rFonts w:ascii="Garamond" w:hAnsi="Garamond" w:cs="Tahoma"/>
        </w:rPr>
        <w:t xml:space="preserve">_______________________  </w:t>
      </w:r>
    </w:p>
    <w:p w:rsidR="00295D2D" w:rsidRPr="00ED7D61" w:rsidRDefault="00295D2D" w:rsidP="00295D2D">
      <w:pPr>
        <w:pStyle w:val="Corpodeltesto23"/>
        <w:pBdr>
          <w:bottom w:val="none" w:sz="0" w:space="0" w:color="auto"/>
        </w:pBdr>
        <w:jc w:val="right"/>
        <w:rPr>
          <w:rFonts w:ascii="Garamond" w:hAnsi="Garamond" w:cs="Tahoma"/>
        </w:rPr>
      </w:pPr>
      <w:r w:rsidRPr="00ED7D61">
        <w:rPr>
          <w:rFonts w:ascii="Garamond" w:hAnsi="Garamond" w:cs="Tahoma"/>
        </w:rPr>
        <w:t>(Titolare, rappresentante legale, procuratore, ecc.)</w:t>
      </w:r>
    </w:p>
    <w:p w:rsidR="00295D2D" w:rsidRPr="00ED7D61" w:rsidRDefault="00295D2D" w:rsidP="00295D2D">
      <w:pPr>
        <w:pStyle w:val="Corpodeltesto23"/>
        <w:pBdr>
          <w:bottom w:val="none" w:sz="0" w:space="0" w:color="auto"/>
        </w:pBdr>
        <w:jc w:val="righ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b/>
        </w:rPr>
      </w:pPr>
    </w:p>
    <w:p w:rsidR="00295D2D" w:rsidRPr="00ED7D61" w:rsidRDefault="00295D2D" w:rsidP="00295D2D">
      <w:pPr>
        <w:pStyle w:val="Corpodeltesto23"/>
        <w:pBdr>
          <w:bottom w:val="none" w:sz="0" w:space="0" w:color="auto"/>
        </w:pBdr>
        <w:jc w:val="left"/>
        <w:rPr>
          <w:rFonts w:ascii="Garamond" w:hAnsi="Garamond" w:cs="Tahoma"/>
          <w:b/>
        </w:rPr>
      </w:pPr>
      <w:r w:rsidRPr="00ED7D61">
        <w:rPr>
          <w:rFonts w:ascii="Garamond" w:hAnsi="Garamond" w:cs="Tahoma"/>
          <w:b/>
        </w:rPr>
        <w:t>della Ditta/Società 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rPr>
          <w:rFonts w:ascii="Garamond" w:hAnsi="Garamond" w:cs="Tahoma"/>
        </w:rPr>
      </w:pPr>
      <w:r w:rsidRPr="00ED7D61">
        <w:rPr>
          <w:rFonts w:ascii="Garamond" w:hAnsi="Garamond" w:cs="Tahoma"/>
        </w:rPr>
        <w:t>sotto la sua personale responsabilità ed a piena conoscenza della responsabilità penale prevista per le dichiarazioni false dall’art. 76 del D.P.R. 445/2000 e  dall’art. n. 496 c.p.</w:t>
      </w:r>
    </w:p>
    <w:p w:rsidR="00295D2D" w:rsidRPr="00ED7D61" w:rsidRDefault="00295D2D" w:rsidP="00295D2D">
      <w:pPr>
        <w:rPr>
          <w:rFonts w:ascii="Garamond" w:hAnsi="Garamond" w:cs="Tahoma"/>
        </w:rPr>
      </w:pPr>
    </w:p>
    <w:p w:rsidR="00295D2D" w:rsidRPr="00ED7D61" w:rsidRDefault="00295D2D" w:rsidP="00295D2D">
      <w:pPr>
        <w:pStyle w:val="Corpodeltesto23"/>
        <w:pBdr>
          <w:bottom w:val="none" w:sz="0" w:space="0" w:color="auto"/>
        </w:pBdr>
        <w:jc w:val="center"/>
        <w:rPr>
          <w:rFonts w:ascii="Garamond" w:hAnsi="Garamond" w:cs="Tahoma"/>
          <w:b/>
        </w:rPr>
      </w:pPr>
      <w:r w:rsidRPr="00ED7D61">
        <w:rPr>
          <w:rFonts w:ascii="Garamond" w:hAnsi="Garamond" w:cs="Tahoma"/>
          <w:b/>
        </w:rPr>
        <w:t>DICHIARA</w:t>
      </w:r>
    </w:p>
    <w:p w:rsidR="00295D2D" w:rsidRPr="00ED7D61" w:rsidRDefault="00295D2D" w:rsidP="00295D2D">
      <w:pPr>
        <w:pStyle w:val="Corpodeltesto23"/>
        <w:pBdr>
          <w:bottom w:val="none" w:sz="0" w:space="0" w:color="auto"/>
        </w:pBdr>
        <w:jc w:val="center"/>
        <w:rPr>
          <w:rFonts w:ascii="Garamond" w:hAnsi="Garamond" w:cs="Tahoma"/>
        </w:rPr>
      </w:pPr>
      <w:r w:rsidRPr="00ED7D61">
        <w:rPr>
          <w:rFonts w:ascii="Garamond" w:hAnsi="Garamond" w:cs="Tahoma"/>
        </w:rPr>
        <w:t>in nome e per conto della suddetta Ditta/Società quanto segue:</w:t>
      </w:r>
    </w:p>
    <w:p w:rsidR="00295D2D" w:rsidRPr="00ED7D61" w:rsidRDefault="00295D2D" w:rsidP="00295D2D">
      <w:pPr>
        <w:pStyle w:val="Corpodeltesto23"/>
        <w:pBdr>
          <w:bottom w:val="none" w:sz="0" w:space="0" w:color="auto"/>
        </w:pBdr>
        <w:jc w:val="center"/>
        <w:rPr>
          <w:rFonts w:ascii="Garamond" w:hAnsi="Garamond" w:cs="Tahoma"/>
        </w:rPr>
      </w:pPr>
    </w:p>
    <w:p w:rsidR="00295D2D" w:rsidRPr="00ED7D61" w:rsidRDefault="00295D2D" w:rsidP="00EC0388">
      <w:pPr>
        <w:numPr>
          <w:ilvl w:val="1"/>
          <w:numId w:val="28"/>
        </w:numPr>
        <w:spacing w:after="0" w:line="240" w:lineRule="auto"/>
        <w:jc w:val="both"/>
        <w:rPr>
          <w:rFonts w:ascii="Garamond" w:hAnsi="Garamond" w:cs="Tahoma"/>
        </w:rPr>
      </w:pPr>
      <w:r w:rsidRPr="00ED7D61">
        <w:rPr>
          <w:rFonts w:ascii="Garamond" w:hAnsi="Garamond" w:cs="Tahoma"/>
        </w:rPr>
        <w:t xml:space="preserve">di partecipare alla gara come (art. 34, comma 1, </w:t>
      </w:r>
      <w:proofErr w:type="spellStart"/>
      <w:r w:rsidRPr="00ED7D61">
        <w:rPr>
          <w:rFonts w:ascii="Garamond" w:hAnsi="Garamond" w:cs="Tahoma"/>
        </w:rPr>
        <w:t>D.lgs</w:t>
      </w:r>
      <w:proofErr w:type="spellEnd"/>
      <w:r w:rsidRPr="00ED7D61">
        <w:rPr>
          <w:rFonts w:ascii="Garamond" w:hAnsi="Garamond" w:cs="Tahoma"/>
        </w:rPr>
        <w:t xml:space="preserve"> 163/06):</w:t>
      </w:r>
    </w:p>
    <w:p w:rsidR="00295D2D" w:rsidRPr="00ED7D61" w:rsidRDefault="00295D2D" w:rsidP="00295D2D">
      <w:pPr>
        <w:spacing w:before="120"/>
        <w:ind w:left="2342"/>
        <w:rPr>
          <w:rFonts w:ascii="Garamond" w:hAnsi="Garamond" w:cs="Tahoma"/>
        </w:rPr>
      </w:pPr>
      <w:r w:rsidRPr="00ED7D61">
        <w:rPr>
          <w:rFonts w:ascii="Garamond" w:hAnsi="Garamond" w:cs="Tahoma"/>
          <w:i/>
        </w:rPr>
        <w:t>(barrare la voce che interessa)</w:t>
      </w:r>
    </w:p>
    <w:p w:rsidR="00295D2D" w:rsidRPr="00ED7D61" w:rsidRDefault="00295D2D" w:rsidP="00EC0388">
      <w:pPr>
        <w:numPr>
          <w:ilvl w:val="2"/>
          <w:numId w:val="27"/>
        </w:numPr>
        <w:spacing w:after="0" w:line="240" w:lineRule="auto"/>
        <w:jc w:val="both"/>
        <w:rPr>
          <w:rFonts w:ascii="Garamond" w:eastAsia="Batang" w:hAnsi="Garamond" w:cs="Tahoma"/>
        </w:rPr>
      </w:pPr>
      <w:r w:rsidRPr="00ED7D61">
        <w:rPr>
          <w:rFonts w:ascii="Garamond" w:hAnsi="Garamond" w:cs="Tahoma"/>
        </w:rPr>
        <w:t xml:space="preserve">impresa individuale (anche artigiana), società commerciale (Sas, Snc, altre società) o </w:t>
      </w:r>
      <w:proofErr w:type="spellStart"/>
      <w:r w:rsidRPr="00ED7D61">
        <w:rPr>
          <w:rFonts w:ascii="Garamond" w:hAnsi="Garamond" w:cs="Tahoma"/>
        </w:rPr>
        <w:t>Soc</w:t>
      </w:r>
      <w:proofErr w:type="spellEnd"/>
      <w:r w:rsidRPr="00ED7D61">
        <w:rPr>
          <w:rFonts w:ascii="Garamond" w:hAnsi="Garamond" w:cs="Tahoma"/>
        </w:rPr>
        <w:t>. Cooperativa</w:t>
      </w:r>
    </w:p>
    <w:p w:rsidR="00295D2D" w:rsidRPr="00ED7D61" w:rsidRDefault="00295D2D" w:rsidP="00EC0388">
      <w:pPr>
        <w:numPr>
          <w:ilvl w:val="2"/>
          <w:numId w:val="27"/>
        </w:numPr>
        <w:spacing w:after="0" w:line="240" w:lineRule="auto"/>
        <w:jc w:val="both"/>
        <w:rPr>
          <w:rFonts w:ascii="Garamond" w:eastAsia="Batang" w:hAnsi="Garamond" w:cs="Tahoma"/>
        </w:rPr>
      </w:pPr>
      <w:r w:rsidRPr="00ED7D61">
        <w:rPr>
          <w:rFonts w:ascii="Garamond" w:hAnsi="Garamond" w:cs="Tahoma"/>
        </w:rPr>
        <w:t xml:space="preserve">consorzio tra società cooperative p. I. (L. 422/09 e D. </w:t>
      </w:r>
      <w:proofErr w:type="spellStart"/>
      <w:r w:rsidRPr="00ED7D61">
        <w:rPr>
          <w:rFonts w:ascii="Garamond" w:hAnsi="Garamond" w:cs="Tahoma"/>
        </w:rPr>
        <w:t>Lgs</w:t>
      </w:r>
      <w:proofErr w:type="spellEnd"/>
      <w:r w:rsidRPr="00ED7D61">
        <w:rPr>
          <w:rFonts w:ascii="Garamond" w:hAnsi="Garamond" w:cs="Tahoma"/>
        </w:rPr>
        <w:t>. 1577/47), consorzi tra imprese artigiane (L. 443/1985)</w:t>
      </w:r>
    </w:p>
    <w:p w:rsidR="00295D2D" w:rsidRPr="00ED7D61" w:rsidRDefault="00295D2D" w:rsidP="00EC0388">
      <w:pPr>
        <w:numPr>
          <w:ilvl w:val="2"/>
          <w:numId w:val="27"/>
        </w:numPr>
        <w:spacing w:after="0" w:line="240" w:lineRule="auto"/>
        <w:jc w:val="both"/>
        <w:rPr>
          <w:rFonts w:ascii="Garamond" w:eastAsia="Batang" w:hAnsi="Garamond" w:cs="Tahoma"/>
        </w:rPr>
      </w:pPr>
      <w:r w:rsidRPr="00ED7D61">
        <w:rPr>
          <w:rFonts w:ascii="Garamond" w:hAnsi="Garamond" w:cs="Tahoma"/>
        </w:rPr>
        <w:t xml:space="preserve">consorzio stabile costituito anche in forma di </w:t>
      </w:r>
      <w:proofErr w:type="spellStart"/>
      <w:r w:rsidRPr="00ED7D61">
        <w:rPr>
          <w:rFonts w:ascii="Garamond" w:hAnsi="Garamond" w:cs="Tahoma"/>
        </w:rPr>
        <w:t>soc</w:t>
      </w:r>
      <w:proofErr w:type="spellEnd"/>
      <w:r w:rsidRPr="00ED7D61">
        <w:rPr>
          <w:rFonts w:ascii="Garamond" w:hAnsi="Garamond" w:cs="Tahoma"/>
        </w:rPr>
        <w:t xml:space="preserve">. consortile (art. 2615-ter del cod. civ.) tra imprese di cui ai punti precedenti, secondo l'art. 36 </w:t>
      </w:r>
      <w:proofErr w:type="spellStart"/>
      <w:r w:rsidRPr="00ED7D61">
        <w:rPr>
          <w:rFonts w:ascii="Garamond" w:hAnsi="Garamond" w:cs="Tahoma"/>
        </w:rPr>
        <w:t>D.lgs</w:t>
      </w:r>
      <w:proofErr w:type="spellEnd"/>
      <w:r w:rsidRPr="00ED7D61">
        <w:rPr>
          <w:rFonts w:ascii="Garamond" w:hAnsi="Garamond" w:cs="Tahoma"/>
        </w:rPr>
        <w:t xml:space="preserve"> 163/06 e </w:t>
      </w:r>
      <w:proofErr w:type="spellStart"/>
      <w:r w:rsidRPr="00ED7D61">
        <w:rPr>
          <w:rFonts w:ascii="Garamond" w:hAnsi="Garamond" w:cs="Tahoma"/>
        </w:rPr>
        <w:t>s.m</w:t>
      </w:r>
      <w:proofErr w:type="spellEnd"/>
      <w:r w:rsidRPr="00ED7D61">
        <w:rPr>
          <w:rFonts w:ascii="Garamond" w:hAnsi="Garamond" w:cs="Tahoma"/>
        </w:rPr>
        <w:t>. e i.</w:t>
      </w:r>
    </w:p>
    <w:p w:rsidR="00295D2D" w:rsidRPr="00ED7D61" w:rsidRDefault="00295D2D" w:rsidP="00EC0388">
      <w:pPr>
        <w:numPr>
          <w:ilvl w:val="2"/>
          <w:numId w:val="27"/>
        </w:numPr>
        <w:spacing w:after="0" w:line="240" w:lineRule="auto"/>
        <w:jc w:val="both"/>
        <w:rPr>
          <w:rFonts w:ascii="Garamond" w:hAnsi="Garamond" w:cs="Tahoma"/>
        </w:rPr>
      </w:pPr>
      <w:r w:rsidRPr="00ED7D61">
        <w:rPr>
          <w:rFonts w:ascii="Garamond" w:hAnsi="Garamond" w:cs="Tahoma"/>
        </w:rPr>
        <w:t>capogruppo/mandante (barrare la voce che non interessa) del Raggruppamento Temporaneo di Imprese costituito da (indicare tutti i nominativi delle Imprese raggruppate):____________________________ ___________________________________________________________ ___________________________________________________________;</w:t>
      </w:r>
    </w:p>
    <w:p w:rsidR="00295D2D" w:rsidRPr="00ED7D61" w:rsidRDefault="00295D2D" w:rsidP="00EC0388">
      <w:pPr>
        <w:numPr>
          <w:ilvl w:val="2"/>
          <w:numId w:val="27"/>
        </w:numPr>
        <w:spacing w:after="0" w:line="240" w:lineRule="auto"/>
        <w:jc w:val="both"/>
        <w:rPr>
          <w:rFonts w:ascii="Garamond" w:hAnsi="Garamond" w:cs="Tahoma"/>
        </w:rPr>
      </w:pPr>
      <w:r w:rsidRPr="00ED7D61">
        <w:rPr>
          <w:rFonts w:ascii="Garamond" w:hAnsi="Garamond" w:cs="Tahoma"/>
        </w:rPr>
        <w:lastRenderedPageBreak/>
        <w:t xml:space="preserve">consorzio ordinario di concorrenti di cui all'art. 2602 cod. civ. costituito tra i soggetti di cui all'art. 10, </w:t>
      </w:r>
      <w:proofErr w:type="spellStart"/>
      <w:r w:rsidRPr="00ED7D61">
        <w:rPr>
          <w:rFonts w:ascii="Garamond" w:hAnsi="Garamond" w:cs="Tahoma"/>
        </w:rPr>
        <w:t>lett</w:t>
      </w:r>
      <w:proofErr w:type="spellEnd"/>
      <w:r w:rsidRPr="00ED7D61">
        <w:rPr>
          <w:rFonts w:ascii="Garamond" w:hAnsi="Garamond" w:cs="Tahoma"/>
        </w:rPr>
        <w:t>. a), b) e c), anche in forma di società ai sensi dell'art. 2615-ter del cod. civ.</w:t>
      </w:r>
    </w:p>
    <w:p w:rsidR="00295D2D" w:rsidRPr="00ED7D61" w:rsidRDefault="00295D2D" w:rsidP="00EC0388">
      <w:pPr>
        <w:numPr>
          <w:ilvl w:val="2"/>
          <w:numId w:val="27"/>
        </w:numPr>
        <w:spacing w:after="0" w:line="240" w:lineRule="auto"/>
        <w:ind w:left="2336" w:hanging="357"/>
        <w:jc w:val="both"/>
        <w:rPr>
          <w:rFonts w:ascii="Garamond" w:hAnsi="Garamond" w:cs="Tahoma"/>
        </w:rPr>
      </w:pPr>
      <w:r w:rsidRPr="00ED7D61">
        <w:rPr>
          <w:rFonts w:ascii="Garamond" w:hAnsi="Garamond" w:cs="Tahoma"/>
        </w:rPr>
        <w:t xml:space="preserve">soggetto che ha stipulato un contratto di gruppo europeo di interesse economico (GEIE) ai sensi del </w:t>
      </w:r>
      <w:proofErr w:type="spellStart"/>
      <w:r w:rsidRPr="00ED7D61">
        <w:rPr>
          <w:rFonts w:ascii="Garamond" w:hAnsi="Garamond" w:cs="Tahoma"/>
        </w:rPr>
        <w:t>D.Lgs</w:t>
      </w:r>
      <w:proofErr w:type="spellEnd"/>
      <w:r w:rsidRPr="00ED7D61">
        <w:rPr>
          <w:rFonts w:ascii="Garamond" w:hAnsi="Garamond" w:cs="Tahoma"/>
        </w:rPr>
        <w:t xml:space="preserve"> 240/91.</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 xml:space="preserve">operatore economico, ai sensi dell'art. 3, comma 22, </w:t>
      </w:r>
      <w:proofErr w:type="spellStart"/>
      <w:r w:rsidRPr="00ED7D61">
        <w:rPr>
          <w:rFonts w:ascii="Garamond" w:hAnsi="Garamond" w:cs="Tahoma"/>
        </w:rPr>
        <w:t>D.lgs</w:t>
      </w:r>
      <w:proofErr w:type="spellEnd"/>
      <w:r w:rsidRPr="00ED7D61">
        <w:rPr>
          <w:rFonts w:ascii="Garamond" w:hAnsi="Garamond" w:cs="Tahoma"/>
        </w:rPr>
        <w:t xml:space="preserve"> 163/06, stabilito in altri Stati membri, costituito conformemente alla legislazione vigente nel proprio Paese.</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altro</w:t>
      </w:r>
    </w:p>
    <w:p w:rsidR="00295D2D" w:rsidRPr="00ED7D61" w:rsidRDefault="00295D2D" w:rsidP="00EC0388">
      <w:pPr>
        <w:numPr>
          <w:ilvl w:val="1"/>
          <w:numId w:val="27"/>
        </w:numPr>
        <w:spacing w:after="120" w:line="240" w:lineRule="auto"/>
        <w:jc w:val="both"/>
        <w:rPr>
          <w:rFonts w:ascii="Garamond" w:hAnsi="Garamond" w:cs="Tahoma"/>
        </w:rPr>
      </w:pPr>
      <w:r w:rsidRPr="00ED7D61">
        <w:rPr>
          <w:rFonts w:ascii="Garamond" w:hAnsi="Garamond" w:cs="Tahoma"/>
        </w:rPr>
        <w:t>In caso di RTI/consorzi ordinari:</w:t>
      </w:r>
    </w:p>
    <w:p w:rsidR="00295D2D" w:rsidRPr="00ED7D61" w:rsidRDefault="00295D2D" w:rsidP="00EC0388">
      <w:pPr>
        <w:numPr>
          <w:ilvl w:val="2"/>
          <w:numId w:val="27"/>
        </w:numPr>
        <w:spacing w:after="120" w:line="240" w:lineRule="auto"/>
        <w:jc w:val="both"/>
        <w:rPr>
          <w:rFonts w:ascii="Garamond" w:hAnsi="Garamond" w:cs="Tahoma"/>
        </w:rPr>
      </w:pPr>
      <w:r w:rsidRPr="00ED7D61">
        <w:rPr>
          <w:rFonts w:ascii="Garamond" w:hAnsi="Garamond" w:cs="Tahoma"/>
          <w:b/>
        </w:rPr>
        <w:t>Non ancora formalmente costituiti</w:t>
      </w:r>
      <w:r w:rsidRPr="00ED7D61">
        <w:rPr>
          <w:rFonts w:ascii="Garamond" w:hAnsi="Garamond"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w:t>
      </w:r>
      <w:proofErr w:type="spellStart"/>
      <w:r w:rsidRPr="00ED7D61">
        <w:rPr>
          <w:rFonts w:ascii="Garamond" w:hAnsi="Garamond" w:cs="Tahoma"/>
        </w:rPr>
        <w:t>Lgs</w:t>
      </w:r>
      <w:proofErr w:type="spellEnd"/>
      <w:r w:rsidRPr="00ED7D61">
        <w:rPr>
          <w:rFonts w:ascii="Garamond" w:hAnsi="Garamond" w:cs="Tahoma"/>
        </w:rPr>
        <w:t>. 163/2006</w:t>
      </w:r>
    </w:p>
    <w:p w:rsidR="00295D2D" w:rsidRPr="00ED7D61" w:rsidRDefault="00295D2D" w:rsidP="00295D2D">
      <w:pPr>
        <w:spacing w:after="120"/>
        <w:ind w:left="2340"/>
        <w:rPr>
          <w:rFonts w:ascii="Garamond" w:hAnsi="Garamond" w:cs="Tahoma"/>
        </w:rPr>
      </w:pPr>
      <w:r w:rsidRPr="00ED7D61">
        <w:rPr>
          <w:rFonts w:ascii="Garamond" w:hAnsi="Garamond" w:cs="Tahoma"/>
        </w:rPr>
        <w:t>capogruppo _____________% di partecipazione _____________</w:t>
      </w:r>
    </w:p>
    <w:p w:rsidR="00295D2D" w:rsidRPr="00ED7D61" w:rsidRDefault="00295D2D" w:rsidP="00295D2D">
      <w:pPr>
        <w:spacing w:after="120"/>
        <w:ind w:left="2340"/>
        <w:rPr>
          <w:rFonts w:ascii="Garamond" w:hAnsi="Garamond" w:cs="Tahoma"/>
        </w:rPr>
      </w:pPr>
      <w:r w:rsidRPr="00ED7D61">
        <w:rPr>
          <w:rFonts w:ascii="Garamond" w:hAnsi="Garamond" w:cs="Tahoma"/>
        </w:rPr>
        <w:t>mandanti _______________% di partecipazione ________________</w:t>
      </w:r>
    </w:p>
    <w:p w:rsidR="00295D2D" w:rsidRPr="00ED7D61" w:rsidRDefault="00295D2D" w:rsidP="00295D2D">
      <w:pPr>
        <w:pStyle w:val="Testo10modulistica"/>
        <w:spacing w:line="236" w:lineRule="exact"/>
        <w:ind w:left="2268" w:firstLine="0"/>
        <w:rPr>
          <w:rFonts w:ascii="Garamond" w:hAnsi="Garamond" w:cs="Tahoma"/>
          <w:i/>
        </w:rPr>
      </w:pPr>
      <w:r w:rsidRPr="00ED7D61">
        <w:rPr>
          <w:rFonts w:ascii="Garamond" w:hAnsi="Garamond" w:cs="Tahoma"/>
          <w:i/>
        </w:rPr>
        <w:t xml:space="preserve">(allegare apposita dichiarazione di IMPEGNO. Il documento dovrà specificare le parti dell’appalto che saranno eseguite dalle associate e dovrà essere sottoscritto dai legali rappresentanti di tutte le società raggruppate o consorziate; vedere art 37 D. </w:t>
      </w:r>
      <w:proofErr w:type="spellStart"/>
      <w:r w:rsidRPr="00ED7D61">
        <w:rPr>
          <w:rFonts w:ascii="Garamond" w:hAnsi="Garamond" w:cs="Tahoma"/>
          <w:i/>
        </w:rPr>
        <w:t>Lgs</w:t>
      </w:r>
      <w:proofErr w:type="spellEnd"/>
      <w:r w:rsidRPr="00ED7D61">
        <w:rPr>
          <w:rFonts w:ascii="Garamond" w:hAnsi="Garamond" w:cs="Tahoma"/>
          <w:i/>
        </w:rPr>
        <w:t>. 163/2006)</w:t>
      </w:r>
    </w:p>
    <w:p w:rsidR="00295D2D" w:rsidRPr="00ED7D61" w:rsidRDefault="00295D2D" w:rsidP="00EC0388">
      <w:pPr>
        <w:numPr>
          <w:ilvl w:val="2"/>
          <w:numId w:val="27"/>
        </w:numPr>
        <w:spacing w:after="120" w:line="240" w:lineRule="auto"/>
        <w:jc w:val="both"/>
        <w:rPr>
          <w:rFonts w:ascii="Garamond" w:hAnsi="Garamond" w:cs="Tahoma"/>
        </w:rPr>
      </w:pPr>
      <w:r w:rsidRPr="00ED7D61">
        <w:rPr>
          <w:rFonts w:ascii="Garamond" w:hAnsi="Garamond" w:cs="Tahoma"/>
          <w:b/>
        </w:rPr>
        <w:t xml:space="preserve">formalmente già costituiti </w:t>
      </w:r>
      <w:r w:rsidRPr="00ED7D61">
        <w:rPr>
          <w:rFonts w:ascii="Garamond" w:hAnsi="Garamond" w:cs="Tahoma"/>
        </w:rPr>
        <w:t>allegare originale o copia autentica del mandato collettivo irrevocabile con rappresentanza conferito alla mandataria o dell’atto costitutivo del consorzio)</w:t>
      </w:r>
    </w:p>
    <w:p w:rsidR="00295D2D" w:rsidRPr="00ED7D61" w:rsidRDefault="00295D2D" w:rsidP="00295D2D">
      <w:pPr>
        <w:pStyle w:val="Testo10modulistica"/>
        <w:spacing w:line="236" w:lineRule="exact"/>
        <w:ind w:left="2268" w:firstLine="0"/>
        <w:rPr>
          <w:rFonts w:ascii="Garamond" w:hAnsi="Garamond" w:cs="Tahoma"/>
          <w:i/>
        </w:rPr>
      </w:pPr>
    </w:p>
    <w:p w:rsidR="00295D2D" w:rsidRPr="00ED7D61" w:rsidRDefault="00295D2D" w:rsidP="00EC0388">
      <w:pPr>
        <w:numPr>
          <w:ilvl w:val="1"/>
          <w:numId w:val="27"/>
        </w:numPr>
        <w:spacing w:after="120" w:line="240" w:lineRule="auto"/>
        <w:jc w:val="both"/>
        <w:rPr>
          <w:rFonts w:ascii="Garamond" w:hAnsi="Garamond" w:cs="Tahoma"/>
        </w:rPr>
      </w:pPr>
      <w:r w:rsidRPr="00ED7D61">
        <w:rPr>
          <w:rFonts w:ascii="Garamond" w:hAnsi="Garamond" w:cs="Tahoma"/>
          <w:i/>
        </w:rPr>
        <w:t>(se del caso)</w:t>
      </w:r>
      <w:r w:rsidRPr="00ED7D61">
        <w:rPr>
          <w:rFonts w:ascii="Garamond" w:hAnsi="Garamond" w:cs="Tahoma"/>
        </w:rPr>
        <w:t xml:space="preserve"> ai fini della riduzione dell’entità del deposito cauzionale provvisorio ex art. 75, comma 7, del </w:t>
      </w:r>
      <w:proofErr w:type="spellStart"/>
      <w:r w:rsidRPr="00ED7D61">
        <w:rPr>
          <w:rFonts w:ascii="Garamond" w:hAnsi="Garamond" w:cs="Tahoma"/>
        </w:rPr>
        <w:t>D.lgs</w:t>
      </w:r>
      <w:proofErr w:type="spellEnd"/>
      <w:r w:rsidRPr="00ED7D61">
        <w:rPr>
          <w:rFonts w:ascii="Garamond" w:hAnsi="Garamond" w:cs="Tahoma"/>
        </w:rPr>
        <w:t xml:space="preserve"> n. 163/2006 e </w:t>
      </w:r>
      <w:proofErr w:type="spellStart"/>
      <w:r w:rsidRPr="00ED7D61">
        <w:rPr>
          <w:rFonts w:ascii="Garamond" w:hAnsi="Garamond" w:cs="Tahoma"/>
        </w:rPr>
        <w:t>s.m.i.</w:t>
      </w:r>
      <w:proofErr w:type="spellEnd"/>
      <w:r w:rsidRPr="00ED7D61">
        <w:rPr>
          <w:rFonts w:ascii="Garamond" w:hAnsi="Garamond" w:cs="Tahoma"/>
        </w:rPr>
        <w:t>, di essere in possesso di valida certificazione del sistema di qualità rilasciata dall’ente certificatore accreditato…………………………… per………………………. con scadenza al  ………………………;</w:t>
      </w:r>
    </w:p>
    <w:p w:rsidR="00295D2D" w:rsidRPr="00ED7D61" w:rsidRDefault="00295D2D" w:rsidP="00EC0388">
      <w:pPr>
        <w:numPr>
          <w:ilvl w:val="1"/>
          <w:numId w:val="27"/>
        </w:numPr>
        <w:spacing w:after="120" w:line="240" w:lineRule="auto"/>
        <w:jc w:val="both"/>
        <w:rPr>
          <w:rFonts w:ascii="Garamond" w:hAnsi="Garamond" w:cs="Tahoma"/>
        </w:rPr>
      </w:pPr>
      <w:r w:rsidRPr="00ED7D61">
        <w:rPr>
          <w:rFonts w:ascii="Garamond" w:hAnsi="Garamond" w:cs="Tahoma"/>
        </w:rPr>
        <w:t>che il soggetto abilitato a sottoscrivere l’offerta oggetto della presente gara in nome e per conto della ditta istante è il signor _______________________________ nato a _________________ il ______________________ nella sua qualità di:</w:t>
      </w:r>
    </w:p>
    <w:p w:rsidR="00295D2D" w:rsidRPr="00ED7D61" w:rsidRDefault="00295D2D" w:rsidP="00EC0388">
      <w:pPr>
        <w:numPr>
          <w:ilvl w:val="2"/>
          <w:numId w:val="27"/>
        </w:numPr>
        <w:spacing w:after="0" w:line="240" w:lineRule="auto"/>
        <w:jc w:val="both"/>
        <w:rPr>
          <w:rFonts w:ascii="Garamond" w:hAnsi="Garamond" w:cs="Tahoma"/>
        </w:rPr>
      </w:pPr>
      <w:r w:rsidRPr="00ED7D61">
        <w:rPr>
          <w:rFonts w:ascii="Garamond" w:hAnsi="Garamond" w:cs="Tahoma"/>
        </w:rPr>
        <w:t>________________________________;</w:t>
      </w:r>
    </w:p>
    <w:p w:rsidR="00295D2D" w:rsidRPr="00ED7D61" w:rsidRDefault="00295D2D" w:rsidP="00EC0388">
      <w:pPr>
        <w:numPr>
          <w:ilvl w:val="2"/>
          <w:numId w:val="27"/>
        </w:numPr>
        <w:spacing w:after="240" w:line="240" w:lineRule="auto"/>
        <w:ind w:hanging="357"/>
        <w:jc w:val="both"/>
        <w:rPr>
          <w:rFonts w:ascii="Garamond" w:hAnsi="Garamond" w:cs="Tahoma"/>
        </w:rPr>
      </w:pPr>
      <w:r w:rsidRPr="00ED7D61">
        <w:rPr>
          <w:rFonts w:ascii="Garamond" w:hAnsi="Garamond" w:cs="Tahoma"/>
        </w:rPr>
        <w:t>procuratore (come da procura allegata);</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è iscritta alla C.C.I.A.A. di _________________________ Registro delle Imprese dal ____/____/_______al n. __________________________per l’esercizio dell’attività oggetto della presente gara;</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i/>
        </w:rPr>
        <w:t xml:space="preserve">(da </w:t>
      </w:r>
      <w:r w:rsidRPr="00ED7D61">
        <w:rPr>
          <w:rFonts w:ascii="Garamond" w:hAnsi="Garamond" w:cs="Tahoma"/>
          <w:i/>
          <w:color w:val="000000"/>
        </w:rPr>
        <w:t>compilare se ricorre il caso)</w:t>
      </w:r>
      <w:r w:rsidRPr="00ED7D61">
        <w:rPr>
          <w:rFonts w:ascii="Garamond" w:hAnsi="Garamond" w:cs="Tahoma"/>
          <w:color w:val="000000"/>
        </w:rPr>
        <w:t xml:space="preserve"> che la ditta è iscritta nel registro delle Cooperative tenuto dalla competente C.C.I.A.A.</w:t>
      </w:r>
      <w:r w:rsidRPr="00ED7D61">
        <w:rPr>
          <w:rFonts w:ascii="Garamond" w:hAnsi="Garamond" w:cs="Tahoma"/>
        </w:rPr>
        <w:t xml:space="preserve"> (limitatamente a tali categorie di imprese):_________________________ </w:t>
      </w:r>
      <w:r w:rsidRPr="00ED7D61">
        <w:rPr>
          <w:rFonts w:ascii="Garamond" w:hAnsi="Garamond" w:cs="Tahoma"/>
          <w:i/>
        </w:rPr>
        <w:t>(citare i relativi riferimenti)</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i/>
        </w:rPr>
        <w:t>(da compilare se ricorre il caso)</w:t>
      </w:r>
      <w:r w:rsidRPr="00ED7D61">
        <w:rPr>
          <w:rFonts w:ascii="Garamond" w:hAnsi="Garamond" w:cs="Tahoma"/>
        </w:rPr>
        <w:t xml:space="preserve"> che la ditta è iscritta all’Albo Regionale delle Cooperative sociali, sezione “A” , sezione “B” o sezione “C” se trattasi di consorzio (limitatamente a tali categorie di imprese):_____________________________________</w:t>
      </w:r>
      <w:r w:rsidRPr="00ED7D61">
        <w:rPr>
          <w:rFonts w:ascii="Garamond" w:hAnsi="Garamond" w:cs="Tahoma"/>
          <w:i/>
        </w:rPr>
        <w:t xml:space="preserve"> (citare i relativi riferimenti)</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lastRenderedPageBreak/>
        <w:t>che il titolare dell’impresa è il signor: _________________________________ nato a ______________________________ il_______/______/_____________ e residente a__________</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direttore tecnico dell’impresa è il signor: ___________________________ nato a ______________________________ il_______/______/_____________ e residente a__________</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b/>
        </w:rPr>
        <w:t>che i soci e amministratori muniti di potere di rappresentanza sono:</w:t>
      </w:r>
      <w:r w:rsidRPr="00ED7D61">
        <w:rPr>
          <w:rFonts w:ascii="Garamond" w:hAnsi="Garamond"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742"/>
        <w:gridCol w:w="1800"/>
      </w:tblGrid>
      <w:tr w:rsidR="00295D2D" w:rsidRPr="00ED7D61" w:rsidTr="00DB638F">
        <w:trPr>
          <w:trHeight w:val="462"/>
        </w:trPr>
        <w:tc>
          <w:tcPr>
            <w:tcW w:w="1448"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Cognome</w:t>
            </w:r>
          </w:p>
        </w:tc>
        <w:tc>
          <w:tcPr>
            <w:tcW w:w="1256"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Nome</w:t>
            </w:r>
          </w:p>
        </w:tc>
        <w:tc>
          <w:tcPr>
            <w:tcW w:w="1613"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Luogo e data di</w:t>
            </w:r>
          </w:p>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nascita</w:t>
            </w:r>
          </w:p>
        </w:tc>
        <w:tc>
          <w:tcPr>
            <w:tcW w:w="1742"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Residenza</w:t>
            </w:r>
          </w:p>
        </w:tc>
        <w:tc>
          <w:tcPr>
            <w:tcW w:w="1800"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Incarico Societario</w:t>
            </w:r>
          </w:p>
        </w:tc>
      </w:tr>
      <w:tr w:rsidR="00295D2D" w:rsidRPr="00ED7D61" w:rsidTr="00DB638F">
        <w:trPr>
          <w:trHeight w:val="284"/>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742"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r w:rsidR="00295D2D" w:rsidRPr="00ED7D61" w:rsidTr="00DB638F">
        <w:trPr>
          <w:trHeight w:val="284"/>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742"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r w:rsidR="00295D2D" w:rsidRPr="00ED7D61" w:rsidTr="00DB638F">
        <w:trPr>
          <w:trHeight w:val="284"/>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742"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r w:rsidR="00295D2D" w:rsidRPr="00ED7D61" w:rsidTr="00DB638F">
        <w:trPr>
          <w:trHeight w:val="284"/>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742"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bl>
    <w:p w:rsidR="00295D2D" w:rsidRPr="00ED7D61" w:rsidRDefault="00295D2D" w:rsidP="00EC0388">
      <w:pPr>
        <w:numPr>
          <w:ilvl w:val="1"/>
          <w:numId w:val="27"/>
        </w:numPr>
        <w:spacing w:before="240" w:after="240" w:line="240" w:lineRule="auto"/>
        <w:ind w:hanging="357"/>
        <w:jc w:val="both"/>
        <w:rPr>
          <w:rFonts w:ascii="Garamond" w:hAnsi="Garamond" w:cs="Tahoma"/>
        </w:rPr>
      </w:pPr>
      <w:r w:rsidRPr="00ED7D61">
        <w:rPr>
          <w:rFonts w:ascii="Garamond" w:hAnsi="Garamond" w:cs="Tahoma"/>
        </w:rPr>
        <w:t xml:space="preserve">che nulla osta, nei confronti della ditta candidata, ai fini dell’articolo 10 della legge 31 maggio 1965 n. 575 e </w:t>
      </w:r>
      <w:proofErr w:type="spellStart"/>
      <w:r w:rsidRPr="00ED7D61">
        <w:rPr>
          <w:rFonts w:ascii="Garamond" w:hAnsi="Garamond" w:cs="Tahoma"/>
        </w:rPr>
        <w:t>s.m</w:t>
      </w:r>
      <w:proofErr w:type="spellEnd"/>
      <w:r w:rsidRPr="00ED7D61">
        <w:rPr>
          <w:rFonts w:ascii="Garamond" w:hAnsi="Garamond" w:cs="Tahoma"/>
        </w:rPr>
        <w:t xml:space="preserve">. e i. (normativa antimafia) o dei tentativi di “infiltrazione mafiosa” di cui all’art.4 del </w:t>
      </w:r>
      <w:proofErr w:type="spellStart"/>
      <w:r w:rsidRPr="00ED7D61">
        <w:rPr>
          <w:rFonts w:ascii="Garamond" w:hAnsi="Garamond" w:cs="Tahoma"/>
        </w:rPr>
        <w:t>D.Lgs.</w:t>
      </w:r>
      <w:proofErr w:type="spellEnd"/>
      <w:r w:rsidRPr="00ED7D61">
        <w:rPr>
          <w:rFonts w:ascii="Garamond" w:hAnsi="Garamond" w:cs="Tahoma"/>
        </w:rPr>
        <w:t xml:space="preserve"> n.490/10994; </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non si trova in stato di fallimento, di liquidazione coatta, di concordato preventivo, né vi é in corso, a carico di essa un procedimento per la dichiarazione di una di tali situazioni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a</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10 della Legge 31 maggio 1965 n. 575 (</w:t>
      </w:r>
      <w:proofErr w:type="spellStart"/>
      <w:r w:rsidRPr="00ED7D61">
        <w:rPr>
          <w:rFonts w:ascii="Garamond" w:hAnsi="Garamond" w:cs="Tahoma"/>
          <w:b/>
        </w:rPr>
        <w:t>D.Lgs.</w:t>
      </w:r>
      <w:proofErr w:type="spellEnd"/>
      <w:r w:rsidRPr="00ED7D61">
        <w:rPr>
          <w:rFonts w:ascii="Garamond" w:hAnsi="Garamond" w:cs="Tahoma"/>
          <w:b/>
        </w:rPr>
        <w:t xml:space="preserve"> 163/06, art. 38, c. 1, </w:t>
      </w:r>
      <w:proofErr w:type="spellStart"/>
      <w:r w:rsidRPr="00ED7D61">
        <w:rPr>
          <w:rFonts w:ascii="Garamond" w:hAnsi="Garamond" w:cs="Tahoma"/>
          <w:b/>
        </w:rPr>
        <w:t>lett</w:t>
      </w:r>
      <w:proofErr w:type="spellEnd"/>
      <w:r w:rsidRPr="00ED7D61">
        <w:rPr>
          <w:rFonts w:ascii="Garamond" w:hAnsi="Garamond" w:cs="Tahoma"/>
          <w:b/>
        </w:rPr>
        <w:t>. b)</w:t>
      </w:r>
      <w:r w:rsidRPr="00ED7D61">
        <w:rPr>
          <w:rFonts w:ascii="Garamond" w:hAnsi="Garamond" w:cs="Tahoma"/>
          <w:iCs/>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ED7D61">
        <w:rPr>
          <w:rFonts w:ascii="Garamond" w:hAnsi="Garamond" w:cs="Tahoma"/>
          <w:b/>
        </w:rPr>
        <w:t>comma 1, lettera c</w:t>
      </w:r>
      <w:r w:rsidRPr="00ED7D61">
        <w:rPr>
          <w:rFonts w:ascii="Garamond" w:hAnsi="Garamond" w:cs="Tahoma"/>
        </w:rPr>
        <w:t>):</w:t>
      </w:r>
    </w:p>
    <w:p w:rsidR="00295D2D" w:rsidRPr="00ED7D61" w:rsidRDefault="00295D2D" w:rsidP="00295D2D">
      <w:pPr>
        <w:pStyle w:val="Testo10modulistica"/>
        <w:spacing w:line="236" w:lineRule="exact"/>
        <w:ind w:left="1985" w:firstLine="0"/>
        <w:rPr>
          <w:rFonts w:ascii="Garamond" w:hAnsi="Garamond" w:cs="Tahoma"/>
          <w:i/>
          <w:iCs/>
          <w:color w:val="auto"/>
          <w:sz w:val="24"/>
          <w:szCs w:val="24"/>
          <w:u w:val="single"/>
        </w:rPr>
      </w:pPr>
      <w:r w:rsidRPr="00ED7D61">
        <w:rPr>
          <w:rFonts w:ascii="Garamond" w:hAnsi="Garamond" w:cs="Tahoma"/>
          <w:i/>
          <w:iCs/>
          <w:sz w:val="24"/>
          <w:szCs w:val="24"/>
          <w:u w:val="single"/>
        </w:rPr>
        <w:t>(barrare l’ipotesi che interessa e completare</w:t>
      </w:r>
      <w:r w:rsidRPr="00ED7D61">
        <w:rPr>
          <w:rFonts w:ascii="Garamond" w:hAnsi="Garamond" w:cs="Tahoma"/>
          <w:i/>
          <w:iCs/>
          <w:color w:val="auto"/>
          <w:sz w:val="24"/>
          <w:szCs w:val="24"/>
          <w:u w:val="single"/>
        </w:rPr>
        <w:t>)</w:t>
      </w:r>
    </w:p>
    <w:p w:rsidR="00295D2D" w:rsidRPr="00ED7D61" w:rsidRDefault="00295D2D" w:rsidP="00295D2D">
      <w:pPr>
        <w:pStyle w:val="Testo10modulistica"/>
        <w:spacing w:line="236" w:lineRule="exact"/>
        <w:ind w:left="720" w:firstLine="0"/>
        <w:rPr>
          <w:rFonts w:ascii="Garamond" w:hAnsi="Garamond" w:cs="Tahoma"/>
        </w:rPr>
      </w:pPr>
    </w:p>
    <w:p w:rsidR="00295D2D" w:rsidRPr="00ED7D61" w:rsidRDefault="00295D2D" w:rsidP="00EC0388">
      <w:pPr>
        <w:numPr>
          <w:ilvl w:val="2"/>
          <w:numId w:val="27"/>
        </w:numPr>
        <w:spacing w:after="240" w:line="240" w:lineRule="auto"/>
        <w:ind w:hanging="357"/>
        <w:jc w:val="both"/>
        <w:rPr>
          <w:rFonts w:ascii="Garamond" w:hAnsi="Garamond" w:cs="Tahoma"/>
        </w:rPr>
      </w:pPr>
      <w:r w:rsidRPr="00ED7D61">
        <w:rPr>
          <w:rFonts w:ascii="Garamond" w:hAnsi="Garamond" w:cs="Tahoma"/>
        </w:rPr>
        <w:t>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c.p.p.;</w:t>
      </w:r>
    </w:p>
    <w:p w:rsidR="00295D2D" w:rsidRPr="00ED7D61" w:rsidRDefault="00295D2D" w:rsidP="00295D2D">
      <w:pPr>
        <w:pStyle w:val="Testo10modulistica"/>
        <w:spacing w:before="40" w:after="40" w:line="240" w:lineRule="auto"/>
        <w:ind w:firstLine="0"/>
        <w:jc w:val="center"/>
        <w:rPr>
          <w:rFonts w:ascii="Garamond" w:hAnsi="Garamond" w:cs="Tahoma"/>
        </w:rPr>
      </w:pPr>
      <w:r w:rsidRPr="00ED7D61">
        <w:rPr>
          <w:rFonts w:ascii="Garamond" w:hAnsi="Garamond" w:cs="Tahoma"/>
          <w:b/>
          <w:bCs/>
        </w:rPr>
        <w:t>OVVERO</w:t>
      </w:r>
    </w:p>
    <w:p w:rsidR="00295D2D" w:rsidRPr="00ED7D61" w:rsidRDefault="00295D2D" w:rsidP="00EC0388">
      <w:pPr>
        <w:numPr>
          <w:ilvl w:val="2"/>
          <w:numId w:val="27"/>
        </w:numPr>
        <w:spacing w:after="240" w:line="240" w:lineRule="auto"/>
        <w:ind w:hanging="357"/>
        <w:jc w:val="both"/>
        <w:rPr>
          <w:rFonts w:ascii="Garamond" w:hAnsi="Garamond" w:cs="Tahoma"/>
          <w:i/>
        </w:rPr>
      </w:pPr>
      <w:r w:rsidRPr="00ED7D61">
        <w:rPr>
          <w:rFonts w:ascii="Garamond" w:hAnsi="Garamond" w:cs="Tahoma"/>
        </w:rPr>
        <w:t xml:space="preserve">che nei confronti delle persone fisiche sopra indicate e/o del soggetto firmatario della presente dichiarazione è stata emessa sentenza passata in giudicato o emesso decreto </w:t>
      </w:r>
      <w:r w:rsidRPr="00ED7D61">
        <w:rPr>
          <w:rFonts w:ascii="Garamond" w:hAnsi="Garamond" w:cs="Tahoma"/>
        </w:rPr>
        <w:lastRenderedPageBreak/>
        <w:t xml:space="preserve">penale di condanna divenuto irrevocabile oppure sentenza di applicazione della pena su richiesta ai sensi dell’art. 444 del c.p.p. </w:t>
      </w:r>
      <w:r w:rsidRPr="00ED7D61">
        <w:rPr>
          <w:rFonts w:ascii="Garamond" w:hAnsi="Garamond" w:cs="Tahoma"/>
          <w:b/>
          <w:i/>
        </w:rPr>
        <w:t>(allegare apposita dichiarazione in calce pena esclusione)</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sono cessati dalle cariche societarie</w:t>
      </w:r>
      <w:r w:rsidRPr="00ED7D61">
        <w:rPr>
          <w:rFonts w:ascii="Garamond" w:hAnsi="Garamond" w:cs="Tahoma"/>
          <w:b/>
          <w:color w:val="000000"/>
        </w:rPr>
        <w:t xml:space="preserve"> nell’anno antecedente</w:t>
      </w:r>
      <w:r w:rsidRPr="00ED7D61">
        <w:rPr>
          <w:rFonts w:ascii="Garamond" w:hAnsi="Garamond"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800"/>
      </w:tblGrid>
      <w:tr w:rsidR="00295D2D" w:rsidRPr="00ED7D61" w:rsidTr="00DB638F">
        <w:trPr>
          <w:trHeight w:val="462"/>
          <w:jc w:val="center"/>
        </w:trPr>
        <w:tc>
          <w:tcPr>
            <w:tcW w:w="1448"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Cognome</w:t>
            </w:r>
          </w:p>
        </w:tc>
        <w:tc>
          <w:tcPr>
            <w:tcW w:w="1256"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Nome</w:t>
            </w:r>
          </w:p>
        </w:tc>
        <w:tc>
          <w:tcPr>
            <w:tcW w:w="1613"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Luogo e data di</w:t>
            </w:r>
          </w:p>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nascita</w:t>
            </w:r>
          </w:p>
        </w:tc>
        <w:tc>
          <w:tcPr>
            <w:tcW w:w="1800" w:type="dxa"/>
            <w:vAlign w:val="center"/>
          </w:tcPr>
          <w:p w:rsidR="00295D2D" w:rsidRPr="00ED7D61" w:rsidRDefault="00295D2D" w:rsidP="00DB638F">
            <w:pPr>
              <w:autoSpaceDE w:val="0"/>
              <w:autoSpaceDN w:val="0"/>
              <w:adjustRightInd w:val="0"/>
              <w:jc w:val="center"/>
              <w:rPr>
                <w:rFonts w:ascii="Garamond" w:hAnsi="Garamond" w:cs="Tahoma"/>
              </w:rPr>
            </w:pPr>
            <w:r w:rsidRPr="00ED7D61">
              <w:rPr>
                <w:rFonts w:ascii="Garamond" w:hAnsi="Garamond" w:cs="Tahoma"/>
              </w:rPr>
              <w:t>Cittadinanza</w:t>
            </w:r>
          </w:p>
        </w:tc>
      </w:tr>
      <w:tr w:rsidR="00295D2D" w:rsidRPr="00ED7D61" w:rsidTr="00DB638F">
        <w:trPr>
          <w:trHeight w:val="284"/>
          <w:jc w:val="center"/>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r w:rsidR="00295D2D" w:rsidRPr="00ED7D61" w:rsidTr="00DB638F">
        <w:trPr>
          <w:trHeight w:val="284"/>
          <w:jc w:val="center"/>
        </w:trPr>
        <w:tc>
          <w:tcPr>
            <w:tcW w:w="1448" w:type="dxa"/>
            <w:vAlign w:val="center"/>
          </w:tcPr>
          <w:p w:rsidR="00295D2D" w:rsidRPr="00ED7D61" w:rsidRDefault="00295D2D" w:rsidP="00DB638F">
            <w:pPr>
              <w:autoSpaceDE w:val="0"/>
              <w:autoSpaceDN w:val="0"/>
              <w:adjustRightInd w:val="0"/>
              <w:rPr>
                <w:rFonts w:ascii="Garamond" w:hAnsi="Garamond" w:cs="Tahoma"/>
              </w:rPr>
            </w:pPr>
          </w:p>
        </w:tc>
        <w:tc>
          <w:tcPr>
            <w:tcW w:w="1256" w:type="dxa"/>
            <w:vAlign w:val="center"/>
          </w:tcPr>
          <w:p w:rsidR="00295D2D" w:rsidRPr="00ED7D61" w:rsidRDefault="00295D2D" w:rsidP="00DB638F">
            <w:pPr>
              <w:autoSpaceDE w:val="0"/>
              <w:autoSpaceDN w:val="0"/>
              <w:adjustRightInd w:val="0"/>
              <w:rPr>
                <w:rFonts w:ascii="Garamond" w:hAnsi="Garamond" w:cs="Tahoma"/>
              </w:rPr>
            </w:pPr>
          </w:p>
        </w:tc>
        <w:tc>
          <w:tcPr>
            <w:tcW w:w="1613" w:type="dxa"/>
            <w:vAlign w:val="center"/>
          </w:tcPr>
          <w:p w:rsidR="00295D2D" w:rsidRPr="00ED7D61" w:rsidRDefault="00295D2D" w:rsidP="00DB638F">
            <w:pPr>
              <w:autoSpaceDE w:val="0"/>
              <w:autoSpaceDN w:val="0"/>
              <w:adjustRightInd w:val="0"/>
              <w:rPr>
                <w:rFonts w:ascii="Garamond" w:hAnsi="Garamond" w:cs="Tahoma"/>
              </w:rPr>
            </w:pPr>
          </w:p>
        </w:tc>
        <w:tc>
          <w:tcPr>
            <w:tcW w:w="1800" w:type="dxa"/>
            <w:vAlign w:val="center"/>
          </w:tcPr>
          <w:p w:rsidR="00295D2D" w:rsidRPr="00ED7D61" w:rsidRDefault="00295D2D" w:rsidP="00DB638F">
            <w:pPr>
              <w:autoSpaceDE w:val="0"/>
              <w:autoSpaceDN w:val="0"/>
              <w:adjustRightInd w:val="0"/>
              <w:rPr>
                <w:rFonts w:ascii="Garamond" w:hAnsi="Garamond" w:cs="Tahoma"/>
              </w:rPr>
            </w:pPr>
          </w:p>
        </w:tc>
      </w:tr>
    </w:tbl>
    <w:p w:rsidR="00295D2D" w:rsidRPr="00ED7D61" w:rsidRDefault="00295D2D" w:rsidP="00295D2D">
      <w:pPr>
        <w:spacing w:after="240"/>
        <w:ind w:left="1440"/>
        <w:rPr>
          <w:rFonts w:ascii="Garamond" w:hAnsi="Garamond" w:cs="Tahoma"/>
        </w:rPr>
      </w:pPr>
      <w:r w:rsidRPr="00ED7D61">
        <w:rPr>
          <w:rFonts w:ascii="Garamond" w:hAnsi="Garamond" w:cs="Tahoma"/>
        </w:rPr>
        <w:t>e che nei loro confronti:</w:t>
      </w:r>
    </w:p>
    <w:p w:rsidR="00295D2D" w:rsidRPr="00ED7D61" w:rsidRDefault="00295D2D" w:rsidP="00295D2D">
      <w:pPr>
        <w:spacing w:after="240"/>
        <w:ind w:left="1440"/>
        <w:rPr>
          <w:rFonts w:ascii="Garamond" w:hAnsi="Garamond" w:cs="Tahoma"/>
          <w:sz w:val="24"/>
          <w:szCs w:val="24"/>
        </w:rPr>
      </w:pPr>
      <w:r w:rsidRPr="00ED7D61">
        <w:rPr>
          <w:rFonts w:ascii="Garamond" w:hAnsi="Garamond" w:cs="Tahoma"/>
          <w:i/>
          <w:iCs/>
          <w:sz w:val="24"/>
          <w:szCs w:val="24"/>
          <w:u w:val="single"/>
        </w:rPr>
        <w:t>(barrare l’ipotesi che interessa e completare)</w:t>
      </w:r>
    </w:p>
    <w:p w:rsidR="00295D2D" w:rsidRPr="00ED7D61" w:rsidRDefault="00295D2D" w:rsidP="00EC0388">
      <w:pPr>
        <w:numPr>
          <w:ilvl w:val="2"/>
          <w:numId w:val="27"/>
        </w:numPr>
        <w:spacing w:after="240" w:line="240" w:lineRule="auto"/>
        <w:ind w:hanging="357"/>
        <w:jc w:val="both"/>
        <w:rPr>
          <w:rFonts w:ascii="Garamond" w:hAnsi="Garamond" w:cs="Tahoma"/>
        </w:rPr>
      </w:pPr>
      <w:r w:rsidRPr="00ED7D61">
        <w:rPr>
          <w:rFonts w:ascii="Garamond" w:hAnsi="Garamond" w:cs="Tahoma"/>
        </w:rPr>
        <w:t>non è stata pronunciata sentenza di condanna passata in giudicato, o emesso decreto penale di condanna divenuto irrevocabile, ovvero sentenza di applicazione della pena 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295D2D" w:rsidRPr="00ED7D61" w:rsidRDefault="00295D2D" w:rsidP="00295D2D">
      <w:pPr>
        <w:spacing w:before="120" w:after="120"/>
        <w:ind w:left="1980"/>
        <w:jc w:val="center"/>
        <w:rPr>
          <w:rFonts w:ascii="Garamond" w:hAnsi="Garamond" w:cs="Tahoma"/>
        </w:rPr>
      </w:pPr>
      <w:r w:rsidRPr="00ED7D61">
        <w:rPr>
          <w:rFonts w:ascii="Garamond" w:hAnsi="Garamond" w:cs="Tahoma"/>
        </w:rPr>
        <w:t>oppure:</w:t>
      </w:r>
    </w:p>
    <w:p w:rsidR="00295D2D" w:rsidRPr="00ED7D61" w:rsidRDefault="00295D2D" w:rsidP="00EC0388">
      <w:pPr>
        <w:numPr>
          <w:ilvl w:val="2"/>
          <w:numId w:val="27"/>
        </w:numPr>
        <w:spacing w:after="240" w:line="240" w:lineRule="auto"/>
        <w:ind w:hanging="357"/>
        <w:jc w:val="both"/>
        <w:rPr>
          <w:rFonts w:ascii="Garamond" w:hAnsi="Garamond" w:cs="Tahoma"/>
        </w:rPr>
      </w:pPr>
      <w:r w:rsidRPr="00ED7D61">
        <w:rPr>
          <w:rFonts w:ascii="Garamond" w:hAnsi="Garamond" w:cs="Tahoma"/>
        </w:rPr>
        <w:t xml:space="preserve">l’impresa ha adottato i seguenti atti o misure di completa dissociazione dalla condotta penalmente sanzionata, di cui alla precedente lettera a): ____________________________________(si richiama altresì il comma 2 dell'art. 38 del D. </w:t>
      </w:r>
      <w:proofErr w:type="spellStart"/>
      <w:r w:rsidRPr="00ED7D61">
        <w:rPr>
          <w:rFonts w:ascii="Garamond" w:hAnsi="Garamond" w:cs="Tahoma"/>
        </w:rPr>
        <w:t>Lgs</w:t>
      </w:r>
      <w:proofErr w:type="spellEnd"/>
      <w:r w:rsidRPr="00ED7D61">
        <w:rPr>
          <w:rFonts w:ascii="Garamond" w:hAnsi="Garamond" w:cs="Tahoma"/>
        </w:rPr>
        <w:t xml:space="preserve">. 163/06 - Specificare se ricorrono gli estremi dell’art. </w:t>
      </w:r>
      <w:smartTag w:uri="urn:schemas-microsoft-com:office:smarttags" w:element="metricconverter">
        <w:smartTagPr>
          <w:attr w:name="ProductID" w:val="178 C"/>
        </w:smartTagPr>
        <w:r w:rsidRPr="00ED7D61">
          <w:rPr>
            <w:rFonts w:ascii="Garamond" w:hAnsi="Garamond" w:cs="Tahoma"/>
          </w:rPr>
          <w:t>178 C</w:t>
        </w:r>
      </w:smartTag>
      <w:r w:rsidRPr="00ED7D61">
        <w:rPr>
          <w:rFonts w:ascii="Garamond" w:hAnsi="Garamond" w:cs="Tahoma"/>
        </w:rPr>
        <w:t>.P. e/o dell’art. 445 2 comma C.P.P.)</w:t>
      </w:r>
    </w:p>
    <w:p w:rsidR="00295D2D" w:rsidRPr="00ED7D61" w:rsidRDefault="00295D2D" w:rsidP="00EC0388">
      <w:pPr>
        <w:numPr>
          <w:ilvl w:val="1"/>
          <w:numId w:val="27"/>
        </w:numPr>
        <w:spacing w:before="240" w:after="240" w:line="240" w:lineRule="auto"/>
        <w:ind w:hanging="357"/>
        <w:jc w:val="both"/>
        <w:rPr>
          <w:rFonts w:ascii="Garamond" w:hAnsi="Garamond" w:cs="Tahoma"/>
        </w:rPr>
      </w:pPr>
      <w:r w:rsidRPr="00ED7D61">
        <w:rPr>
          <w:rFonts w:ascii="Garamond" w:hAnsi="Garamond" w:cs="Tahoma"/>
        </w:rPr>
        <w:t>che la ditta non ha violato il divieto di intestazione fiduciaria posto dall’art. 17 della Legge 19 marzo 1990 n. 55 (D</w:t>
      </w:r>
      <w:r w:rsidRPr="00ED7D61">
        <w:rPr>
          <w:rFonts w:ascii="Garamond" w:hAnsi="Garamond" w:cs="Tahoma"/>
          <w:b/>
        </w:rPr>
        <w:t xml:space="preserve">.lgs. 163/06, art. 38, c. 1, </w:t>
      </w:r>
      <w:proofErr w:type="spellStart"/>
      <w:r w:rsidRPr="00ED7D61">
        <w:rPr>
          <w:rFonts w:ascii="Garamond" w:hAnsi="Garamond" w:cs="Tahoma"/>
          <w:b/>
        </w:rPr>
        <w:t>lett</w:t>
      </w:r>
      <w:proofErr w:type="spellEnd"/>
      <w:r w:rsidRPr="00ED7D61">
        <w:rPr>
          <w:rFonts w:ascii="Garamond" w:hAnsi="Garamond" w:cs="Tahoma"/>
          <w:b/>
        </w:rPr>
        <w:t>. d</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non ha commesso gravi infrazioni in materia di sicurezza ed in relazione ad ogni altro obbligo derivante dai rapporti di lavoro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e</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non è incorsa, nella esecuzione di contratti d’appalto con la stazione appaltante, in risoluzioni contrattuali anticipate, disposte dalla stazione appaltante per negligenza, colpa, malafede, inadempienza contrattuale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f</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è in regola con gli obblighi relativi al pagamento delle imposte e delle tasse secondo la legislazione italiana o dello Stato in cui essa è stabilita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g</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ED7D61">
        <w:rPr>
          <w:rFonts w:ascii="Garamond" w:hAnsi="Garamond" w:cs="Tahoma"/>
          <w:b/>
        </w:rPr>
        <w:t xml:space="preserve">.lgs. 163/06, art. 38, c. 1, </w:t>
      </w:r>
      <w:proofErr w:type="spellStart"/>
      <w:r w:rsidRPr="00ED7D61">
        <w:rPr>
          <w:rFonts w:ascii="Garamond" w:hAnsi="Garamond" w:cs="Tahoma"/>
          <w:b/>
        </w:rPr>
        <w:t>lett</w:t>
      </w:r>
      <w:proofErr w:type="spellEnd"/>
      <w:r w:rsidRPr="00ED7D61">
        <w:rPr>
          <w:rFonts w:ascii="Garamond" w:hAnsi="Garamond" w:cs="Tahoma"/>
          <w:b/>
        </w:rPr>
        <w:t>. h</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che la ditta è in regola con gli obblighi relativi al pagamento dei contributi previdenziali ed assistenziali a favore dei lavoratori secondo la legislazione italiana o dello Stato in cui essa è stabilita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i</w:t>
      </w:r>
      <w:r w:rsidRPr="00ED7D61">
        <w:rPr>
          <w:rFonts w:ascii="Garamond" w:hAnsi="Garamond" w:cs="Tahoma"/>
        </w:rPr>
        <w:t>);</w:t>
      </w:r>
    </w:p>
    <w:p w:rsidR="00295D2D" w:rsidRPr="00ED7D61" w:rsidRDefault="00295D2D" w:rsidP="00EC0388">
      <w:pPr>
        <w:numPr>
          <w:ilvl w:val="1"/>
          <w:numId w:val="27"/>
        </w:numPr>
        <w:spacing w:before="240" w:after="120" w:line="240" w:lineRule="auto"/>
        <w:ind w:hanging="357"/>
        <w:jc w:val="both"/>
        <w:rPr>
          <w:rFonts w:ascii="Garamond" w:hAnsi="Garamond" w:cs="Tahoma"/>
        </w:rPr>
      </w:pPr>
      <w:r w:rsidRPr="00ED7D61">
        <w:rPr>
          <w:rFonts w:ascii="Garamond" w:hAnsi="Garamond" w:cs="Tahoma"/>
        </w:rPr>
        <w:lastRenderedPageBreak/>
        <w:t xml:space="preserve">che, ai sensi delle disposizioni di cui alla legge 12 marzo 1999 n. 68 che disciplina il </w:t>
      </w:r>
      <w:r w:rsidRPr="00ED7D61">
        <w:rPr>
          <w:rFonts w:ascii="Garamond" w:hAnsi="Garamond" w:cs="Tahoma"/>
          <w:b/>
        </w:rPr>
        <w:t xml:space="preserve">diritto al lavoro dei disabili </w:t>
      </w:r>
      <w:r w:rsidRPr="00ED7D61">
        <w:rPr>
          <w:rFonts w:ascii="Garamond" w:hAnsi="Garamond" w:cs="Tahoma"/>
        </w:rPr>
        <w:t>:</w:t>
      </w:r>
    </w:p>
    <w:p w:rsidR="00295D2D" w:rsidRPr="00ED7D61" w:rsidRDefault="00295D2D" w:rsidP="00295D2D">
      <w:pPr>
        <w:spacing w:before="240" w:after="120"/>
        <w:ind w:left="720" w:firstLine="696"/>
        <w:jc w:val="both"/>
        <w:rPr>
          <w:rFonts w:ascii="Garamond" w:hAnsi="Garamond" w:cs="Tahoma"/>
          <w:sz w:val="24"/>
          <w:szCs w:val="24"/>
        </w:rPr>
      </w:pPr>
      <w:r w:rsidRPr="00ED7D61">
        <w:rPr>
          <w:rFonts w:ascii="Garamond" w:hAnsi="Garamond" w:cs="Tahoma"/>
          <w:sz w:val="24"/>
          <w:szCs w:val="24"/>
        </w:rPr>
        <w:t>(</w:t>
      </w:r>
      <w:r w:rsidRPr="00ED7D61">
        <w:rPr>
          <w:rFonts w:ascii="Garamond" w:hAnsi="Garamond" w:cs="Tahoma"/>
          <w:i/>
          <w:sz w:val="24"/>
          <w:szCs w:val="24"/>
        </w:rPr>
        <w:t>barrare l’ipotesi che interessa)</w:t>
      </w:r>
    </w:p>
    <w:p w:rsidR="00295D2D" w:rsidRPr="00ED7D61" w:rsidRDefault="00295D2D" w:rsidP="00EC0388">
      <w:pPr>
        <w:numPr>
          <w:ilvl w:val="2"/>
          <w:numId w:val="27"/>
        </w:numPr>
        <w:spacing w:after="0" w:line="240" w:lineRule="auto"/>
        <w:jc w:val="both"/>
        <w:rPr>
          <w:rFonts w:ascii="Garamond" w:hAnsi="Garamond" w:cs="Tahoma"/>
        </w:rPr>
      </w:pPr>
      <w:r w:rsidRPr="00ED7D61">
        <w:rPr>
          <w:rFonts w:ascii="Garamond" w:hAnsi="Garamond" w:cs="Tahoma"/>
        </w:rPr>
        <w:t>questa Impresa ha un numero di dipendenti inferiore a 15 unità e pertanto non essendo soggetta agli obblighi di assunzione obbligatoria, è in regola con le norme che disciplinano il diritto al lavoro dei disabili</w:t>
      </w:r>
    </w:p>
    <w:p w:rsidR="00295D2D" w:rsidRPr="00ED7D61" w:rsidRDefault="00295D2D" w:rsidP="00295D2D">
      <w:pPr>
        <w:spacing w:before="120" w:after="120"/>
        <w:ind w:left="2340"/>
        <w:jc w:val="center"/>
        <w:rPr>
          <w:rFonts w:ascii="Garamond" w:hAnsi="Garamond" w:cs="Tahoma"/>
        </w:rPr>
      </w:pPr>
      <w:r w:rsidRPr="00ED7D61">
        <w:rPr>
          <w:rFonts w:ascii="Garamond" w:hAnsi="Garamond" w:cs="Tahoma"/>
        </w:rPr>
        <w:t>oppure:</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questa Impresa ha un numero di dipendenti pari o superiore a 15 unità e, avendo ottemperato alle disposizioni della legge n. 68/99, è in regola con le norme che disciplinano il diritto al lavoro dei disabili.</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 xml:space="preserve">che nei confronti dell’impresa non sono state applicate le sanzioni </w:t>
      </w:r>
      <w:proofErr w:type="spellStart"/>
      <w:r w:rsidRPr="00ED7D61">
        <w:rPr>
          <w:rFonts w:ascii="Garamond" w:hAnsi="Garamond" w:cs="Tahoma"/>
        </w:rPr>
        <w:t>interdittive</w:t>
      </w:r>
      <w:proofErr w:type="spellEnd"/>
      <w:r w:rsidRPr="00ED7D61">
        <w:rPr>
          <w:rFonts w:ascii="Garamond" w:hAnsi="Garamond" w:cs="Tahoma"/>
        </w:rPr>
        <w:t xml:space="preserve"> di cui all’art. 9, comma 2 del </w:t>
      </w:r>
      <w:proofErr w:type="spellStart"/>
      <w:r w:rsidRPr="00ED7D61">
        <w:rPr>
          <w:rFonts w:ascii="Garamond" w:hAnsi="Garamond" w:cs="Tahoma"/>
        </w:rPr>
        <w:t>D.Lgs.</w:t>
      </w:r>
      <w:proofErr w:type="spellEnd"/>
      <w:r w:rsidRPr="00ED7D61">
        <w:rPr>
          <w:rFonts w:ascii="Garamond" w:hAnsi="Garamond" w:cs="Tahoma"/>
        </w:rPr>
        <w:t xml:space="preserve">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w:t>
      </w:r>
      <w:proofErr w:type="spellStart"/>
      <w:r w:rsidRPr="00ED7D61">
        <w:rPr>
          <w:rFonts w:ascii="Garamond" w:hAnsi="Garamond" w:cs="Tahoma"/>
        </w:rPr>
        <w:t>interdittivi</w:t>
      </w:r>
      <w:proofErr w:type="spellEnd"/>
      <w:r w:rsidRPr="00ED7D61">
        <w:rPr>
          <w:rFonts w:ascii="Garamond" w:hAnsi="Garamond" w:cs="Tahoma"/>
        </w:rPr>
        <w:t xml:space="preserve"> di cui all'art. 36-bis, comma 1 del D.L. 223/2006, convertito, con modificazioni, dalla L. 248/2006 (Misure urgenti per il contrasto del lavoro nero e per la promozione della sicurezza nei luoghi di lavoro) (D</w:t>
      </w:r>
      <w:r w:rsidRPr="00ED7D61">
        <w:rPr>
          <w:rFonts w:ascii="Garamond" w:hAnsi="Garamond" w:cs="Tahoma"/>
          <w:b/>
        </w:rPr>
        <w:t xml:space="preserve">.lgs. 163/06, art. 38, c. 1, </w:t>
      </w:r>
      <w:proofErr w:type="spellStart"/>
      <w:r w:rsidRPr="00ED7D61">
        <w:rPr>
          <w:rFonts w:ascii="Garamond" w:hAnsi="Garamond" w:cs="Tahoma"/>
          <w:b/>
        </w:rPr>
        <w:t>lett</w:t>
      </w:r>
      <w:proofErr w:type="spellEnd"/>
      <w:r w:rsidRPr="00ED7D61">
        <w:rPr>
          <w:rFonts w:ascii="Garamond" w:hAnsi="Garamond" w:cs="Tahoma"/>
          <w:b/>
        </w:rPr>
        <w:t>. m</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rPr>
      </w:pPr>
      <w:r w:rsidRPr="00ED7D61">
        <w:rPr>
          <w:rFonts w:ascii="Garamond" w:hAnsi="Garamond" w:cs="Tahoma"/>
        </w:rPr>
        <w:t>(qualora richiesta dal bando di gara) di non essere incorsa nell’applicazione della sospensione o decadenza dell'attestazione SOA per aver prodotto falsa documentazione o dichiarazioni mendaci (</w:t>
      </w:r>
      <w:r w:rsidRPr="00ED7D61">
        <w:rPr>
          <w:rFonts w:ascii="Garamond" w:hAnsi="Garamond" w:cs="Tahoma"/>
          <w:b/>
        </w:rPr>
        <w:t xml:space="preserve">D.lgs. 163/06, art. 38, c. 1, </w:t>
      </w:r>
      <w:proofErr w:type="spellStart"/>
      <w:r w:rsidRPr="00ED7D61">
        <w:rPr>
          <w:rFonts w:ascii="Garamond" w:hAnsi="Garamond" w:cs="Tahoma"/>
          <w:b/>
        </w:rPr>
        <w:t>lett</w:t>
      </w:r>
      <w:proofErr w:type="spellEnd"/>
      <w:r w:rsidRPr="00ED7D61">
        <w:rPr>
          <w:rFonts w:ascii="Garamond" w:hAnsi="Garamond" w:cs="Tahoma"/>
          <w:b/>
        </w:rPr>
        <w:t>. m-bis</w:t>
      </w:r>
      <w:r w:rsidRPr="00ED7D61">
        <w:rPr>
          <w:rFonts w:ascii="Garamond" w:hAnsi="Garamond" w:cs="Tahoma"/>
        </w:rPr>
        <w:t xml:space="preserve">); </w:t>
      </w:r>
    </w:p>
    <w:p w:rsidR="00295D2D" w:rsidRPr="00ED7D61" w:rsidRDefault="00295D2D" w:rsidP="00EC0388">
      <w:pPr>
        <w:numPr>
          <w:ilvl w:val="1"/>
          <w:numId w:val="27"/>
        </w:numPr>
        <w:tabs>
          <w:tab w:val="clear" w:pos="1440"/>
          <w:tab w:val="num" w:pos="1353"/>
        </w:tabs>
        <w:spacing w:after="240" w:line="240" w:lineRule="auto"/>
        <w:ind w:left="1353" w:hanging="357"/>
        <w:contextualSpacing/>
        <w:jc w:val="both"/>
        <w:rPr>
          <w:rFonts w:ascii="Garamond" w:hAnsi="Garamond" w:cs="Tahoma"/>
        </w:rPr>
      </w:pPr>
      <w:r w:rsidRPr="00ED7D61">
        <w:rPr>
          <w:rFonts w:ascii="Garamond" w:hAnsi="Garamond" w:cs="Tahoma"/>
        </w:rPr>
        <w:t xml:space="preserve">con riferimento </w:t>
      </w:r>
      <w:r w:rsidRPr="00ED7D61">
        <w:rPr>
          <w:rFonts w:ascii="Garamond" w:hAnsi="Garamond" w:cs="Tahoma"/>
          <w:b/>
        </w:rPr>
        <w:t>all’art 38, comma 1, lettera m-ter), del  d.lgs. 163/2006</w:t>
      </w:r>
      <w:r w:rsidRPr="00ED7D61">
        <w:rPr>
          <w:rFonts w:ascii="Garamond" w:hAnsi="Garamond" w:cs="Tahoma"/>
        </w:rPr>
        <w:t>, dichiara</w:t>
      </w:r>
    </w:p>
    <w:p w:rsidR="00295D2D" w:rsidRPr="00ED7D61" w:rsidRDefault="00295D2D" w:rsidP="00295D2D">
      <w:pPr>
        <w:spacing w:after="240"/>
        <w:ind w:left="1440"/>
        <w:contextualSpacing/>
        <w:jc w:val="both"/>
        <w:rPr>
          <w:rFonts w:ascii="Garamond" w:hAnsi="Garamond" w:cs="Tahoma"/>
          <w:i/>
        </w:rPr>
      </w:pPr>
      <w:r w:rsidRPr="00ED7D61">
        <w:rPr>
          <w:rFonts w:ascii="Garamond" w:hAnsi="Garamond" w:cs="Tahoma"/>
          <w:i/>
        </w:rPr>
        <w:t>(barrare la casella che interessa e completare):</w:t>
      </w:r>
    </w:p>
    <w:p w:rsidR="00295D2D" w:rsidRPr="00ED7D61" w:rsidRDefault="00295D2D" w:rsidP="00295D2D">
      <w:pPr>
        <w:spacing w:after="240"/>
        <w:ind w:left="1440"/>
        <w:contextualSpacing/>
        <w:jc w:val="both"/>
        <w:rPr>
          <w:rFonts w:ascii="Garamond" w:hAnsi="Garamond" w:cs="Tahoma"/>
          <w:i/>
        </w:rPr>
      </w:pP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 xml:space="preserve">non </w:t>
      </w:r>
      <w:proofErr w:type="spellStart"/>
      <w:r w:rsidRPr="00ED7D61">
        <w:rPr>
          <w:rFonts w:ascii="Garamond" w:hAnsi="Garamond" w:cs="Tahoma"/>
          <w:u w:val="single"/>
        </w:rPr>
        <w:t>e’</w:t>
      </w:r>
      <w:proofErr w:type="spellEnd"/>
      <w:r w:rsidRPr="00ED7D61">
        <w:rPr>
          <w:rFonts w:ascii="Garamond" w:hAnsi="Garamond" w:cs="Tahoma"/>
          <w:u w:val="single"/>
        </w:rPr>
        <w:t xml:space="preserve"> stato vittima dei reati previsti e puniti dagli articoli 317 e 629 del codice penale</w:t>
      </w:r>
      <w:r w:rsidRPr="00ED7D61">
        <w:rPr>
          <w:rFonts w:ascii="Garamond" w:hAnsi="Garamond" w:cs="Tahoma"/>
        </w:rPr>
        <w:t xml:space="preserve"> aggravati ai sensi dell'articolo 7 del decreto-legge 13 maggio 1991, n. 152, convertito, con modificazioni, dalla legge 12 luglio 1991, n. 203;</w:t>
      </w:r>
    </w:p>
    <w:p w:rsidR="00295D2D" w:rsidRPr="00ED7D61" w:rsidRDefault="00295D2D" w:rsidP="00295D2D">
      <w:pPr>
        <w:spacing w:after="240"/>
        <w:ind w:left="1440"/>
        <w:contextualSpacing/>
        <w:jc w:val="both"/>
        <w:rPr>
          <w:rFonts w:ascii="Garamond" w:hAnsi="Garamond" w:cs="Tahoma"/>
          <w:b/>
          <w:i/>
        </w:rPr>
      </w:pPr>
      <w:r w:rsidRPr="00ED7D61">
        <w:rPr>
          <w:rFonts w:ascii="Garamond" w:hAnsi="Garamond" w:cs="Tahoma"/>
          <w:b/>
          <w:i/>
        </w:rPr>
        <w:t>oppure:</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pur essendo stati vittime dei reati previsti</w:t>
      </w:r>
      <w:r w:rsidRPr="00ED7D61">
        <w:rPr>
          <w:rFonts w:ascii="Garamond" w:hAnsi="Garamond" w:cs="Tahoma"/>
        </w:rPr>
        <w:t xml:space="preserve"> </w:t>
      </w:r>
      <w:r w:rsidRPr="00ED7D61">
        <w:rPr>
          <w:rFonts w:ascii="Garamond" w:hAnsi="Garamond" w:cs="Tahoma"/>
          <w:u w:val="single"/>
        </w:rPr>
        <w:t xml:space="preserve">e puniti dagli articoli 317 e 629 del codice penale </w:t>
      </w:r>
      <w:r w:rsidRPr="00ED7D61">
        <w:rPr>
          <w:rFonts w:ascii="Garamond" w:hAnsi="Garamond" w:cs="Tahoma"/>
        </w:rPr>
        <w:t xml:space="preserve">aggravati ai sensi dell’articolo 7 del decreto-legge 13 maggio 1991, n. 152, convertito, con modificazioni, dalla legge 12 luglio 1991, n. 203, </w:t>
      </w:r>
      <w:r w:rsidRPr="00ED7D61">
        <w:rPr>
          <w:rFonts w:ascii="Garamond" w:hAnsi="Garamond" w:cs="Tahoma"/>
          <w:u w:val="single"/>
        </w:rPr>
        <w:t>hanno denunciato tali fatti all’autorità giudiziaria</w:t>
      </w:r>
      <w:r w:rsidRPr="00ED7D61">
        <w:rPr>
          <w:rFonts w:ascii="Garamond" w:hAnsi="Garamond" w:cs="Tahoma"/>
        </w:rPr>
        <w:t xml:space="preserve">; </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 xml:space="preserve">che le persone fisiche sopraindicate e il soggetto firmatario della presente dichiarazione, </w:t>
      </w:r>
      <w:r w:rsidRPr="00ED7D61">
        <w:rPr>
          <w:rFonts w:ascii="Garamond" w:hAnsi="Garamond" w:cs="Tahoma"/>
          <w:u w:val="single"/>
        </w:rPr>
        <w:t>pur essendo stato vittima dei reati previsti e puniti dagli articoli 317 e 629 del codice penale</w:t>
      </w:r>
      <w:r w:rsidRPr="00ED7D61">
        <w:rPr>
          <w:rFonts w:ascii="Garamond" w:hAnsi="Garamond" w:cs="Tahoma"/>
        </w:rPr>
        <w:t xml:space="preserve"> aggravati ai sensi dell’articolo 7 del decreto-legge 13 maggio 1991, n. 152, convertito, con modificazioni, dalla legge 12 luglio 1991, n. 203, </w:t>
      </w:r>
      <w:r w:rsidRPr="00ED7D61">
        <w:rPr>
          <w:rFonts w:ascii="Garamond" w:hAnsi="Garamond" w:cs="Tahoma"/>
          <w:u w:val="single"/>
        </w:rPr>
        <w:t>non hanno denunciato tali fatti all’autorità giudiziaria, in quanto ricorrono i casi previsti dall’articolo 4, primo comma, della legge 24 novembre 1981, n. 689</w:t>
      </w:r>
      <w:r w:rsidRPr="00ED7D61">
        <w:rPr>
          <w:rFonts w:ascii="Garamond" w:hAnsi="Garamond" w:cs="Tahoma"/>
        </w:rPr>
        <w:t>;</w:t>
      </w:r>
    </w:p>
    <w:p w:rsidR="00295D2D" w:rsidRPr="00ED7D61" w:rsidRDefault="00295D2D" w:rsidP="00EC0388">
      <w:pPr>
        <w:numPr>
          <w:ilvl w:val="1"/>
          <w:numId w:val="27"/>
        </w:numPr>
        <w:spacing w:after="240" w:line="240" w:lineRule="auto"/>
        <w:ind w:hanging="357"/>
        <w:jc w:val="both"/>
        <w:rPr>
          <w:rFonts w:ascii="Garamond" w:hAnsi="Garamond" w:cs="Tahoma"/>
          <w:i/>
        </w:rPr>
      </w:pPr>
      <w:r w:rsidRPr="00ED7D61">
        <w:rPr>
          <w:rFonts w:ascii="Garamond" w:hAnsi="Garamond" w:cs="Tahoma"/>
        </w:rPr>
        <w:t xml:space="preserve">con riferimento all’art. </w:t>
      </w:r>
      <w:r w:rsidRPr="00ED7D61">
        <w:rPr>
          <w:rFonts w:ascii="Garamond" w:hAnsi="Garamond" w:cs="Tahoma"/>
          <w:b/>
        </w:rPr>
        <w:t>38, comma 1, lettera m-quater) del d.lgs. 163/2006</w:t>
      </w:r>
      <w:r w:rsidRPr="00ED7D61">
        <w:rPr>
          <w:rFonts w:ascii="Garamond" w:hAnsi="Garamond" w:cs="Tahoma"/>
        </w:rPr>
        <w:t xml:space="preserve">, dichiara </w:t>
      </w:r>
      <w:r w:rsidRPr="00ED7D61">
        <w:rPr>
          <w:rFonts w:ascii="Garamond" w:hAnsi="Garamond" w:cs="Tahoma"/>
          <w:i/>
        </w:rPr>
        <w:t>(barrare l’ipotesi che interessa):</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lastRenderedPageBreak/>
        <w:t>di non trovarsi in alcuna situazione di controllo di cui all’art. 2359 del codice civile, rispetto ad alcun soggetto, e di aver formulato l’offerta autonomamente;</w:t>
      </w:r>
    </w:p>
    <w:p w:rsidR="00295D2D" w:rsidRPr="00ED7D61" w:rsidRDefault="00295D2D" w:rsidP="00295D2D">
      <w:pPr>
        <w:spacing w:before="120" w:after="120"/>
        <w:jc w:val="center"/>
        <w:rPr>
          <w:rFonts w:ascii="Garamond" w:hAnsi="Garamond" w:cs="Tahoma"/>
        </w:rPr>
      </w:pPr>
      <w:r w:rsidRPr="00ED7D61">
        <w:rPr>
          <w:rFonts w:ascii="Garamond" w:hAnsi="Garamond" w:cs="Tahoma"/>
        </w:rPr>
        <w:t>oppure:</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295D2D" w:rsidRPr="00ED7D61" w:rsidRDefault="00295D2D" w:rsidP="00295D2D">
      <w:pPr>
        <w:spacing w:before="120" w:after="120"/>
        <w:jc w:val="center"/>
        <w:rPr>
          <w:rFonts w:ascii="Garamond" w:hAnsi="Garamond" w:cs="Tahoma"/>
        </w:rPr>
      </w:pPr>
      <w:r w:rsidRPr="00ED7D61">
        <w:rPr>
          <w:rFonts w:ascii="Garamond" w:hAnsi="Garamond" w:cs="Tahoma"/>
        </w:rPr>
        <w:t>oppure:</w:t>
      </w:r>
    </w:p>
    <w:p w:rsidR="00295D2D" w:rsidRPr="00ED7D61" w:rsidRDefault="00295D2D" w:rsidP="00EC0388">
      <w:pPr>
        <w:numPr>
          <w:ilvl w:val="2"/>
          <w:numId w:val="27"/>
        </w:numPr>
        <w:spacing w:after="240" w:line="240" w:lineRule="auto"/>
        <w:ind w:left="2336" w:hanging="357"/>
        <w:jc w:val="both"/>
        <w:rPr>
          <w:rFonts w:ascii="Garamond" w:hAnsi="Garamond" w:cs="Tahoma"/>
        </w:rPr>
      </w:pPr>
      <w:r w:rsidRPr="00ED7D61">
        <w:rPr>
          <w:rFonts w:ascii="Garamond" w:hAnsi="Garamond" w:cs="Tahoma"/>
        </w:rPr>
        <w:t>di essere a conoscenza della partecipazione alla medesima procedura di soggetti che si trovano, rispetto all’impresa dichiarante, in situazione di controllo di cui all’art. 2359 del codice civile, e di aver formulato l’offerta autonomamente;</w:t>
      </w:r>
    </w:p>
    <w:p w:rsidR="00295D2D" w:rsidRPr="00ED7D61" w:rsidRDefault="00295D2D" w:rsidP="00295D2D">
      <w:pPr>
        <w:spacing w:after="120"/>
        <w:rPr>
          <w:rFonts w:ascii="Garamond" w:hAnsi="Garamond" w:cs="Tahoma"/>
        </w:rPr>
      </w:pPr>
      <w:r w:rsidRPr="00ED7D61">
        <w:rPr>
          <w:rFonts w:ascii="Garamond" w:hAnsi="Garamond" w:cs="Tahoma"/>
        </w:rPr>
        <w:t>NB: Si precisa che la stazione appaltante esclude dalla gara i concorrenti per i quali si accerti che le relative offerte sono imputabili ad un unico centro decisionale, sulla base di univoci elementi.</w:t>
      </w:r>
    </w:p>
    <w:p w:rsidR="00295D2D" w:rsidRPr="00ED7D61" w:rsidRDefault="00295D2D" w:rsidP="00295D2D">
      <w:pPr>
        <w:pStyle w:val="Corpodeltesto23"/>
        <w:pBdr>
          <w:bottom w:val="none" w:sz="0" w:space="0" w:color="auto"/>
        </w:pBdr>
        <w:jc w:val="center"/>
        <w:rPr>
          <w:rFonts w:ascii="Garamond" w:hAnsi="Garamond" w:cs="Tahoma"/>
          <w:b/>
        </w:rPr>
      </w:pPr>
      <w:r w:rsidRPr="00ED7D61">
        <w:rPr>
          <w:rFonts w:ascii="Garamond" w:hAnsi="Garamond" w:cs="Tahoma"/>
          <w:b/>
        </w:rPr>
        <w:t>DICHIARA altresì:</w:t>
      </w:r>
    </w:p>
    <w:p w:rsidR="00295D2D" w:rsidRPr="00ED7D61" w:rsidRDefault="00295D2D" w:rsidP="00295D2D">
      <w:pPr>
        <w:pStyle w:val="Corpodeltesto23"/>
        <w:pBdr>
          <w:bottom w:val="none" w:sz="0" w:space="0" w:color="auto"/>
        </w:pBdr>
        <w:jc w:val="center"/>
        <w:rPr>
          <w:rFonts w:ascii="Garamond" w:hAnsi="Garamond" w:cs="Tahoma"/>
          <w:b/>
        </w:rPr>
      </w:pP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che la fornitura/servizio offerto risponde ai requisiti richiesti in capitolato;</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 xml:space="preserve">che l’offerta è valida per almeno </w:t>
      </w:r>
      <w:r w:rsidRPr="00ED7D61">
        <w:rPr>
          <w:rFonts w:ascii="Garamond" w:hAnsi="Garamond" w:cs="Tahoma"/>
          <w:b/>
        </w:rPr>
        <w:t>240 giorni</w:t>
      </w:r>
      <w:r w:rsidRPr="00ED7D61">
        <w:rPr>
          <w:rFonts w:ascii="Garamond" w:hAnsi="Garamond" w:cs="Tahoma"/>
        </w:rPr>
        <w:t>;</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nel capitolato e nel DUVRI;</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b/>
        </w:rPr>
        <w:t>di accettare tutte le condizioni</w:t>
      </w:r>
      <w:r w:rsidRPr="00ED7D61">
        <w:rPr>
          <w:rFonts w:ascii="Garamond" w:hAnsi="Garamond" w:cs="Tahoma"/>
        </w:rPr>
        <w:t xml:space="preserve"> prescritte dal bando di gara o dalla lettera d'invito e dallo schema di convenzione e capitolato speciale;</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 xml:space="preserve">di essere in possesso dei seguenti requisiti di </w:t>
      </w:r>
      <w:r w:rsidRPr="00ED7D61">
        <w:rPr>
          <w:rFonts w:ascii="Garamond" w:hAnsi="Garamond" w:cs="Tahoma"/>
          <w:b/>
        </w:rPr>
        <w:t xml:space="preserve">capacità economico-finanziaria (ex art 41) </w:t>
      </w:r>
      <w:r w:rsidRPr="00ED7D61">
        <w:rPr>
          <w:rFonts w:ascii="Garamond" w:hAnsi="Garamond" w:cs="Tahoma"/>
        </w:rPr>
        <w:t>ove previsto da bando:</w:t>
      </w:r>
    </w:p>
    <w:p w:rsidR="00295D2D" w:rsidRPr="00ED7D61" w:rsidRDefault="00295D2D" w:rsidP="00295D2D">
      <w:pPr>
        <w:ind w:left="1440"/>
        <w:rPr>
          <w:rFonts w:ascii="Garamond" w:hAnsi="Garamond" w:cs="Tahoma"/>
        </w:rPr>
      </w:pPr>
      <w:r w:rsidRPr="00ED7D61">
        <w:rPr>
          <w:rFonts w:ascii="Garamond" w:hAnsi="Garamond" w:cs="Tahoma"/>
        </w:rPr>
        <w:t xml:space="preserve">- </w:t>
      </w:r>
      <w:r w:rsidRPr="00ED7D61">
        <w:rPr>
          <w:rFonts w:ascii="Garamond" w:hAnsi="Garamond" w:cs="Tahoma"/>
          <w:b/>
        </w:rPr>
        <w:t>fatturato globale</w:t>
      </w:r>
      <w:r w:rsidRPr="00ED7D61">
        <w:rPr>
          <w:rFonts w:ascii="Garamond" w:hAnsi="Garamond" w:cs="Tahoma"/>
        </w:rPr>
        <w:t xml:space="preserve"> d’impresa realizzato maturato negli ultimi 3 esercizi finanziari (Iva esclusa):</w:t>
      </w:r>
    </w:p>
    <w:p w:rsidR="00295D2D" w:rsidRPr="00ED7D61" w:rsidRDefault="00295D2D" w:rsidP="00295D2D">
      <w:pPr>
        <w:ind w:left="1440"/>
        <w:rPr>
          <w:rFonts w:ascii="Garamond" w:hAnsi="Garamond" w:cs="Tahoma"/>
        </w:rPr>
      </w:pPr>
      <w:r w:rsidRPr="00ED7D61">
        <w:rPr>
          <w:rFonts w:ascii="Garamond" w:hAnsi="Garamond" w:cs="Tahoma"/>
        </w:rPr>
        <w:t>Anno 201</w:t>
      </w:r>
      <w:r w:rsidR="00465980">
        <w:rPr>
          <w:rFonts w:ascii="Garamond" w:hAnsi="Garamond" w:cs="Tahoma"/>
        </w:rPr>
        <w:t>3</w:t>
      </w:r>
      <w:r w:rsidRPr="00ED7D61">
        <w:rPr>
          <w:rFonts w:ascii="Garamond" w:hAnsi="Garamond" w:cs="Tahoma"/>
        </w:rPr>
        <w:t xml:space="preserve"> euro _______________</w:t>
      </w:r>
    </w:p>
    <w:p w:rsidR="00295D2D" w:rsidRPr="00ED7D61" w:rsidRDefault="00295D2D" w:rsidP="00295D2D">
      <w:pPr>
        <w:ind w:left="1440"/>
        <w:rPr>
          <w:rFonts w:ascii="Garamond" w:hAnsi="Garamond" w:cs="Tahoma"/>
        </w:rPr>
      </w:pPr>
      <w:r w:rsidRPr="00ED7D61">
        <w:rPr>
          <w:rFonts w:ascii="Garamond" w:hAnsi="Garamond" w:cs="Tahoma"/>
        </w:rPr>
        <w:t>Anno</w:t>
      </w:r>
      <w:r w:rsidR="00863DD9">
        <w:rPr>
          <w:rFonts w:ascii="Garamond" w:hAnsi="Garamond" w:cs="Tahoma"/>
        </w:rPr>
        <w:t xml:space="preserve"> 201</w:t>
      </w:r>
      <w:r w:rsidR="00465980">
        <w:rPr>
          <w:rFonts w:ascii="Garamond" w:hAnsi="Garamond" w:cs="Tahoma"/>
        </w:rPr>
        <w:t>4</w:t>
      </w:r>
      <w:r w:rsidRPr="00ED7D61">
        <w:rPr>
          <w:rFonts w:ascii="Garamond" w:hAnsi="Garamond" w:cs="Tahoma"/>
        </w:rPr>
        <w:t xml:space="preserve"> euro _______________</w:t>
      </w:r>
    </w:p>
    <w:p w:rsidR="00295D2D" w:rsidRPr="00ED7D61" w:rsidRDefault="00863DD9" w:rsidP="00295D2D">
      <w:pPr>
        <w:ind w:left="1440"/>
        <w:rPr>
          <w:rFonts w:ascii="Garamond" w:hAnsi="Garamond" w:cs="Tahoma"/>
        </w:rPr>
      </w:pPr>
      <w:r>
        <w:rPr>
          <w:rFonts w:ascii="Garamond" w:hAnsi="Garamond" w:cs="Tahoma"/>
        </w:rPr>
        <w:t>Anno 201</w:t>
      </w:r>
      <w:r w:rsidR="00465980">
        <w:rPr>
          <w:rFonts w:ascii="Garamond" w:hAnsi="Garamond" w:cs="Tahoma"/>
        </w:rPr>
        <w:t>5</w:t>
      </w:r>
      <w:r w:rsidR="00295D2D" w:rsidRPr="00ED7D61">
        <w:rPr>
          <w:rFonts w:ascii="Garamond" w:hAnsi="Garamond" w:cs="Tahoma"/>
        </w:rPr>
        <w:t xml:space="preserve"> euro _______________</w:t>
      </w:r>
    </w:p>
    <w:p w:rsidR="00295D2D" w:rsidRPr="00ED7D61" w:rsidRDefault="00295D2D" w:rsidP="00295D2D">
      <w:pPr>
        <w:ind w:left="1440"/>
        <w:rPr>
          <w:rFonts w:ascii="Garamond" w:hAnsi="Garamond" w:cs="Tahoma"/>
        </w:rPr>
      </w:pP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lastRenderedPageBreak/>
        <w:t xml:space="preserve">di essere in possesso dei seguenti requisiti di </w:t>
      </w:r>
      <w:r w:rsidRPr="00ED7D61">
        <w:rPr>
          <w:rFonts w:ascii="Garamond" w:hAnsi="Garamond" w:cs="Tahoma"/>
          <w:b/>
        </w:rPr>
        <w:t xml:space="preserve">capacità tecnico-organizzativa (ex art 42) </w:t>
      </w:r>
      <w:r w:rsidRPr="00ED7D61">
        <w:rPr>
          <w:rFonts w:ascii="Garamond" w:hAnsi="Garamond" w:cs="Tahoma"/>
        </w:rPr>
        <w:t>ove previsto da bando:</w:t>
      </w:r>
    </w:p>
    <w:p w:rsidR="00295D2D" w:rsidRPr="001C733E" w:rsidRDefault="00295D2D" w:rsidP="00295D2D">
      <w:pPr>
        <w:ind w:left="1440"/>
        <w:jc w:val="both"/>
        <w:rPr>
          <w:rFonts w:ascii="Garamond" w:hAnsi="Garamond" w:cs="Tahoma"/>
        </w:rPr>
      </w:pPr>
      <w:r w:rsidRPr="00ED7D61">
        <w:rPr>
          <w:rFonts w:ascii="Garamond" w:hAnsi="Garamond" w:cs="Tahoma"/>
        </w:rPr>
        <w:t xml:space="preserve">- </w:t>
      </w:r>
      <w:r w:rsidRPr="00ED7D61">
        <w:rPr>
          <w:rFonts w:ascii="Garamond" w:hAnsi="Garamond" w:cs="Tahoma"/>
          <w:b/>
        </w:rPr>
        <w:t xml:space="preserve">elenco delle principali servizi/forniture analoghe prestate nel triennio antecedente alla data di pubblicazione del bando </w:t>
      </w:r>
      <w:r w:rsidRPr="00ED7D61">
        <w:rPr>
          <w:rFonts w:ascii="Garamond" w:hAnsi="Garamond" w:cs="Tahoma"/>
        </w:rPr>
        <w:t xml:space="preserve">con indicazione degli importi, delle date e dei destinatari, </w:t>
      </w:r>
      <w:r w:rsidRPr="001C733E">
        <w:rPr>
          <w:rFonts w:ascii="Garamond" w:hAnsi="Garamond" w:cs="Tahoma"/>
        </w:rPr>
        <w:t>pubblici o privati.</w:t>
      </w:r>
    </w:p>
    <w:p w:rsidR="00295D2D" w:rsidRPr="001C733E" w:rsidRDefault="00295D2D" w:rsidP="00295D2D">
      <w:pPr>
        <w:ind w:left="1440"/>
        <w:jc w:val="both"/>
        <w:rPr>
          <w:rFonts w:ascii="Garamond" w:hAnsi="Garamond" w:cs="Tahoma"/>
        </w:rPr>
      </w:pPr>
      <w:r w:rsidRPr="001C733E">
        <w:rPr>
          <w:rFonts w:ascii="Garamond" w:hAnsi="Garamond" w:cs="Tahoma"/>
        </w:rPr>
        <w:t>In caso di Raggruppamenti, consorzi, etc. si prenderà in considerazione la sommatoria degli importi di ciascuna impresa.</w:t>
      </w:r>
    </w:p>
    <w:p w:rsidR="00295D2D" w:rsidRPr="001C733E" w:rsidRDefault="00295D2D" w:rsidP="00295D2D">
      <w:pPr>
        <w:jc w:val="center"/>
        <w:rPr>
          <w:rFonts w:ascii="Garamond" w:hAnsi="Garamond" w:cs="Tahoma"/>
        </w:rPr>
      </w:pPr>
      <w:r w:rsidRPr="001C733E">
        <w:rPr>
          <w:rFonts w:ascii="Garamond" w:hAnsi="Garamond" w:cs="Tahoma"/>
        </w:rPr>
        <w:t xml:space="preserve"> (Si prega di compilare la tabella sottostante)</w:t>
      </w:r>
    </w:p>
    <w:p w:rsidR="00295D2D" w:rsidRPr="001C733E" w:rsidRDefault="00295D2D" w:rsidP="00295D2D">
      <w:pPr>
        <w:jc w:val="center"/>
        <w:rPr>
          <w:rFonts w:ascii="Garamond" w:hAnsi="Garamond"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877"/>
        <w:gridCol w:w="1999"/>
        <w:gridCol w:w="1794"/>
        <w:gridCol w:w="2112"/>
        <w:gridCol w:w="1388"/>
      </w:tblGrid>
      <w:tr w:rsidR="00295D2D" w:rsidRPr="001C733E" w:rsidTr="00DB638F">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OGGETTO SERVIZIO</w:t>
            </w:r>
          </w:p>
        </w:tc>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ANNO</w:t>
            </w:r>
          </w:p>
        </w:tc>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 xml:space="preserve">IMPORTO </w:t>
            </w:r>
          </w:p>
          <w:p w:rsidR="00295D2D" w:rsidRPr="001C733E" w:rsidRDefault="00295D2D" w:rsidP="00DB638F">
            <w:pPr>
              <w:jc w:val="center"/>
              <w:rPr>
                <w:rFonts w:ascii="Garamond" w:hAnsi="Garamond" w:cs="Tahoma"/>
              </w:rPr>
            </w:pPr>
            <w:r w:rsidRPr="001C733E">
              <w:rPr>
                <w:rFonts w:ascii="Garamond" w:hAnsi="Garamond" w:cs="Tahoma"/>
              </w:rPr>
              <w:t>FATTURATO IVA ESCLUSA</w:t>
            </w:r>
          </w:p>
        </w:tc>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ENTE</w:t>
            </w:r>
          </w:p>
          <w:p w:rsidR="00295D2D" w:rsidRPr="001C733E" w:rsidRDefault="00295D2D" w:rsidP="00DB638F">
            <w:pPr>
              <w:jc w:val="center"/>
              <w:rPr>
                <w:rFonts w:ascii="Garamond" w:hAnsi="Garamond" w:cs="Tahoma"/>
              </w:rPr>
            </w:pPr>
            <w:r w:rsidRPr="001C733E">
              <w:rPr>
                <w:rFonts w:ascii="Garamond" w:hAnsi="Garamond" w:cs="Tahoma"/>
              </w:rPr>
              <w:t>(PUBBLICO O PRIVATO)</w:t>
            </w:r>
          </w:p>
        </w:tc>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RIFERIMENTO FAX ENTE</w:t>
            </w:r>
          </w:p>
        </w:tc>
        <w:tc>
          <w:tcPr>
            <w:tcW w:w="0" w:type="auto"/>
            <w:vAlign w:val="center"/>
          </w:tcPr>
          <w:p w:rsidR="00295D2D" w:rsidRPr="001C733E" w:rsidRDefault="00295D2D" w:rsidP="00DB638F">
            <w:pPr>
              <w:jc w:val="center"/>
              <w:rPr>
                <w:rFonts w:ascii="Garamond" w:hAnsi="Garamond" w:cs="Tahoma"/>
              </w:rPr>
            </w:pPr>
            <w:r w:rsidRPr="001C733E">
              <w:rPr>
                <w:rFonts w:ascii="Garamond" w:hAnsi="Garamond" w:cs="Tahoma"/>
              </w:rPr>
              <w:t>INDIRIZZO</w:t>
            </w:r>
          </w:p>
          <w:p w:rsidR="00295D2D" w:rsidRPr="001C733E" w:rsidRDefault="00295D2D" w:rsidP="00DB638F">
            <w:pPr>
              <w:jc w:val="center"/>
              <w:rPr>
                <w:rFonts w:ascii="Garamond" w:hAnsi="Garamond" w:cs="Tahoma"/>
              </w:rPr>
            </w:pPr>
            <w:r w:rsidRPr="001C733E">
              <w:rPr>
                <w:rFonts w:ascii="Garamond" w:hAnsi="Garamond" w:cs="Tahoma"/>
              </w:rPr>
              <w:t>ENTE</w:t>
            </w:r>
          </w:p>
        </w:tc>
      </w:tr>
      <w:tr w:rsidR="00295D2D" w:rsidRPr="001C733E" w:rsidTr="00DB638F">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r>
      <w:tr w:rsidR="00295D2D" w:rsidRPr="001C733E" w:rsidTr="00DB638F">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r>
      <w:tr w:rsidR="00295D2D" w:rsidRPr="001C733E" w:rsidTr="00DB638F">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c>
          <w:tcPr>
            <w:tcW w:w="0" w:type="auto"/>
            <w:vAlign w:val="center"/>
          </w:tcPr>
          <w:p w:rsidR="00295D2D" w:rsidRPr="001C733E" w:rsidRDefault="00295D2D" w:rsidP="00DB638F">
            <w:pPr>
              <w:jc w:val="center"/>
              <w:rPr>
                <w:rFonts w:ascii="Garamond" w:hAnsi="Garamond" w:cs="Tahoma"/>
              </w:rPr>
            </w:pPr>
          </w:p>
        </w:tc>
      </w:tr>
      <w:tr w:rsidR="00295D2D" w:rsidRPr="00ED7D61" w:rsidTr="00DB638F">
        <w:tc>
          <w:tcPr>
            <w:tcW w:w="0" w:type="auto"/>
            <w:gridSpan w:val="2"/>
            <w:tcBorders>
              <w:left w:val="single" w:sz="4" w:space="0" w:color="auto"/>
              <w:bottom w:val="single" w:sz="4" w:space="0" w:color="auto"/>
              <w:right w:val="single" w:sz="4" w:space="0" w:color="auto"/>
            </w:tcBorders>
            <w:vAlign w:val="center"/>
          </w:tcPr>
          <w:p w:rsidR="00295D2D" w:rsidRPr="00ED7D61" w:rsidRDefault="00295D2D" w:rsidP="00DB638F">
            <w:pPr>
              <w:jc w:val="center"/>
              <w:rPr>
                <w:rFonts w:ascii="Garamond" w:hAnsi="Garamond" w:cs="Tahoma"/>
              </w:rPr>
            </w:pPr>
            <w:r w:rsidRPr="001C733E">
              <w:rPr>
                <w:rFonts w:ascii="Garamond" w:hAnsi="Garamond" w:cs="Tahoma"/>
              </w:rPr>
              <w:t>Totale fatturato</w:t>
            </w:r>
          </w:p>
        </w:tc>
        <w:tc>
          <w:tcPr>
            <w:tcW w:w="0" w:type="auto"/>
            <w:tcBorders>
              <w:left w:val="single" w:sz="4" w:space="0" w:color="auto"/>
              <w:bottom w:val="single" w:sz="4" w:space="0" w:color="auto"/>
              <w:right w:val="single" w:sz="4" w:space="0" w:color="auto"/>
            </w:tcBorders>
            <w:vAlign w:val="center"/>
          </w:tcPr>
          <w:p w:rsidR="00295D2D" w:rsidRPr="00ED7D61" w:rsidRDefault="00295D2D" w:rsidP="00DB638F">
            <w:pPr>
              <w:jc w:val="center"/>
              <w:rPr>
                <w:rFonts w:ascii="Garamond" w:hAnsi="Garamond" w:cs="Tahoma"/>
              </w:rPr>
            </w:pPr>
          </w:p>
        </w:tc>
        <w:tc>
          <w:tcPr>
            <w:tcW w:w="0" w:type="auto"/>
            <w:tcBorders>
              <w:left w:val="single" w:sz="4" w:space="0" w:color="auto"/>
              <w:bottom w:val="nil"/>
              <w:right w:val="nil"/>
            </w:tcBorders>
            <w:vAlign w:val="center"/>
          </w:tcPr>
          <w:p w:rsidR="00295D2D" w:rsidRPr="00ED7D61" w:rsidRDefault="00295D2D" w:rsidP="00DB638F">
            <w:pPr>
              <w:jc w:val="center"/>
              <w:rPr>
                <w:rFonts w:ascii="Garamond" w:hAnsi="Garamond" w:cs="Tahoma"/>
              </w:rPr>
            </w:pPr>
          </w:p>
        </w:tc>
        <w:tc>
          <w:tcPr>
            <w:tcW w:w="0" w:type="auto"/>
            <w:tcBorders>
              <w:left w:val="nil"/>
              <w:bottom w:val="nil"/>
              <w:right w:val="nil"/>
            </w:tcBorders>
            <w:vAlign w:val="center"/>
          </w:tcPr>
          <w:p w:rsidR="00295D2D" w:rsidRPr="00ED7D61" w:rsidRDefault="00295D2D" w:rsidP="00DB638F">
            <w:pPr>
              <w:jc w:val="center"/>
              <w:rPr>
                <w:rFonts w:ascii="Garamond" w:hAnsi="Garamond" w:cs="Tahoma"/>
              </w:rPr>
            </w:pPr>
          </w:p>
        </w:tc>
        <w:tc>
          <w:tcPr>
            <w:tcW w:w="0" w:type="auto"/>
            <w:tcBorders>
              <w:left w:val="nil"/>
              <w:bottom w:val="nil"/>
              <w:right w:val="nil"/>
            </w:tcBorders>
            <w:vAlign w:val="center"/>
          </w:tcPr>
          <w:p w:rsidR="00295D2D" w:rsidRPr="00ED7D61" w:rsidRDefault="00295D2D" w:rsidP="00DB638F">
            <w:pPr>
              <w:jc w:val="center"/>
              <w:rPr>
                <w:rFonts w:ascii="Garamond" w:hAnsi="Garamond" w:cs="Tahoma"/>
              </w:rPr>
            </w:pPr>
          </w:p>
        </w:tc>
      </w:tr>
    </w:tbl>
    <w:p w:rsidR="00295D2D" w:rsidRPr="00ED7D61" w:rsidRDefault="00295D2D" w:rsidP="00295D2D">
      <w:pPr>
        <w:rPr>
          <w:rFonts w:ascii="Garamond" w:hAnsi="Garamond" w:cs="Tahoma"/>
        </w:rPr>
      </w:pPr>
    </w:p>
    <w:p w:rsidR="00295D2D" w:rsidRPr="00ED7D61" w:rsidRDefault="00295D2D" w:rsidP="00295D2D">
      <w:pPr>
        <w:rPr>
          <w:rFonts w:ascii="Garamond" w:hAnsi="Garamond" w:cs="Tahoma"/>
        </w:rPr>
      </w:pPr>
    </w:p>
    <w:p w:rsidR="00295D2D" w:rsidRPr="00ED7D61" w:rsidRDefault="00295D2D" w:rsidP="00295D2D">
      <w:pPr>
        <w:ind w:left="1440"/>
        <w:rPr>
          <w:rFonts w:ascii="Garamond" w:hAnsi="Garamond" w:cs="Tahoma"/>
        </w:rPr>
      </w:pPr>
    </w:p>
    <w:p w:rsidR="00295D2D" w:rsidRPr="00ED7D61" w:rsidRDefault="00295D2D" w:rsidP="00EC0388">
      <w:pPr>
        <w:numPr>
          <w:ilvl w:val="0"/>
          <w:numId w:val="29"/>
        </w:numPr>
        <w:spacing w:after="240" w:line="360" w:lineRule="auto"/>
        <w:jc w:val="both"/>
        <w:rPr>
          <w:rFonts w:ascii="Garamond" w:hAnsi="Garamond" w:cs="Tahoma"/>
        </w:rPr>
      </w:pPr>
      <w:r w:rsidRPr="00ED7D61">
        <w:rPr>
          <w:rFonts w:ascii="Garamond" w:hAnsi="Garamond" w:cs="Tahoma"/>
        </w:rPr>
        <w:t>La ditta applica ai suoi lavoratori il seguente CCNL __________________________ __________________________________________________________________;</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La ditta corrisponde il versamento delle imposte e delle tasse previste dalla legislazione italiana presso: l’Ufficio delle Imposte Dirette di _________________via ____________________________CAP _______________;</w:t>
      </w:r>
    </w:p>
    <w:p w:rsidR="00295D2D" w:rsidRPr="00ED7D61" w:rsidRDefault="00295D2D" w:rsidP="00EC0388">
      <w:pPr>
        <w:numPr>
          <w:ilvl w:val="0"/>
          <w:numId w:val="29"/>
        </w:numPr>
        <w:spacing w:after="120" w:line="240" w:lineRule="auto"/>
        <w:jc w:val="both"/>
        <w:rPr>
          <w:rFonts w:ascii="Garamond" w:hAnsi="Garamond" w:cs="Tahoma"/>
        </w:rPr>
      </w:pPr>
      <w:r w:rsidRPr="00ED7D61">
        <w:rPr>
          <w:rFonts w:ascii="Garamond" w:hAnsi="Garamond" w:cs="Tahoma"/>
        </w:rPr>
        <w:t>La ditta corrisponde il pagamento dei contributi previdenziali e assistenziali presso:</w:t>
      </w:r>
    </w:p>
    <w:p w:rsidR="00295D2D" w:rsidRPr="00ED7D61" w:rsidRDefault="00295D2D" w:rsidP="00295D2D">
      <w:pPr>
        <w:tabs>
          <w:tab w:val="num" w:pos="1620"/>
        </w:tabs>
        <w:spacing w:line="360" w:lineRule="auto"/>
        <w:ind w:left="1440"/>
        <w:rPr>
          <w:rFonts w:ascii="Garamond" w:hAnsi="Garamond" w:cs="Tahoma"/>
        </w:rPr>
      </w:pPr>
      <w:r w:rsidRPr="00ED7D61">
        <w:rPr>
          <w:rFonts w:ascii="Garamond" w:hAnsi="Garamond" w:cs="Tahoma"/>
        </w:rPr>
        <w:t>l’Ufficio INPS di _________________________via __________________________ CAP _________________ Numero di matricola (iscrizione) ___________________;</w:t>
      </w:r>
    </w:p>
    <w:p w:rsidR="00295D2D" w:rsidRPr="00ED7D61" w:rsidRDefault="00295D2D" w:rsidP="00295D2D">
      <w:pPr>
        <w:tabs>
          <w:tab w:val="num" w:pos="1620"/>
        </w:tabs>
        <w:spacing w:line="360" w:lineRule="auto"/>
        <w:ind w:left="1440"/>
        <w:rPr>
          <w:rFonts w:ascii="Garamond" w:hAnsi="Garamond" w:cs="Tahoma"/>
        </w:rPr>
      </w:pPr>
      <w:r w:rsidRPr="00ED7D61">
        <w:rPr>
          <w:rFonts w:ascii="Garamond" w:hAnsi="Garamond" w:cs="Tahoma"/>
        </w:rPr>
        <w:t>l’Ufficio INAIL di _________________________via __________________________ CAP _________________ Numero di matricola (iscrizione) ___________________;</w:t>
      </w:r>
    </w:p>
    <w:p w:rsidR="00295D2D" w:rsidRPr="00ED7D61" w:rsidRDefault="00295D2D" w:rsidP="00EC0388">
      <w:pPr>
        <w:numPr>
          <w:ilvl w:val="0"/>
          <w:numId w:val="29"/>
        </w:numPr>
        <w:spacing w:after="240" w:line="240" w:lineRule="auto"/>
        <w:jc w:val="both"/>
        <w:rPr>
          <w:rFonts w:ascii="Garamond" w:hAnsi="Garamond" w:cs="Tahoma"/>
        </w:rPr>
      </w:pPr>
      <w:r w:rsidRPr="00ED7D61">
        <w:rPr>
          <w:rFonts w:ascii="Garamond" w:hAnsi="Garamond"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295D2D" w:rsidRPr="00ED7D61" w:rsidRDefault="00295D2D" w:rsidP="00EC0388">
      <w:pPr>
        <w:numPr>
          <w:ilvl w:val="0"/>
          <w:numId w:val="29"/>
        </w:numPr>
        <w:spacing w:after="240" w:line="360" w:lineRule="auto"/>
        <w:jc w:val="both"/>
        <w:rPr>
          <w:rFonts w:ascii="Garamond" w:hAnsi="Garamond" w:cs="Tahoma"/>
        </w:rPr>
      </w:pPr>
      <w:r w:rsidRPr="00ED7D61">
        <w:rPr>
          <w:rFonts w:ascii="Garamond" w:hAnsi="Garamond" w:cs="Tahoma"/>
        </w:rPr>
        <w:lastRenderedPageBreak/>
        <w:t>Direzione Provinciale del Lavoro competente ai sensi della Legge 68/99 di: ___________________________via ____________________________________ CAP ______________________;</w:t>
      </w:r>
    </w:p>
    <w:p w:rsidR="00295D2D" w:rsidRPr="00ED7D61" w:rsidRDefault="00295D2D" w:rsidP="00EC0388">
      <w:pPr>
        <w:numPr>
          <w:ilvl w:val="0"/>
          <w:numId w:val="29"/>
        </w:numPr>
        <w:spacing w:after="240" w:line="360" w:lineRule="auto"/>
        <w:jc w:val="both"/>
        <w:rPr>
          <w:rFonts w:ascii="Garamond" w:hAnsi="Garamond" w:cs="Tahoma"/>
        </w:rPr>
      </w:pPr>
      <w:r w:rsidRPr="00ED7D61">
        <w:rPr>
          <w:rFonts w:ascii="Garamond" w:hAnsi="Garamond" w:cs="Tahoma"/>
        </w:rPr>
        <w:t>L</w:t>
      </w:r>
      <w:r w:rsidRPr="00ED7D61">
        <w:rPr>
          <w:rFonts w:ascii="Garamond" w:hAnsi="Garamond" w:cs="Tahoma"/>
          <w:color w:val="000000"/>
        </w:rPr>
        <w:t xml:space="preserve">a ditta  assume gli </w:t>
      </w:r>
      <w:r w:rsidRPr="00ED7D61">
        <w:rPr>
          <w:rFonts w:ascii="Garamond" w:hAnsi="Garamond" w:cs="Tahoma"/>
          <w:b/>
          <w:color w:val="000000"/>
        </w:rPr>
        <w:t>obblighi di tracciabilità</w:t>
      </w:r>
      <w:r w:rsidRPr="00ED7D61">
        <w:rPr>
          <w:rFonts w:ascii="Garamond" w:hAnsi="Garamond" w:cs="Tahoma"/>
          <w:color w:val="000000"/>
        </w:rPr>
        <w:t xml:space="preserve"> dei flussi finanziari di cui alla Legge 136/2010 sul divieto di contanti negli appalti e nei subappalti.</w:t>
      </w:r>
    </w:p>
    <w:p w:rsidR="00295D2D" w:rsidRPr="00ED7D61" w:rsidRDefault="00295D2D" w:rsidP="00295D2D">
      <w:pPr>
        <w:spacing w:after="240" w:line="360" w:lineRule="auto"/>
        <w:ind w:left="1440"/>
        <w:jc w:val="both"/>
        <w:rPr>
          <w:rFonts w:ascii="Garamond" w:hAnsi="Garamond" w:cs="Tahoma"/>
        </w:rPr>
      </w:pPr>
    </w:p>
    <w:p w:rsidR="00295D2D" w:rsidRPr="00ED7D61" w:rsidRDefault="00295D2D" w:rsidP="00295D2D">
      <w:pPr>
        <w:rPr>
          <w:rFonts w:ascii="Garamond" w:hAnsi="Garamond" w:cs="Tahoma"/>
        </w:rPr>
      </w:pPr>
      <w:r w:rsidRPr="00ED7D61">
        <w:rPr>
          <w:rFonts w:ascii="Garamond" w:hAnsi="Garamond" w:cs="Tahoma"/>
        </w:rPr>
        <w:t>Data______________</w:t>
      </w:r>
    </w:p>
    <w:p w:rsidR="00295D2D" w:rsidRPr="00ED7D61" w:rsidRDefault="00295D2D" w:rsidP="00295D2D">
      <w:pPr>
        <w:ind w:left="3540" w:firstLine="708"/>
        <w:rPr>
          <w:rFonts w:ascii="Garamond" w:hAnsi="Garamond" w:cs="Tahoma"/>
        </w:rPr>
      </w:pPr>
      <w:r w:rsidRPr="00ED7D61">
        <w:rPr>
          <w:rFonts w:ascii="Garamond" w:hAnsi="Garamond" w:cs="Tahoma"/>
        </w:rPr>
        <w:t>FATTO, LETTO E SOTTOSCRITTO</w:t>
      </w:r>
    </w:p>
    <w:p w:rsidR="00295D2D" w:rsidRPr="00ED7D61" w:rsidRDefault="00295D2D" w:rsidP="00295D2D">
      <w:pPr>
        <w:rPr>
          <w:rFonts w:ascii="Garamond" w:hAnsi="Garamond" w:cs="Tahoma"/>
        </w:rPr>
      </w:pPr>
    </w:p>
    <w:p w:rsidR="00295D2D" w:rsidRPr="00ED7D61" w:rsidRDefault="00295D2D" w:rsidP="00295D2D">
      <w:pPr>
        <w:ind w:left="1440"/>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t>Firma_____________________________</w:t>
      </w:r>
    </w:p>
    <w:p w:rsidR="00295D2D" w:rsidRPr="00ED7D61" w:rsidRDefault="00295D2D" w:rsidP="00295D2D">
      <w:pPr>
        <w:pStyle w:val="Corpodeltesto23"/>
        <w:pBdr>
          <w:bottom w:val="none" w:sz="0" w:space="0" w:color="auto"/>
        </w:pBdr>
        <w:ind w:left="1440"/>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t>(Titolare, rappresentante legale, procuratore, ecc.)</w:t>
      </w:r>
    </w:p>
    <w:p w:rsidR="00465F3E" w:rsidRDefault="00465F3E">
      <w:pPr>
        <w:spacing w:after="0" w:line="240" w:lineRule="auto"/>
        <w:rPr>
          <w:rFonts w:ascii="Garamond" w:eastAsia="Times New Roman" w:hAnsi="Garamond" w:cs="Tahoma"/>
          <w:sz w:val="20"/>
          <w:szCs w:val="20"/>
          <w:lang w:eastAsia="it-IT"/>
        </w:rPr>
      </w:pPr>
      <w:r>
        <w:rPr>
          <w:rFonts w:ascii="Garamond" w:hAnsi="Garamond" w:cs="Tahoma"/>
        </w:rPr>
        <w:br w:type="page"/>
      </w:r>
    </w:p>
    <w:p w:rsidR="00295D2D" w:rsidRDefault="00295D2D" w:rsidP="00295D2D">
      <w:pPr>
        <w:spacing w:after="240"/>
        <w:ind w:left="1083" w:hanging="1083"/>
        <w:jc w:val="center"/>
        <w:rPr>
          <w:rFonts w:ascii="Garamond" w:hAnsi="Garamond" w:cs="Tahoma"/>
          <w:b/>
          <w:u w:val="single"/>
        </w:rPr>
      </w:pPr>
      <w:r w:rsidRPr="00ED7D61">
        <w:rPr>
          <w:rFonts w:ascii="Garamond" w:hAnsi="Garamond" w:cs="Tahoma"/>
          <w:b/>
          <w:u w:val="single"/>
        </w:rPr>
        <w:lastRenderedPageBreak/>
        <w:t>N.B. Inoltre fornire apposita dichiarazione in calce all’autocertificazione, riportante le seguenti diciture:</w:t>
      </w:r>
    </w:p>
    <w:p w:rsidR="00465F3E" w:rsidRPr="00ED7D61" w:rsidRDefault="00465F3E" w:rsidP="00295D2D">
      <w:pPr>
        <w:spacing w:after="240"/>
        <w:ind w:left="1083" w:hanging="1083"/>
        <w:jc w:val="center"/>
        <w:rPr>
          <w:rFonts w:ascii="Garamond" w:hAnsi="Garamond" w:cs="Tahoma"/>
          <w:b/>
          <w:bCs/>
          <w:u w:val="single"/>
        </w:rPr>
      </w:pPr>
    </w:p>
    <w:tbl>
      <w:tblPr>
        <w:tblW w:w="0" w:type="auto"/>
        <w:tblInd w:w="108" w:type="dxa"/>
        <w:tblCellMar>
          <w:left w:w="0" w:type="dxa"/>
          <w:right w:w="0" w:type="dxa"/>
        </w:tblCellMar>
        <w:tblLook w:val="04A0" w:firstRow="1" w:lastRow="0" w:firstColumn="1" w:lastColumn="0" w:noHBand="0" w:noVBand="1"/>
      </w:tblPr>
      <w:tblGrid>
        <w:gridCol w:w="9746"/>
      </w:tblGrid>
      <w:tr w:rsidR="00295D2D" w:rsidRPr="00ED7D61" w:rsidTr="00DB63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95D2D" w:rsidRPr="00ED7D61" w:rsidRDefault="00295D2D" w:rsidP="00DB638F">
            <w:pPr>
              <w:jc w:val="both"/>
              <w:rPr>
                <w:rFonts w:ascii="Garamond" w:hAnsi="Garamond" w:cs="Tahoma"/>
              </w:rPr>
            </w:pPr>
          </w:p>
          <w:p w:rsidR="00295D2D" w:rsidRPr="00ED7D61" w:rsidRDefault="00295D2D" w:rsidP="00DB638F">
            <w:pPr>
              <w:pStyle w:val="Corpodeltesto23"/>
              <w:jc w:val="left"/>
              <w:rPr>
                <w:rFonts w:ascii="Garamond" w:hAnsi="Garamond" w:cs="Tahoma"/>
              </w:rPr>
            </w:pPr>
            <w:r w:rsidRPr="00ED7D61">
              <w:rPr>
                <w:rFonts w:ascii="Garamond" w:hAnsi="Garamond" w:cs="Tahoma"/>
              </w:rPr>
              <w:t xml:space="preserve">Il sottoscritto ______________________________ in qualità di __________________________________  </w:t>
            </w:r>
          </w:p>
          <w:p w:rsidR="00295D2D" w:rsidRPr="00ED7D61" w:rsidRDefault="00295D2D" w:rsidP="00DB638F">
            <w:pPr>
              <w:pStyle w:val="Corpodeltesto23"/>
              <w:jc w:val="center"/>
              <w:rPr>
                <w:rFonts w:ascii="Garamond" w:hAnsi="Garamond" w:cs="Tahoma"/>
                <w:sz w:val="16"/>
                <w:szCs w:val="16"/>
              </w:rPr>
            </w:pPr>
            <w:r w:rsidRPr="00ED7D61">
              <w:rPr>
                <w:rFonts w:ascii="Garamond" w:hAnsi="Garamond" w:cs="Tahoma"/>
                <w:sz w:val="16"/>
                <w:szCs w:val="16"/>
              </w:rPr>
              <w:t xml:space="preserve">                                                                                                           (Titolare, rappresentante legale, procuratore, ecc.)</w:t>
            </w:r>
          </w:p>
          <w:p w:rsidR="00295D2D" w:rsidRPr="00ED7D61" w:rsidRDefault="00295D2D" w:rsidP="00DB638F">
            <w:pPr>
              <w:pStyle w:val="Corpodeltesto23"/>
              <w:jc w:val="left"/>
              <w:rPr>
                <w:rFonts w:ascii="Garamond" w:hAnsi="Garamond" w:cs="Tahoma"/>
                <w:b/>
                <w:bCs/>
              </w:rPr>
            </w:pPr>
          </w:p>
          <w:p w:rsidR="00295D2D" w:rsidRPr="00ED7D61" w:rsidRDefault="00295D2D" w:rsidP="00DB638F">
            <w:pPr>
              <w:pStyle w:val="Corpodeltesto23"/>
              <w:jc w:val="left"/>
              <w:rPr>
                <w:rFonts w:ascii="Garamond" w:hAnsi="Garamond" w:cs="Tahoma"/>
                <w:b/>
                <w:bCs/>
              </w:rPr>
            </w:pPr>
            <w:r w:rsidRPr="00ED7D61">
              <w:rPr>
                <w:rFonts w:ascii="Garamond" w:hAnsi="Garamond" w:cs="Tahoma"/>
                <w:bCs/>
              </w:rPr>
              <w:t>della Ditta/Società</w:t>
            </w:r>
            <w:r w:rsidRPr="00ED7D61">
              <w:rPr>
                <w:rFonts w:ascii="Garamond" w:hAnsi="Garamond" w:cs="Tahoma"/>
                <w:b/>
                <w:bCs/>
              </w:rPr>
              <w:t xml:space="preserve"> __________________________________________</w:t>
            </w:r>
          </w:p>
          <w:p w:rsidR="00295D2D" w:rsidRPr="00ED7D61" w:rsidRDefault="00295D2D" w:rsidP="00DB638F">
            <w:pPr>
              <w:jc w:val="both"/>
              <w:rPr>
                <w:rFonts w:ascii="Garamond" w:hAnsi="Garamond" w:cs="Tahoma"/>
              </w:rPr>
            </w:pPr>
          </w:p>
          <w:p w:rsidR="00295D2D" w:rsidRPr="00ED7D61" w:rsidRDefault="00295D2D" w:rsidP="00DB638F">
            <w:pPr>
              <w:ind w:left="360"/>
              <w:jc w:val="center"/>
              <w:rPr>
                <w:rFonts w:ascii="Garamond" w:hAnsi="Garamond" w:cs="Tahoma"/>
                <w:b/>
                <w:bCs/>
              </w:rPr>
            </w:pPr>
            <w:r w:rsidRPr="00ED7D61">
              <w:rPr>
                <w:rFonts w:ascii="Garamond" w:hAnsi="Garamond" w:cs="Tahoma"/>
                <w:b/>
                <w:bCs/>
              </w:rPr>
              <w:t>D I C H I A R A  I N O L T R E</w:t>
            </w:r>
          </w:p>
          <w:p w:rsidR="00295D2D" w:rsidRPr="00ED7D61" w:rsidRDefault="00295D2D" w:rsidP="00DB638F">
            <w:pPr>
              <w:ind w:left="360"/>
              <w:jc w:val="center"/>
              <w:rPr>
                <w:rFonts w:ascii="Garamond" w:hAnsi="Garamond" w:cs="Tahoma"/>
                <w:b/>
                <w:bCs/>
              </w:rPr>
            </w:pPr>
          </w:p>
          <w:p w:rsidR="00295D2D" w:rsidRPr="00ED7D61" w:rsidRDefault="00295D2D" w:rsidP="00EC0388">
            <w:pPr>
              <w:numPr>
                <w:ilvl w:val="0"/>
                <w:numId w:val="31"/>
              </w:numPr>
              <w:spacing w:after="0" w:line="240" w:lineRule="auto"/>
              <w:jc w:val="both"/>
              <w:rPr>
                <w:rFonts w:ascii="Garamond" w:hAnsi="Garamond" w:cs="Tahoma"/>
              </w:rPr>
            </w:pPr>
            <w:r w:rsidRPr="00ED7D61">
              <w:rPr>
                <w:rFonts w:ascii="Garamond" w:hAnsi="Garamond" w:cs="Tahoma"/>
              </w:rPr>
              <w:t>di aver preso visione delle condizioni riportate nelle “Norme di partecipazione”, “Schema di Convenzione” e “Capitolato Speciale” per la fornitura in oggetto e di approvarne il loro contenuto, senza riserva alcuna;</w:t>
            </w:r>
          </w:p>
          <w:p w:rsidR="00295D2D" w:rsidRPr="00ED7D61" w:rsidRDefault="00295D2D" w:rsidP="00DB638F">
            <w:pPr>
              <w:rPr>
                <w:rFonts w:ascii="Garamond" w:hAnsi="Garamond" w:cs="Tahoma"/>
              </w:rPr>
            </w:pPr>
          </w:p>
          <w:p w:rsidR="00295D2D" w:rsidRPr="00ED7D61" w:rsidRDefault="00295D2D" w:rsidP="00EC0388">
            <w:pPr>
              <w:numPr>
                <w:ilvl w:val="0"/>
                <w:numId w:val="31"/>
              </w:numPr>
              <w:spacing w:after="0" w:line="240" w:lineRule="auto"/>
              <w:jc w:val="both"/>
              <w:rPr>
                <w:rFonts w:ascii="Garamond" w:hAnsi="Garamond" w:cs="Tahoma"/>
              </w:rPr>
            </w:pPr>
            <w:r w:rsidRPr="00ED7D61">
              <w:rPr>
                <w:rFonts w:ascii="Garamond" w:hAnsi="Garamond" w:cs="Tahoma"/>
              </w:rPr>
              <w:t>di approvare specificatamente ai sensi dell’art. 1341, secondo comma del Codice Civile, le clausole di cui ai seguenti articoli dello Schema di Convenzione disciplinante la fornitura in oggetto:</w:t>
            </w:r>
          </w:p>
          <w:p w:rsidR="00295D2D" w:rsidRPr="00ED7D61" w:rsidRDefault="00295D2D" w:rsidP="00DB638F">
            <w:pPr>
              <w:ind w:left="360"/>
              <w:rPr>
                <w:rFonts w:ascii="Garamond" w:hAnsi="Garamond" w:cs="Tahoma"/>
              </w:rPr>
            </w:pPr>
            <w:r w:rsidRPr="00ED7D61">
              <w:rPr>
                <w:rFonts w:ascii="Garamond" w:hAnsi="Garamond" w:cs="Tahoma"/>
              </w:rPr>
              <w:t xml:space="preserve">art. 3 (variazioni nell’esecuzione contrattuale), art. 5 (durata del servizio), art. </w:t>
            </w:r>
            <w:r>
              <w:rPr>
                <w:rFonts w:ascii="Garamond" w:hAnsi="Garamond" w:cs="Tahoma"/>
              </w:rPr>
              <w:t>9</w:t>
            </w:r>
            <w:r w:rsidRPr="00ED7D61">
              <w:rPr>
                <w:rFonts w:ascii="Garamond" w:hAnsi="Garamond" w:cs="Tahoma"/>
              </w:rPr>
              <w:t xml:space="preserve"> (clausola risolutiva espressa), art. 10 (clausola penale), art. 1</w:t>
            </w:r>
            <w:r>
              <w:rPr>
                <w:rFonts w:ascii="Garamond" w:hAnsi="Garamond" w:cs="Tahoma"/>
              </w:rPr>
              <w:t>4</w:t>
            </w:r>
            <w:r w:rsidRPr="00ED7D61">
              <w:rPr>
                <w:rFonts w:ascii="Garamond" w:hAnsi="Garamond" w:cs="Tahoma"/>
              </w:rPr>
              <w:t xml:space="preserve"> (fallimento, liquidazione, procedure concorsuali), art. 1</w:t>
            </w:r>
            <w:r>
              <w:rPr>
                <w:rFonts w:ascii="Garamond" w:hAnsi="Garamond" w:cs="Tahoma"/>
              </w:rPr>
              <w:t>7</w:t>
            </w:r>
            <w:r w:rsidRPr="00ED7D61">
              <w:rPr>
                <w:rFonts w:ascii="Garamond" w:hAnsi="Garamond" w:cs="Tahoma"/>
              </w:rPr>
              <w:t xml:space="preserve"> (controversie)</w:t>
            </w:r>
            <w:r>
              <w:rPr>
                <w:rFonts w:ascii="Garamond" w:hAnsi="Garamond" w:cs="Tahoma"/>
              </w:rPr>
              <w:t xml:space="preserve">; </w:t>
            </w:r>
            <w:r w:rsidRPr="00ED7D61">
              <w:rPr>
                <w:rFonts w:ascii="Garamond" w:hAnsi="Garamond" w:cs="Tahoma"/>
              </w:rPr>
              <w:t xml:space="preserve"> </w:t>
            </w:r>
          </w:p>
          <w:p w:rsidR="00295D2D" w:rsidRPr="00ED7D61" w:rsidRDefault="00295D2D" w:rsidP="00DB638F">
            <w:pPr>
              <w:ind w:left="360"/>
              <w:rPr>
                <w:rFonts w:ascii="Garamond" w:hAnsi="Garamond" w:cs="Tahoma"/>
              </w:rPr>
            </w:pPr>
          </w:p>
          <w:p w:rsidR="00295D2D" w:rsidRPr="00ED7D61" w:rsidRDefault="00295D2D" w:rsidP="00DB638F">
            <w:pPr>
              <w:ind w:left="360"/>
              <w:rPr>
                <w:rFonts w:ascii="Garamond" w:hAnsi="Garamond" w:cs="Tahoma"/>
              </w:rPr>
            </w:pPr>
            <w:r w:rsidRPr="00ED7D61">
              <w:rPr>
                <w:rFonts w:ascii="Garamond" w:hAnsi="Garamond" w:cs="Tahoma"/>
              </w:rPr>
              <w:t>Data______________</w:t>
            </w:r>
          </w:p>
          <w:p w:rsidR="00295D2D" w:rsidRPr="00ED7D61" w:rsidRDefault="00295D2D" w:rsidP="00DB638F">
            <w:pPr>
              <w:ind w:left="4608" w:firstLine="348"/>
              <w:rPr>
                <w:rFonts w:ascii="Garamond" w:hAnsi="Garamond" w:cs="Tahoma"/>
              </w:rPr>
            </w:pPr>
            <w:r w:rsidRPr="00ED7D61">
              <w:rPr>
                <w:rFonts w:ascii="Garamond" w:hAnsi="Garamond" w:cs="Tahoma"/>
              </w:rPr>
              <w:t>FATTO, LETTO E SOTTOSCRITTO</w:t>
            </w:r>
          </w:p>
          <w:p w:rsidR="00295D2D" w:rsidRPr="00ED7D61" w:rsidRDefault="00295D2D" w:rsidP="00DB638F">
            <w:pPr>
              <w:rPr>
                <w:rFonts w:ascii="Garamond" w:hAnsi="Garamond" w:cs="Tahoma"/>
              </w:rPr>
            </w:pPr>
          </w:p>
          <w:p w:rsidR="00295D2D" w:rsidRPr="00ED7D61" w:rsidRDefault="00295D2D" w:rsidP="00DB638F">
            <w:pPr>
              <w:rPr>
                <w:rFonts w:ascii="Garamond" w:hAnsi="Garamond" w:cs="Tahoma"/>
              </w:rPr>
            </w:pPr>
            <w:r w:rsidRPr="00ED7D61">
              <w:rPr>
                <w:rFonts w:ascii="Garamond" w:hAnsi="Garamond" w:cs="Tahoma"/>
              </w:rPr>
              <w:t>                                                                                  Firma_____________________________</w:t>
            </w:r>
          </w:p>
          <w:p w:rsidR="00295D2D" w:rsidRPr="00ED7D61" w:rsidRDefault="00295D2D" w:rsidP="00DB638F">
            <w:pPr>
              <w:pStyle w:val="Corpodeltesto23"/>
              <w:rPr>
                <w:rFonts w:ascii="Garamond" w:hAnsi="Garamond" w:cs="Tahoma"/>
                <w:sz w:val="14"/>
                <w:szCs w:val="14"/>
              </w:rPr>
            </w:pPr>
            <w:r w:rsidRPr="00ED7D61">
              <w:rPr>
                <w:rFonts w:ascii="Garamond" w:hAnsi="Garamond" w:cs="Tahoma"/>
              </w:rPr>
              <w:t xml:space="preserve">                                                                                         </w:t>
            </w:r>
            <w:r w:rsidRPr="00ED7D61">
              <w:rPr>
                <w:rFonts w:ascii="Garamond" w:hAnsi="Garamond" w:cs="Tahoma"/>
                <w:sz w:val="14"/>
                <w:szCs w:val="14"/>
              </w:rPr>
              <w:t>(Titolare, rappresentante legale, procuratore, ecc.)</w:t>
            </w:r>
          </w:p>
          <w:p w:rsidR="00295D2D" w:rsidRPr="00ED7D61" w:rsidRDefault="00295D2D" w:rsidP="00DB638F">
            <w:pPr>
              <w:pStyle w:val="Corpodeltesto23"/>
              <w:rPr>
                <w:rFonts w:ascii="Garamond" w:hAnsi="Garamond" w:cs="Tahoma"/>
                <w:sz w:val="16"/>
                <w:szCs w:val="16"/>
              </w:rPr>
            </w:pPr>
          </w:p>
          <w:p w:rsidR="00295D2D" w:rsidRPr="00ED7D61" w:rsidRDefault="00295D2D" w:rsidP="00DB638F">
            <w:pPr>
              <w:pStyle w:val="Corpodeltesto23"/>
              <w:rPr>
                <w:rFonts w:ascii="Garamond" w:hAnsi="Garamond" w:cs="Tahoma"/>
                <w:sz w:val="16"/>
                <w:szCs w:val="16"/>
              </w:rPr>
            </w:pPr>
          </w:p>
          <w:p w:rsidR="00295D2D" w:rsidRPr="00ED7D61" w:rsidRDefault="00295D2D" w:rsidP="00DB638F">
            <w:pPr>
              <w:pStyle w:val="Corpodeltesto23"/>
              <w:rPr>
                <w:rFonts w:ascii="Garamond" w:hAnsi="Garamond" w:cs="Tahoma"/>
                <w:sz w:val="16"/>
                <w:szCs w:val="16"/>
              </w:rPr>
            </w:pPr>
          </w:p>
          <w:p w:rsidR="00295D2D" w:rsidRPr="00ED7D61" w:rsidRDefault="00295D2D" w:rsidP="00DB638F">
            <w:pPr>
              <w:pStyle w:val="Corpodeltesto23"/>
              <w:rPr>
                <w:rFonts w:ascii="Garamond" w:hAnsi="Garamond" w:cs="Tahoma"/>
                <w:sz w:val="16"/>
                <w:szCs w:val="16"/>
              </w:rPr>
            </w:pPr>
          </w:p>
        </w:tc>
      </w:tr>
    </w:tbl>
    <w:p w:rsidR="00295D2D" w:rsidRPr="00ED7D61" w:rsidRDefault="00295D2D" w:rsidP="00295D2D">
      <w:pPr>
        <w:pStyle w:val="Corpodeltesto23"/>
        <w:pBdr>
          <w:bottom w:val="none" w:sz="0" w:space="0" w:color="auto"/>
        </w:pBdr>
        <w:ind w:left="1440"/>
        <w:rPr>
          <w:rFonts w:ascii="Garamond" w:hAnsi="Garamond" w:cs="Tahoma"/>
        </w:rPr>
      </w:pPr>
    </w:p>
    <w:p w:rsidR="00295D2D" w:rsidRPr="00ED7D61" w:rsidRDefault="00295D2D" w:rsidP="00295D2D">
      <w:pPr>
        <w:spacing w:after="240" w:line="360" w:lineRule="auto"/>
        <w:ind w:left="1440"/>
        <w:rPr>
          <w:rFonts w:ascii="Garamond" w:hAnsi="Garamond" w:cs="Tahoma"/>
        </w:rPr>
      </w:pPr>
    </w:p>
    <w:p w:rsidR="00295D2D" w:rsidRPr="00ED7D61" w:rsidRDefault="00295D2D" w:rsidP="00295D2D">
      <w:pPr>
        <w:pStyle w:val="Corpodeltesto23"/>
        <w:pBdr>
          <w:bottom w:val="none" w:sz="0" w:space="0" w:color="auto"/>
        </w:pBdr>
        <w:rPr>
          <w:rFonts w:ascii="Garamond" w:hAnsi="Garamond" w:cs="Tahoma"/>
        </w:rPr>
      </w:pPr>
      <w:r w:rsidRPr="00ED7D61">
        <w:rPr>
          <w:rFonts w:ascii="Garamond" w:hAnsi="Garamond" w:cs="Tahoma"/>
          <w:b/>
        </w:rPr>
        <w:t>INDIRIZZO E-MAIL (PEC)</w:t>
      </w:r>
      <w:r w:rsidRPr="00ED7D61">
        <w:rPr>
          <w:rFonts w:ascii="Garamond" w:hAnsi="Garamond" w:cs="Tahoma"/>
        </w:rPr>
        <w:t>______________________________</w:t>
      </w:r>
    </w:p>
    <w:p w:rsidR="00295D2D" w:rsidRPr="00ED7D61" w:rsidRDefault="00295D2D" w:rsidP="00295D2D">
      <w:pPr>
        <w:pStyle w:val="Corpodeltesto23"/>
        <w:pBdr>
          <w:bottom w:val="none" w:sz="0" w:space="0" w:color="auto"/>
        </w:pBdr>
        <w:rPr>
          <w:rFonts w:ascii="Garamond" w:hAnsi="Garamond" w:cs="Tahoma"/>
          <w:b/>
          <w:caps/>
        </w:rPr>
      </w:pPr>
    </w:p>
    <w:p w:rsidR="00295D2D" w:rsidRPr="00ED7D61" w:rsidRDefault="00295D2D" w:rsidP="00295D2D">
      <w:pPr>
        <w:pStyle w:val="Corpodeltesto23"/>
        <w:pBdr>
          <w:bottom w:val="none" w:sz="0" w:space="0" w:color="auto"/>
        </w:pBdr>
        <w:rPr>
          <w:rFonts w:ascii="Garamond" w:hAnsi="Garamond" w:cs="Tahoma"/>
          <w:b/>
          <w:caps/>
        </w:rPr>
      </w:pPr>
      <w:r w:rsidRPr="00ED7D61">
        <w:rPr>
          <w:rFonts w:ascii="Garamond" w:hAnsi="Garamond" w:cs="Tahoma"/>
          <w:b/>
          <w:caps/>
        </w:rPr>
        <w:t>Si allega copia fotostatica del documento di riconoscimento</w:t>
      </w:r>
    </w:p>
    <w:p w:rsidR="00295D2D" w:rsidRPr="00ED7D61" w:rsidRDefault="00295D2D" w:rsidP="00295D2D">
      <w:pPr>
        <w:pStyle w:val="Corpodeltesto23"/>
        <w:pBdr>
          <w:bottom w:val="none" w:sz="0" w:space="0" w:color="auto"/>
        </w:pBdr>
        <w:rPr>
          <w:rFonts w:ascii="Garamond" w:hAnsi="Garamond" w:cs="Tahoma"/>
          <w:b/>
          <w:caps/>
        </w:rPr>
      </w:pPr>
    </w:p>
    <w:p w:rsidR="00295D2D" w:rsidRPr="00ED7D61" w:rsidRDefault="00295D2D" w:rsidP="00295D2D">
      <w:pPr>
        <w:rPr>
          <w:rFonts w:ascii="Garamond" w:hAnsi="Garamond" w:cs="Tahoma"/>
        </w:rPr>
      </w:pPr>
      <w:r w:rsidRPr="00ED7D61">
        <w:rPr>
          <w:rFonts w:ascii="Garamond" w:hAnsi="Garamond"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ED7D61">
          <w:rPr>
            <w:rFonts w:ascii="Garamond" w:hAnsi="Garamond" w:cs="Tahoma"/>
          </w:rPr>
          <w:t>15.05.1997</w:t>
        </w:r>
      </w:smartTag>
      <w:r w:rsidRPr="00ED7D61">
        <w:rPr>
          <w:rFonts w:ascii="Garamond" w:hAnsi="Garamond" w:cs="Tahoma"/>
        </w:rPr>
        <w:t xml:space="preserve"> n. 127.</w:t>
      </w:r>
    </w:p>
    <w:p w:rsidR="00295D2D" w:rsidRPr="00ED7D61" w:rsidRDefault="00295D2D" w:rsidP="00295D2D">
      <w:pPr>
        <w:rPr>
          <w:rFonts w:ascii="Garamond" w:hAnsi="Garamond" w:cs="Tahoma"/>
        </w:rPr>
      </w:pPr>
      <w:r w:rsidRPr="00ED7D61">
        <w:rPr>
          <w:rFonts w:ascii="Garamond" w:hAnsi="Garamond" w:cs="Tahoma"/>
        </w:rPr>
        <w:t xml:space="preserve">Esente da imposta di bollo ai sensi dell’art. 14 </w:t>
      </w:r>
      <w:proofErr w:type="spellStart"/>
      <w:r w:rsidRPr="00ED7D61">
        <w:rPr>
          <w:rFonts w:ascii="Garamond" w:hAnsi="Garamond" w:cs="Tahoma"/>
        </w:rPr>
        <w:t>tab.B</w:t>
      </w:r>
      <w:proofErr w:type="spellEnd"/>
      <w:r w:rsidRPr="00ED7D61">
        <w:rPr>
          <w:rFonts w:ascii="Garamond" w:hAnsi="Garamond" w:cs="Tahoma"/>
        </w:rPr>
        <w:t>)  D.P.R. 642/197.</w:t>
      </w:r>
    </w:p>
    <w:p w:rsidR="00295D2D" w:rsidRPr="00ED7D61" w:rsidRDefault="00295D2D" w:rsidP="00295D2D">
      <w:pPr>
        <w:rPr>
          <w:rFonts w:ascii="Garamond" w:hAnsi="Garamond" w:cs="Tahoma"/>
        </w:rPr>
      </w:pPr>
    </w:p>
    <w:p w:rsidR="00295D2D" w:rsidRPr="00ED7D61" w:rsidRDefault="00295D2D" w:rsidP="00295D2D">
      <w:pPr>
        <w:jc w:val="center"/>
        <w:rPr>
          <w:rFonts w:ascii="Garamond" w:hAnsi="Garamond" w:cs="Tahoma"/>
          <w:b/>
          <w:u w:val="single"/>
        </w:rPr>
      </w:pPr>
      <w:r w:rsidRPr="00ED7D61">
        <w:rPr>
          <w:rFonts w:ascii="Garamond" w:hAnsi="Garamond" w:cs="Tahoma"/>
        </w:rPr>
        <w:br w:type="page"/>
      </w:r>
      <w:r w:rsidRPr="00ED7D61">
        <w:rPr>
          <w:rFonts w:ascii="Garamond" w:hAnsi="Garamond" w:cs="Tahoma"/>
          <w:b/>
          <w:u w:val="single"/>
        </w:rPr>
        <w:lastRenderedPageBreak/>
        <w:t xml:space="preserve">PROCEDURA APERTA PER L’AFFIDAMENTO DEL SERVIZIO DI </w:t>
      </w:r>
      <w:r w:rsidR="00197213" w:rsidRPr="00197213">
        <w:rPr>
          <w:rFonts w:ascii="Garamond" w:hAnsi="Garamond" w:cs="Tahoma"/>
          <w:b/>
          <w:u w:val="single"/>
        </w:rPr>
        <w:t>CATTURA DI ANIMALI VAGANTI E SERVIZI COLLEGATI</w:t>
      </w:r>
    </w:p>
    <w:p w:rsidR="00295D2D" w:rsidRPr="00ED7D61" w:rsidRDefault="00295D2D" w:rsidP="00295D2D">
      <w:pPr>
        <w:jc w:val="center"/>
        <w:rPr>
          <w:rFonts w:ascii="Garamond" w:hAnsi="Garamond" w:cs="Tahoma"/>
          <w:b/>
        </w:rPr>
      </w:pPr>
    </w:p>
    <w:p w:rsidR="00295D2D" w:rsidRPr="00ED7D61" w:rsidRDefault="00295D2D" w:rsidP="00295D2D">
      <w:pPr>
        <w:jc w:val="center"/>
        <w:rPr>
          <w:rFonts w:ascii="Garamond" w:hAnsi="Garamond" w:cs="Tahoma"/>
          <w:b/>
        </w:rPr>
      </w:pPr>
      <w:r w:rsidRPr="00ED7D61">
        <w:rPr>
          <w:rFonts w:ascii="Garamond" w:hAnsi="Garamond" w:cs="Tahoma"/>
          <w:b/>
        </w:rPr>
        <w:t>FAC-SIMILE DICHIARAZIONE SOSTITUTIVA DI CERTIFICAZIONE E DI ATTO DI NOTORIETA’ EX D.P.R. 445/2000</w:t>
      </w:r>
    </w:p>
    <w:p w:rsidR="00295D2D" w:rsidRPr="00ED7D61" w:rsidRDefault="00295D2D" w:rsidP="00295D2D">
      <w:pPr>
        <w:jc w:val="center"/>
        <w:rPr>
          <w:rFonts w:ascii="Garamond" w:hAnsi="Garamond" w:cs="Tahoma"/>
        </w:rPr>
      </w:pPr>
      <w:r w:rsidRPr="00ED7D61">
        <w:rPr>
          <w:rFonts w:ascii="Garamond" w:hAnsi="Garamond" w:cs="Tahoma"/>
        </w:rPr>
        <w:t>(per la dichiarazione condanne)</w:t>
      </w:r>
    </w:p>
    <w:p w:rsidR="00295D2D" w:rsidRPr="00ED7D61" w:rsidRDefault="00295D2D" w:rsidP="00295D2D">
      <w:pPr>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Il sottoscritto _____________________________________________________________________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nato a ____________________________________________ il 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e residente a_____________________________________________________________________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 xml:space="preserve">in via ____________________________n.___ in qualità di ________________________________  </w:t>
      </w:r>
    </w:p>
    <w:p w:rsidR="00295D2D" w:rsidRPr="00ED7D61" w:rsidRDefault="00295D2D" w:rsidP="00295D2D">
      <w:pPr>
        <w:pStyle w:val="Corpodeltesto23"/>
        <w:pBdr>
          <w:bottom w:val="none" w:sz="0" w:space="0" w:color="auto"/>
        </w:pBdr>
        <w:jc w:val="right"/>
        <w:rPr>
          <w:rFonts w:ascii="Garamond" w:hAnsi="Garamond" w:cs="Tahoma"/>
        </w:rPr>
      </w:pPr>
      <w:r w:rsidRPr="00ED7D61">
        <w:rPr>
          <w:rFonts w:ascii="Garamond" w:hAnsi="Garamond" w:cs="Tahoma"/>
        </w:rPr>
        <w:t>(Titolare, rappresentante legale, procuratore, ecc.)</w:t>
      </w:r>
    </w:p>
    <w:p w:rsidR="00295D2D" w:rsidRPr="00ED7D61" w:rsidRDefault="00295D2D" w:rsidP="00295D2D">
      <w:pPr>
        <w:pStyle w:val="Corpodeltesto23"/>
        <w:pBdr>
          <w:bottom w:val="none" w:sz="0" w:space="0" w:color="auto"/>
        </w:pBdr>
        <w:jc w:val="right"/>
        <w:rPr>
          <w:rFonts w:ascii="Garamond" w:hAnsi="Garamond" w:cs="Tahoma"/>
        </w:rPr>
      </w:pPr>
    </w:p>
    <w:p w:rsidR="00295D2D" w:rsidRPr="00ED7D61" w:rsidRDefault="00295D2D" w:rsidP="00295D2D">
      <w:pPr>
        <w:pStyle w:val="Corpodeltesto23"/>
        <w:pBdr>
          <w:bottom w:val="none" w:sz="0" w:space="0" w:color="auto"/>
        </w:pBdr>
        <w:jc w:val="left"/>
        <w:rPr>
          <w:rFonts w:ascii="Garamond" w:hAnsi="Garamond" w:cs="Tahoma"/>
        </w:rPr>
      </w:pPr>
      <w:r w:rsidRPr="00ED7D61">
        <w:rPr>
          <w:rFonts w:ascii="Garamond" w:hAnsi="Garamond" w:cs="Tahoma"/>
        </w:rPr>
        <w:t>della Ditta/Società __________________________________________</w:t>
      </w:r>
    </w:p>
    <w:p w:rsidR="00295D2D" w:rsidRPr="00ED7D61" w:rsidRDefault="00295D2D" w:rsidP="00295D2D">
      <w:pPr>
        <w:pStyle w:val="Corpodeltesto23"/>
        <w:pBdr>
          <w:bottom w:val="none" w:sz="0" w:space="0" w:color="auto"/>
        </w:pBdr>
        <w:jc w:val="left"/>
        <w:rPr>
          <w:rFonts w:ascii="Garamond" w:hAnsi="Garamond" w:cs="Tahoma"/>
        </w:rPr>
      </w:pPr>
    </w:p>
    <w:p w:rsidR="00295D2D" w:rsidRPr="00ED7D61" w:rsidRDefault="00295D2D" w:rsidP="00295D2D">
      <w:pPr>
        <w:rPr>
          <w:rFonts w:ascii="Garamond" w:hAnsi="Garamond" w:cs="Tahoma"/>
        </w:rPr>
      </w:pPr>
      <w:r w:rsidRPr="00ED7D61">
        <w:rPr>
          <w:rFonts w:ascii="Garamond" w:hAnsi="Garamond" w:cs="Tahoma"/>
        </w:rPr>
        <w:t>sotto la sua personale responsabilità ed a piena conoscenza della responsabilità penale prevista per le dichiarazioni false dall’art. 76 del D.P.R. 445/2000 e  dall’art. n. 496 c.p.</w:t>
      </w:r>
    </w:p>
    <w:p w:rsidR="00295D2D" w:rsidRPr="00ED7D61" w:rsidRDefault="00295D2D" w:rsidP="00295D2D">
      <w:pPr>
        <w:pStyle w:val="Corpodeltesto23"/>
        <w:pBdr>
          <w:bottom w:val="none" w:sz="0" w:space="0" w:color="auto"/>
        </w:pBdr>
        <w:jc w:val="center"/>
        <w:rPr>
          <w:rFonts w:ascii="Garamond" w:hAnsi="Garamond" w:cs="Tahoma"/>
          <w:b/>
        </w:rPr>
      </w:pPr>
      <w:r w:rsidRPr="00ED7D61">
        <w:rPr>
          <w:rFonts w:ascii="Garamond" w:hAnsi="Garamond" w:cs="Tahoma"/>
          <w:b/>
        </w:rPr>
        <w:t>DICHIARA</w:t>
      </w:r>
    </w:p>
    <w:p w:rsidR="00295D2D" w:rsidRPr="00ED7D61" w:rsidRDefault="00295D2D" w:rsidP="00295D2D">
      <w:pPr>
        <w:rPr>
          <w:rFonts w:ascii="Garamond" w:hAnsi="Garamond" w:cs="Tahoma"/>
        </w:rPr>
      </w:pPr>
    </w:p>
    <w:p w:rsidR="00295D2D" w:rsidRPr="00ED7D61" w:rsidRDefault="00295D2D" w:rsidP="00295D2D">
      <w:pPr>
        <w:rPr>
          <w:rFonts w:ascii="Garamond" w:hAnsi="Garamond" w:cs="Tahoma"/>
        </w:rPr>
      </w:pPr>
      <w:r w:rsidRPr="00ED7D61">
        <w:rPr>
          <w:rFonts w:ascii="Garamond" w:hAnsi="Garamond" w:cs="Tahoma"/>
        </w:rPr>
        <w:t>che nei confronti delle persone fisiche indicate al punto j è stata emessa sentenza passata in giudicato o emesso decreto penale di condanna divenuto irrevocabile oppure sentenza di applicazione della pena su richiesta ai sensi dell’art. 444 del codice di procedura penale per i seguenti reati:</w:t>
      </w:r>
    </w:p>
    <w:p w:rsidR="00295D2D" w:rsidRPr="00ED7D61" w:rsidRDefault="00295D2D" w:rsidP="00295D2D">
      <w:pPr>
        <w:rPr>
          <w:rFonts w:ascii="Garamond" w:hAnsi="Garamond" w:cs="Tahoma"/>
        </w:rPr>
      </w:pPr>
    </w:p>
    <w:p w:rsidR="00295D2D" w:rsidRPr="00ED7D61" w:rsidRDefault="00295D2D" w:rsidP="00295D2D">
      <w:pPr>
        <w:rPr>
          <w:rFonts w:ascii="Garamond" w:hAnsi="Garamond" w:cs="Tahoma"/>
          <w:i/>
        </w:rPr>
      </w:pPr>
      <w:r w:rsidRPr="00ED7D61">
        <w:rPr>
          <w:rFonts w:ascii="Garamond" w:hAnsi="Garamond" w:cs="Tahoma"/>
          <w:i/>
        </w:rPr>
        <w:t xml:space="preserve">(indicazione dei soggetti condannati, delle sentenze o dei decreti di condanna, dei reati, delle pene applicate; indicare tutte le condanne penali riportate, ivi comprese quelle per le quali abbia beneficiato della </w:t>
      </w:r>
      <w:r w:rsidRPr="00ED7D61">
        <w:rPr>
          <w:rFonts w:ascii="Garamond" w:hAnsi="Garamond" w:cs="Tahoma"/>
          <w:i/>
          <w:u w:val="single"/>
        </w:rPr>
        <w:t>non menzione</w:t>
      </w:r>
      <w:r w:rsidRPr="00ED7D61">
        <w:rPr>
          <w:rFonts w:ascii="Garamond" w:hAnsi="Garamond" w:cs="Tahoma"/>
          <w:i/>
        </w:rPr>
        <w:t>. Ai fini del</w:t>
      </w:r>
      <w:r>
        <w:rPr>
          <w:rFonts w:ascii="Garamond" w:hAnsi="Garamond" w:cs="Tahoma"/>
          <w:i/>
        </w:rPr>
        <w:t>l’art. 38</w:t>
      </w:r>
      <w:r w:rsidRPr="00ED7D61">
        <w:rPr>
          <w:rFonts w:ascii="Garamond" w:hAnsi="Garamond" w:cs="Tahoma"/>
          <w:i/>
        </w:rPr>
        <w:t xml:space="preserve"> comma 1, lettera c) </w:t>
      </w:r>
      <w:r>
        <w:rPr>
          <w:rFonts w:ascii="Garamond" w:hAnsi="Garamond" w:cs="Tahoma"/>
          <w:i/>
        </w:rPr>
        <w:t xml:space="preserve"> art. 38 D </w:t>
      </w:r>
      <w:proofErr w:type="spellStart"/>
      <w:r>
        <w:rPr>
          <w:rFonts w:ascii="Garamond" w:hAnsi="Garamond" w:cs="Tahoma"/>
          <w:i/>
        </w:rPr>
        <w:t>L</w:t>
      </w:r>
      <w:r w:rsidRPr="00ED7D61">
        <w:rPr>
          <w:rFonts w:ascii="Garamond" w:hAnsi="Garamond" w:cs="Tahoma"/>
          <w:i/>
        </w:rPr>
        <w:t>gs</w:t>
      </w:r>
      <w:proofErr w:type="spellEnd"/>
      <w:r w:rsidRPr="00ED7D61">
        <w:rPr>
          <w:rFonts w:ascii="Garamond" w:hAnsi="Garamond" w:cs="Tahoma"/>
          <w:i/>
        </w:rPr>
        <w:t xml:space="preserve"> 163/2006, il concorrente non è tenuto ad indicare nella dichiarazione le condanne per reati depenalizzati ovvero dichiarati estinti dopo la condanna stessa, né le condanne revocate, né quelle per le quali è intervenuta la riabilitazione)</w:t>
      </w:r>
    </w:p>
    <w:p w:rsidR="00295D2D" w:rsidRPr="00ED7D61" w:rsidRDefault="00295D2D" w:rsidP="00295D2D">
      <w:pPr>
        <w:rPr>
          <w:rFonts w:ascii="Garamond" w:hAnsi="Garamond" w:cs="Tahoma"/>
        </w:rPr>
      </w:pPr>
    </w:p>
    <w:p w:rsidR="00295D2D" w:rsidRPr="00ED7D61" w:rsidRDefault="00295D2D" w:rsidP="00295D2D">
      <w:pPr>
        <w:ind w:left="360"/>
        <w:rPr>
          <w:rFonts w:ascii="Garamond" w:hAnsi="Garamond" w:cs="Tahoma"/>
        </w:rPr>
      </w:pPr>
      <w:r w:rsidRPr="00ED7D61">
        <w:rPr>
          <w:rFonts w:ascii="Garamond" w:hAnsi="Garamond" w:cs="Tahoma"/>
        </w:rPr>
        <w:t>Data______________</w:t>
      </w:r>
    </w:p>
    <w:p w:rsidR="00295D2D" w:rsidRPr="00ED7D61" w:rsidRDefault="00295D2D" w:rsidP="00295D2D">
      <w:pPr>
        <w:ind w:left="4608" w:firstLine="348"/>
        <w:rPr>
          <w:rFonts w:ascii="Garamond" w:hAnsi="Garamond" w:cs="Tahoma"/>
        </w:rPr>
      </w:pPr>
      <w:r w:rsidRPr="00ED7D61">
        <w:rPr>
          <w:rFonts w:ascii="Garamond" w:hAnsi="Garamond" w:cs="Tahoma"/>
        </w:rPr>
        <w:t>FATTO, LETTO E SOTTOSCRITTO</w:t>
      </w:r>
    </w:p>
    <w:p w:rsidR="00295D2D" w:rsidRPr="00ED7D61" w:rsidRDefault="00295D2D" w:rsidP="00295D2D">
      <w:pPr>
        <w:rPr>
          <w:rFonts w:ascii="Garamond" w:hAnsi="Garamond" w:cs="Tahoma"/>
        </w:rPr>
      </w:pPr>
    </w:p>
    <w:p w:rsidR="00295D2D" w:rsidRPr="00ED7D61" w:rsidRDefault="00295D2D" w:rsidP="00295D2D">
      <w:pPr>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t>Firma_____________________________</w:t>
      </w:r>
    </w:p>
    <w:p w:rsidR="00295D2D" w:rsidRPr="00ED7D61" w:rsidRDefault="00295D2D" w:rsidP="00295D2D">
      <w:pPr>
        <w:pStyle w:val="Corpodeltesto23"/>
        <w:pBdr>
          <w:bottom w:val="none" w:sz="0" w:space="0" w:color="auto"/>
        </w:pBdr>
        <w:rPr>
          <w:rFonts w:ascii="Garamond" w:hAnsi="Garamond" w:cs="Tahoma"/>
        </w:rPr>
      </w:pPr>
      <w:r w:rsidRPr="00ED7D61">
        <w:rPr>
          <w:rFonts w:ascii="Garamond" w:hAnsi="Garamond" w:cs="Tahoma"/>
        </w:rPr>
        <w:t xml:space="preserve">                               </w:t>
      </w:r>
      <w:r w:rsidRPr="00ED7D61">
        <w:rPr>
          <w:rFonts w:ascii="Garamond" w:hAnsi="Garamond" w:cs="Tahoma"/>
        </w:rPr>
        <w:tab/>
      </w:r>
      <w:r w:rsidRPr="00ED7D61">
        <w:rPr>
          <w:rFonts w:ascii="Garamond" w:hAnsi="Garamond" w:cs="Tahoma"/>
        </w:rPr>
        <w:tab/>
      </w:r>
      <w:r w:rsidRPr="00ED7D61">
        <w:rPr>
          <w:rFonts w:ascii="Garamond" w:hAnsi="Garamond" w:cs="Tahoma"/>
        </w:rPr>
        <w:tab/>
      </w:r>
    </w:p>
    <w:p w:rsidR="00295D2D" w:rsidRPr="00ED7D61" w:rsidRDefault="00295D2D" w:rsidP="00295D2D">
      <w:pPr>
        <w:pStyle w:val="Corpodeltesto23"/>
        <w:pBdr>
          <w:bottom w:val="none" w:sz="0" w:space="0" w:color="auto"/>
        </w:pBdr>
        <w:rPr>
          <w:rFonts w:ascii="Garamond" w:hAnsi="Garamond" w:cs="Tahoma"/>
        </w:rPr>
      </w:pPr>
    </w:p>
    <w:p w:rsidR="00295D2D" w:rsidRPr="00ED7D61" w:rsidRDefault="00295D2D" w:rsidP="00295D2D">
      <w:pPr>
        <w:pStyle w:val="Corpodeltesto23"/>
        <w:pBdr>
          <w:bottom w:val="none" w:sz="0" w:space="0" w:color="auto"/>
        </w:pBdr>
        <w:rPr>
          <w:rFonts w:ascii="Garamond" w:hAnsi="Garamond" w:cs="Tahoma"/>
          <w:b/>
          <w:caps/>
        </w:rPr>
      </w:pPr>
      <w:r w:rsidRPr="00ED7D61">
        <w:rPr>
          <w:rFonts w:ascii="Garamond" w:hAnsi="Garamond" w:cs="Tahoma"/>
          <w:b/>
          <w:caps/>
        </w:rPr>
        <w:t>Si allega copia fotostatica del documento di riconoscimento</w:t>
      </w:r>
    </w:p>
    <w:p w:rsidR="00295D2D" w:rsidRPr="00ED7D61" w:rsidRDefault="00295D2D" w:rsidP="00295D2D">
      <w:pPr>
        <w:pStyle w:val="Corpodeltesto23"/>
        <w:pBdr>
          <w:bottom w:val="none" w:sz="0" w:space="0" w:color="auto"/>
        </w:pBdr>
        <w:rPr>
          <w:rFonts w:ascii="Garamond" w:hAnsi="Garamond" w:cs="Tahoma"/>
          <w:b/>
          <w:caps/>
        </w:rPr>
      </w:pPr>
    </w:p>
    <w:p w:rsidR="00295D2D" w:rsidRPr="00ED7D61" w:rsidRDefault="00295D2D" w:rsidP="00295D2D">
      <w:pPr>
        <w:rPr>
          <w:rFonts w:ascii="Garamond" w:hAnsi="Garamond" w:cs="Tahoma"/>
        </w:rPr>
      </w:pPr>
      <w:r w:rsidRPr="00ED7D61">
        <w:rPr>
          <w:rFonts w:ascii="Garamond" w:hAnsi="Garamond"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ED7D61">
          <w:rPr>
            <w:rFonts w:ascii="Garamond" w:hAnsi="Garamond" w:cs="Tahoma"/>
          </w:rPr>
          <w:t>15.05.1997</w:t>
        </w:r>
      </w:smartTag>
      <w:r w:rsidRPr="00ED7D61">
        <w:rPr>
          <w:rFonts w:ascii="Garamond" w:hAnsi="Garamond" w:cs="Tahoma"/>
        </w:rPr>
        <w:t xml:space="preserve"> n. 127.</w:t>
      </w:r>
    </w:p>
    <w:p w:rsidR="00295D2D" w:rsidRPr="00ED7D61" w:rsidRDefault="00295D2D" w:rsidP="00295D2D">
      <w:pPr>
        <w:rPr>
          <w:rFonts w:ascii="Garamond" w:hAnsi="Garamond" w:cs="Tahoma"/>
        </w:rPr>
      </w:pPr>
      <w:r w:rsidRPr="00ED7D61">
        <w:rPr>
          <w:rFonts w:ascii="Garamond" w:hAnsi="Garamond" w:cs="Tahoma"/>
        </w:rPr>
        <w:t xml:space="preserve">Esente da imposta di bollo ai sensi dell’art. 14 </w:t>
      </w:r>
      <w:proofErr w:type="spellStart"/>
      <w:r w:rsidRPr="00ED7D61">
        <w:rPr>
          <w:rFonts w:ascii="Garamond" w:hAnsi="Garamond" w:cs="Tahoma"/>
        </w:rPr>
        <w:t>tab.B</w:t>
      </w:r>
      <w:proofErr w:type="spellEnd"/>
      <w:r w:rsidRPr="00ED7D61">
        <w:rPr>
          <w:rFonts w:ascii="Garamond" w:hAnsi="Garamond" w:cs="Tahoma"/>
        </w:rPr>
        <w:t>)  D.P.R. 642/197.</w:t>
      </w:r>
    </w:p>
    <w:p w:rsidR="00295D2D" w:rsidRPr="00ED7D61" w:rsidRDefault="00295D2D" w:rsidP="00295D2D">
      <w:pPr>
        <w:pStyle w:val="Corpodeltesto2"/>
        <w:spacing w:after="0" w:line="240" w:lineRule="auto"/>
        <w:rPr>
          <w:rFonts w:ascii="Garamond" w:hAnsi="Garamond" w:cs="Tahoma"/>
          <w:b/>
          <w:u w:val="single"/>
        </w:rPr>
      </w:pPr>
      <w:r w:rsidRPr="00ED7D61">
        <w:rPr>
          <w:rFonts w:ascii="Garamond" w:hAnsi="Garamond" w:cs="Tahoma"/>
          <w:b/>
          <w:u w:val="single"/>
        </w:rPr>
        <w:lastRenderedPageBreak/>
        <w:t>Fac-simile “Allegato B”</w:t>
      </w:r>
    </w:p>
    <w:p w:rsidR="00295D2D" w:rsidRPr="00ED7D61" w:rsidRDefault="00295D2D" w:rsidP="00295D2D">
      <w:pPr>
        <w:pStyle w:val="NormaleWeb"/>
        <w:shd w:val="clear" w:color="auto" w:fill="F9F9F9"/>
        <w:rPr>
          <w:rFonts w:ascii="Garamond" w:hAnsi="Garamond" w:cs="Tahoma"/>
          <w:sz w:val="20"/>
          <w:szCs w:val="20"/>
        </w:rPr>
      </w:pPr>
      <w:r w:rsidRPr="00ED7D61">
        <w:rPr>
          <w:rStyle w:val="Enfasigrassetto"/>
          <w:rFonts w:ascii="Garamond" w:hAnsi="Garamond" w:cs="Tahoma"/>
          <w:sz w:val="20"/>
          <w:szCs w:val="20"/>
        </w:rPr>
        <w:t>2. Modalità e termini di versamento della contribuzione</w:t>
      </w:r>
    </w:p>
    <w:p w:rsidR="00295D2D" w:rsidRPr="00ED7D61" w:rsidRDefault="00295D2D" w:rsidP="00295D2D">
      <w:pPr>
        <w:pStyle w:val="NormaleWeb"/>
        <w:shd w:val="clear" w:color="auto" w:fill="F9F9F9"/>
        <w:jc w:val="both"/>
        <w:rPr>
          <w:rStyle w:val="Enfasigrassetto"/>
          <w:rFonts w:ascii="Garamond" w:hAnsi="Garamond" w:cs="Tahoma"/>
          <w:sz w:val="20"/>
          <w:szCs w:val="20"/>
        </w:rPr>
      </w:pPr>
      <w:r w:rsidRPr="00ED7D61">
        <w:rPr>
          <w:rStyle w:val="Enfasigrassetto"/>
          <w:rFonts w:ascii="Garamond" w:hAnsi="Garamond" w:cs="Tahoma"/>
          <w:sz w:val="20"/>
          <w:szCs w:val="20"/>
        </w:rPr>
        <w:t>2.2 Operatori economici</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 xml:space="preserve">Gli operatori economici che intendono partecipare a procedure attivate dai soggetti di cui al precedente punto 2.1 devono versare il contributo, nella misura prevista dall’art. 2 della deliberazione 15 febbraio 2010, per ogni singolo lotto a cui intendono partecipare, entro la data di  scadenza per la presentazione delle offerte prevista dall’avviso pubblico, dalla lettera di invito ovvero dalla richiesta di offerta comunque denominata. </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Non è dovuta contribuzione qualora il valore del lotto a cui si intende partecipare sia inferiore a € 150.000.</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b/>
          <w:bCs/>
          <w:sz w:val="20"/>
          <w:szCs w:val="20"/>
        </w:rPr>
        <w:t>Per eseguire il pagamento, indipendentemente dalla modalità di versamento utilizzata, sarà comunque necessario iscriversi on line, anche per i soggetti già iscritti al vecchio servizio, al nuovo “servizio di Riscossione” raggiungibile  dalla homepage sul sito web dell’Autorità (</w:t>
      </w:r>
      <w:hyperlink r:id="rId9" w:history="1">
        <w:r w:rsidRPr="00ED7D61">
          <w:rPr>
            <w:rFonts w:ascii="Garamond" w:hAnsi="Garamond" w:cs="Tahoma"/>
            <w:sz w:val="20"/>
            <w:szCs w:val="20"/>
          </w:rPr>
          <w:t>www.avcp.it</w:t>
        </w:r>
      </w:hyperlink>
      <w:r w:rsidRPr="00ED7D61">
        <w:rPr>
          <w:rFonts w:ascii="Garamond" w:hAnsi="Garamond" w:cs="Tahoma"/>
          <w:b/>
          <w:bCs/>
          <w:sz w:val="20"/>
          <w:szCs w:val="20"/>
        </w:rPr>
        <w:t>), sezione “Contributi in sede di gara” oppure sezione “Servizi”, a partire dal 1 maggio 2010.</w:t>
      </w:r>
      <w:r w:rsidRPr="00ED7D61">
        <w:rPr>
          <w:rFonts w:ascii="Garamond" w:hAnsi="Garamond" w:cs="Tahoma"/>
          <w:sz w:val="20"/>
          <w:szCs w:val="20"/>
        </w:rPr>
        <w:t xml:space="preserve"> </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L’utente iscritto per conto dell’operatore economico dovrà collegarsi al servizio con le credenziali da questo rilasciate e inserire il codice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 Pertanto sono consentite le seguenti modalità di pagamento della contribuzione</w:t>
      </w:r>
      <w:r w:rsidRPr="00ED7D61">
        <w:rPr>
          <w:rFonts w:ascii="Garamond" w:hAnsi="Garamond" w:cs="Tahoma"/>
          <w:b/>
          <w:bCs/>
          <w:sz w:val="20"/>
          <w:szCs w:val="20"/>
        </w:rPr>
        <w:t>:</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i/>
          <w:iCs/>
          <w:sz w:val="20"/>
          <w:szCs w:val="20"/>
        </w:rPr>
        <w:t xml:space="preserve">online </w:t>
      </w:r>
      <w:r w:rsidRPr="00ED7D61">
        <w:rPr>
          <w:rFonts w:ascii="Garamond" w:hAnsi="Garamond" w:cs="Tahoma"/>
          <w:sz w:val="20"/>
          <w:szCs w:val="20"/>
        </w:rPr>
        <w:t xml:space="preserve">mediante carta di credito dei circuiti Visa, MasterCard, </w:t>
      </w:r>
      <w:proofErr w:type="spellStart"/>
      <w:r w:rsidRPr="00ED7D61">
        <w:rPr>
          <w:rFonts w:ascii="Garamond" w:hAnsi="Garamond" w:cs="Tahoma"/>
          <w:sz w:val="20"/>
          <w:szCs w:val="20"/>
        </w:rPr>
        <w:t>Diners</w:t>
      </w:r>
      <w:proofErr w:type="spellEnd"/>
      <w:r w:rsidRPr="00ED7D61">
        <w:rPr>
          <w:rFonts w:ascii="Garamond" w:hAnsi="Garamond" w:cs="Tahoma"/>
          <w:sz w:val="20"/>
          <w:szCs w:val="20"/>
        </w:rPr>
        <w:t xml:space="preserve">, American Express. Per eseguire il pagamento sarà necessario collegarsi al “Servizio riscossione” e seguire le istruzioni a video oppure l’emanando manuale del servizio. </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A riprova dell'avvenuto pagamento, l’utente otterrà la ricevuta di pagamento, da stampare e allegare all’offerta, all’indirizzo di posta elettronica indicato in sede di iscrizione. La ricevuta potrà inoltre essere stampata in qualunque momento accedendo alla lista dei “pagamenti effettuati” disponibile on line sul “Servizio di Riscossione”;</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 xml:space="preserve">in contanti, muniti del modello di pagamento rilasciato dal Servizio di riscossione, presso tutti i punti vendita della rete dei tabaccai lottisti abilitati al pagamento di bollette e bollettini. All’indirizzo </w:t>
      </w:r>
      <w:hyperlink r:id="rId10" w:history="1">
        <w:r w:rsidRPr="00ED7D61">
          <w:rPr>
            <w:rFonts w:ascii="Garamond" w:hAnsi="Garamond" w:cs="Tahoma"/>
            <w:sz w:val="20"/>
            <w:szCs w:val="20"/>
          </w:rPr>
          <w:t>http://www.lottomaticaservizi.it</w:t>
        </w:r>
      </w:hyperlink>
      <w:r w:rsidRPr="00ED7D61">
        <w:rPr>
          <w:rFonts w:ascii="Garamond" w:hAnsi="Garamond" w:cs="Tahoma"/>
          <w:sz w:val="20"/>
          <w:szCs w:val="20"/>
        </w:rPr>
        <w:t xml:space="preserve"> è disponibile la funzione “Cerca il punto vendita più vicino a te”; a partire dal 1° maggio 2010 sarà attivata la voce “contributo AVCP” tra le categorie di servizio previste dalla ricerca. Lo scontrino rilasciato dal punto vendita dovrà essere allegato in originale all’offerta. </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In questo caso non saranno necessari ulteriori adempimenti.</w:t>
      </w:r>
    </w:p>
    <w:p w:rsidR="00295D2D" w:rsidRPr="00ED7D61" w:rsidRDefault="00295D2D" w:rsidP="00295D2D">
      <w:pPr>
        <w:pStyle w:val="NormaleWeb"/>
        <w:shd w:val="clear" w:color="auto" w:fill="F9F9F9"/>
        <w:jc w:val="both"/>
        <w:rPr>
          <w:rFonts w:ascii="Garamond" w:hAnsi="Garamond" w:cs="Tahoma"/>
          <w:b/>
          <w:bCs/>
          <w:sz w:val="20"/>
          <w:szCs w:val="20"/>
        </w:rPr>
      </w:pPr>
      <w:r w:rsidRPr="00ED7D61">
        <w:rPr>
          <w:rFonts w:ascii="Garamond" w:hAnsi="Garamond" w:cs="Tahoma"/>
          <w:b/>
          <w:bCs/>
          <w:sz w:val="20"/>
          <w:szCs w:val="20"/>
        </w:rPr>
        <w:t>2.3 Operatori economici esteri</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sz w:val="20"/>
          <w:szCs w:val="20"/>
        </w:rPr>
        <w:t xml:space="preserve">Per i soli </w:t>
      </w:r>
      <w:r w:rsidRPr="00ED7D61">
        <w:rPr>
          <w:rFonts w:ascii="Garamond" w:hAnsi="Garamond" w:cs="Tahoma"/>
          <w:b/>
          <w:bCs/>
          <w:sz w:val="20"/>
          <w:szCs w:val="20"/>
        </w:rPr>
        <w:t>operatori economici esteri</w:t>
      </w:r>
      <w:r w:rsidRPr="00ED7D61">
        <w:rPr>
          <w:rFonts w:ascii="Garamond" w:hAnsi="Garamond" w:cs="Tahoma"/>
          <w:sz w:val="20"/>
          <w:szCs w:val="20"/>
        </w:rPr>
        <w:t xml:space="preserve">, sarà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w:t>
      </w:r>
      <w:r w:rsidRPr="00ED7D61">
        <w:rPr>
          <w:rFonts w:ascii="Garamond" w:hAnsi="Garamond" w:cs="Tahoma"/>
          <w:b/>
          <w:bCs/>
          <w:sz w:val="20"/>
          <w:szCs w:val="20"/>
        </w:rPr>
        <w:t>causale del versamento</w:t>
      </w:r>
      <w:r w:rsidRPr="00ED7D61">
        <w:rPr>
          <w:rFonts w:ascii="Garamond" w:hAnsi="Garamond" w:cs="Tahoma"/>
          <w:sz w:val="20"/>
          <w:szCs w:val="20"/>
        </w:rPr>
        <w:t xml:space="preserve"> deve riportare esclusivamente il codice identificativo ai fini fiscali utilizzato nel Paese di residenza o di sede del partecipante e il codice CIG che identifica la procedura alla quale si intende partecipare</w:t>
      </w:r>
    </w:p>
    <w:p w:rsidR="00295D2D" w:rsidRPr="00ED7D61" w:rsidRDefault="00295D2D" w:rsidP="00295D2D">
      <w:pPr>
        <w:pStyle w:val="NormaleWeb"/>
        <w:shd w:val="clear" w:color="auto" w:fill="F9F9F9"/>
        <w:jc w:val="both"/>
        <w:rPr>
          <w:rFonts w:ascii="Garamond" w:hAnsi="Garamond" w:cs="Tahoma"/>
          <w:sz w:val="20"/>
          <w:szCs w:val="20"/>
        </w:rPr>
      </w:pPr>
      <w:r w:rsidRPr="00ED7D61">
        <w:rPr>
          <w:rFonts w:ascii="Garamond" w:hAnsi="Garamond" w:cs="Tahoma"/>
          <w:b/>
          <w:bCs/>
          <w:sz w:val="20"/>
          <w:szCs w:val="20"/>
        </w:rPr>
        <w:t>3. Contatti</w:t>
      </w:r>
    </w:p>
    <w:p w:rsidR="00295D2D" w:rsidRPr="00ED7D61" w:rsidRDefault="00295D2D" w:rsidP="00295D2D">
      <w:pPr>
        <w:pStyle w:val="NormaleWeb"/>
        <w:shd w:val="clear" w:color="auto" w:fill="F9F9F9"/>
        <w:rPr>
          <w:rFonts w:ascii="Garamond" w:hAnsi="Garamond" w:cs="Tahoma"/>
          <w:sz w:val="20"/>
          <w:szCs w:val="20"/>
        </w:rPr>
      </w:pPr>
      <w:r w:rsidRPr="00ED7D61">
        <w:rPr>
          <w:rFonts w:ascii="Garamond" w:hAnsi="Garamond" w:cs="Tahoma"/>
          <w:sz w:val="20"/>
          <w:szCs w:val="20"/>
        </w:rPr>
        <w:t>È disponibile un servizio unificato di help desk per l'assistenza agli utenti dei sistemi SIMOG e “Servizio di riscossione”. Il servizio di assistenza è disponibile dal lunedì al venerdì dalle ore 8.00 alle ore 18.00 al numero verde 800.89.69.36 ed ai seguenti indirizzi e-mail:</w:t>
      </w:r>
      <w:r w:rsidRPr="00ED7D61">
        <w:rPr>
          <w:rFonts w:ascii="Garamond" w:hAnsi="Garamond" w:cs="Tahoma"/>
          <w:sz w:val="20"/>
          <w:szCs w:val="20"/>
        </w:rPr>
        <w:br/>
      </w:r>
      <w:hyperlink r:id="rId11" w:history="1">
        <w:r w:rsidRPr="00ED7D61">
          <w:rPr>
            <w:rFonts w:ascii="Garamond" w:hAnsi="Garamond" w:cs="Tahoma"/>
            <w:sz w:val="20"/>
            <w:szCs w:val="20"/>
          </w:rPr>
          <w:t>assistenza.riscossione@avcp.it</w:t>
        </w:r>
      </w:hyperlink>
      <w:r w:rsidRPr="00ED7D61">
        <w:rPr>
          <w:rFonts w:ascii="Garamond" w:hAnsi="Garamond" w:cs="Tahoma"/>
          <w:sz w:val="20"/>
          <w:szCs w:val="20"/>
        </w:rPr>
        <w:br/>
        <w:t>per informazioni relative alle procedure di pagamento</w:t>
      </w:r>
      <w:r w:rsidRPr="00ED7D61">
        <w:rPr>
          <w:rFonts w:ascii="Garamond" w:hAnsi="Garamond" w:cs="Tahoma"/>
          <w:sz w:val="20"/>
          <w:szCs w:val="20"/>
        </w:rPr>
        <w:br/>
      </w:r>
      <w:hyperlink r:id="rId12" w:history="1">
        <w:r w:rsidRPr="00ED7D61">
          <w:rPr>
            <w:rStyle w:val="Collegamentoipertestuale"/>
            <w:rFonts w:ascii="Garamond" w:hAnsi="Garamond"/>
            <w:sz w:val="20"/>
            <w:szCs w:val="20"/>
          </w:rPr>
          <w:t>assistenza.simog@avcp.it</w:t>
        </w:r>
      </w:hyperlink>
      <w:r w:rsidRPr="00ED7D61">
        <w:rPr>
          <w:rFonts w:ascii="Garamond" w:hAnsi="Garamond"/>
          <w:sz w:val="20"/>
          <w:szCs w:val="20"/>
        </w:rPr>
        <w:br/>
      </w:r>
      <w:r w:rsidRPr="00ED7D61">
        <w:rPr>
          <w:rFonts w:ascii="Garamond" w:hAnsi="Garamond" w:cs="Tahoma"/>
          <w:sz w:val="20"/>
          <w:szCs w:val="20"/>
        </w:rPr>
        <w:t>per informazioni relative all'acquisizione del CIG e alla verifica dei pagamenti da parte delle stazioni appaltanti.</w:t>
      </w:r>
    </w:p>
    <w:p w:rsidR="00295D2D" w:rsidRDefault="00295D2D" w:rsidP="00295D2D">
      <w:pPr>
        <w:pStyle w:val="Corpodeltesto2"/>
        <w:spacing w:after="0" w:line="240" w:lineRule="auto"/>
        <w:jc w:val="both"/>
        <w:rPr>
          <w:rFonts w:ascii="Garamond" w:hAnsi="Garamond"/>
          <w:b/>
          <w:sz w:val="28"/>
          <w:szCs w:val="28"/>
          <w:u w:val="single"/>
        </w:rPr>
      </w:pPr>
    </w:p>
    <w:p w:rsidR="00295D2D" w:rsidRPr="00ED7D61" w:rsidRDefault="00295D2D" w:rsidP="00295D2D">
      <w:pPr>
        <w:pStyle w:val="Corpodeltesto2"/>
        <w:spacing w:after="0" w:line="240" w:lineRule="auto"/>
        <w:jc w:val="both"/>
        <w:rPr>
          <w:rFonts w:ascii="Garamond" w:hAnsi="Garamond"/>
          <w:b/>
          <w:sz w:val="28"/>
          <w:szCs w:val="28"/>
          <w:u w:val="single"/>
        </w:rPr>
      </w:pPr>
    </w:p>
    <w:p w:rsidR="00295D2D" w:rsidRPr="00ED7D61" w:rsidRDefault="00295D2D" w:rsidP="00295D2D">
      <w:pPr>
        <w:pStyle w:val="Corpodeltesto2"/>
        <w:spacing w:after="0" w:line="240" w:lineRule="auto"/>
        <w:rPr>
          <w:rFonts w:ascii="Garamond" w:hAnsi="Garamond" w:cs="Tahoma"/>
          <w:b/>
          <w:sz w:val="28"/>
          <w:szCs w:val="28"/>
          <w:u w:val="single"/>
        </w:rPr>
      </w:pPr>
      <w:r w:rsidRPr="00ED7D61">
        <w:rPr>
          <w:rFonts w:ascii="Garamond" w:hAnsi="Garamond" w:cs="Tahoma"/>
          <w:b/>
          <w:sz w:val="28"/>
          <w:szCs w:val="28"/>
          <w:u w:val="single"/>
        </w:rPr>
        <w:lastRenderedPageBreak/>
        <w:t>Fac-simile “Allegato C”</w:t>
      </w:r>
    </w:p>
    <w:p w:rsidR="00295D2D" w:rsidRPr="00ED7D61" w:rsidRDefault="00295D2D" w:rsidP="00295D2D">
      <w:pPr>
        <w:pStyle w:val="Corpodeltesto2"/>
        <w:spacing w:after="0" w:line="240" w:lineRule="auto"/>
        <w:rPr>
          <w:rFonts w:ascii="Garamond" w:hAnsi="Garamond"/>
          <w:b/>
          <w:sz w:val="28"/>
          <w:szCs w:val="28"/>
          <w:u w:val="single"/>
        </w:rPr>
      </w:pPr>
    </w:p>
    <w:p w:rsidR="00295D2D" w:rsidRPr="00ED7D61" w:rsidRDefault="00295D2D" w:rsidP="00295D2D">
      <w:pPr>
        <w:pStyle w:val="Corpodeltesto2"/>
        <w:spacing w:after="0" w:line="240" w:lineRule="auto"/>
        <w:rPr>
          <w:rFonts w:ascii="Garamond" w:hAnsi="Garamond"/>
          <w:b/>
          <w:u w:val="single"/>
        </w:rPr>
      </w:pPr>
      <w:r w:rsidRPr="00ED7D61">
        <w:rPr>
          <w:rFonts w:ascii="Garamond" w:eastAsia="SimSun" w:hAnsi="Garamond" w:cs="Tahoma"/>
          <w:b/>
          <w:bCs/>
          <w:u w:val="single"/>
        </w:rPr>
        <w:t>Informativa ai sensi dell'art. 13 del Codice della Privacy:</w:t>
      </w:r>
    </w:p>
    <w:p w:rsidR="00295D2D" w:rsidRPr="00ED7D61" w:rsidRDefault="00295D2D" w:rsidP="00295D2D">
      <w:pPr>
        <w:pStyle w:val="Corpodeltesto2"/>
        <w:spacing w:after="0" w:line="240" w:lineRule="auto"/>
        <w:rPr>
          <w:rFonts w:ascii="Garamond" w:hAnsi="Garamond"/>
          <w:b/>
          <w:sz w:val="28"/>
          <w:szCs w:val="28"/>
          <w:u w:val="single"/>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 xml:space="preserve">Ai sensi dell'art. 13 del </w:t>
      </w:r>
      <w:proofErr w:type="spellStart"/>
      <w:r w:rsidRPr="00ED7D61">
        <w:rPr>
          <w:rFonts w:ascii="Garamond" w:eastAsia="SimSun" w:hAnsi="Garamond" w:cs="Tahoma"/>
          <w:bCs/>
          <w:sz w:val="16"/>
          <w:szCs w:val="16"/>
        </w:rPr>
        <w:t>D.Lgs.</w:t>
      </w:r>
      <w:proofErr w:type="spellEnd"/>
      <w:r w:rsidRPr="00ED7D61">
        <w:rPr>
          <w:rFonts w:ascii="Garamond" w:eastAsia="SimSun" w:hAnsi="Garamond" w:cs="Tahoma"/>
          <w:bCs/>
          <w:sz w:val="16"/>
          <w:szCs w:val="16"/>
        </w:rPr>
        <w:t xml:space="preserve"> 196/2003 ad oggetto "Codice in materia di Protezione dei Dati Personali", si comunicano le seguenti informazioni al fine del trattamento dei dati richiesti:</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Finalità del trattamento</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295D2D" w:rsidRPr="00ED7D61" w:rsidRDefault="00295D2D" w:rsidP="00295D2D">
      <w:pPr>
        <w:pStyle w:val="Corpodeltesto2"/>
        <w:spacing w:after="0" w:line="240" w:lineRule="auto"/>
        <w:rPr>
          <w:rFonts w:ascii="Garamond" w:hAnsi="Garamond"/>
          <w:b/>
          <w:sz w:val="28"/>
          <w:szCs w:val="28"/>
          <w:u w:val="single"/>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 xml:space="preserve">Modalità di trattamento </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Natura obbligatoria</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Tutti i dati richiesti sono obbligatori.</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Conseguenza del rifiuto dei dati</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In caso di mancato inserimento di uno o più dati obbligatori l’interessato non potrà godere del servizio richiesto.</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pStyle w:val="Titolo1"/>
        <w:rPr>
          <w:rFonts w:ascii="Garamond" w:hAnsi="Garamond" w:cs="Tahoma"/>
          <w:b w:val="0"/>
          <w:bCs w:val="0"/>
          <w:sz w:val="16"/>
          <w:szCs w:val="16"/>
        </w:rPr>
      </w:pPr>
      <w:r w:rsidRPr="00ED7D61">
        <w:rPr>
          <w:rFonts w:ascii="Garamond" w:hAnsi="Garamond" w:cs="Tahoma"/>
          <w:b w:val="0"/>
          <w:bCs w:val="0"/>
          <w:sz w:val="16"/>
          <w:szCs w:val="16"/>
        </w:rPr>
        <w:t>Soggetti a cui potranno essere comunicati i dati personali</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 dati personali relativi al trattamento in questione possono essere comunicati alle sole ditte partecipanti ai procedimenti di gara.</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Diritti dell’interessato</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 xml:space="preserve">In relazione al trattamento di dati personali l’interessato ha diritto, ai sensi dell’art. 7 (Diritto di accesso ai dati personali ed altri diritti) del Codice Privacy: </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 xml:space="preserve"> 1. L’interessato ha diritto di ottenere la conferma dell’esistenza o meno dei dati personali che lo riguardano, anche se non ancora registrati, e la loro comunicazione in forma intellegibile.</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2. L’interessato ha diritto di ottenere l’indicazione:</w:t>
      </w:r>
    </w:p>
    <w:p w:rsidR="00295D2D" w:rsidRPr="00ED7D61" w:rsidRDefault="00295D2D" w:rsidP="00EC0388">
      <w:pPr>
        <w:numPr>
          <w:ilvl w:val="0"/>
          <w:numId w:val="20"/>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dell’origine dei dati personali;</w:t>
      </w:r>
    </w:p>
    <w:p w:rsidR="00295D2D" w:rsidRPr="00ED7D61" w:rsidRDefault="00295D2D" w:rsidP="00EC0388">
      <w:pPr>
        <w:numPr>
          <w:ilvl w:val="0"/>
          <w:numId w:val="20"/>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delle finalità e modalità di trattamento;</w:t>
      </w:r>
    </w:p>
    <w:p w:rsidR="00295D2D" w:rsidRPr="00ED7D61" w:rsidRDefault="00295D2D" w:rsidP="00EC0388">
      <w:pPr>
        <w:numPr>
          <w:ilvl w:val="0"/>
          <w:numId w:val="20"/>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della logica applicata n caso di trattamento effettuato con l’ausilio di strumenti elettronici;</w:t>
      </w:r>
    </w:p>
    <w:p w:rsidR="00295D2D" w:rsidRPr="00ED7D61" w:rsidRDefault="00295D2D" w:rsidP="00EC0388">
      <w:pPr>
        <w:numPr>
          <w:ilvl w:val="0"/>
          <w:numId w:val="20"/>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degli estremi identificativi del titolare, dei responsabili e del rappresentante designato ai sensi dell’art. 5, comma 2;</w:t>
      </w:r>
    </w:p>
    <w:p w:rsidR="00295D2D" w:rsidRPr="00ED7D61" w:rsidRDefault="00295D2D" w:rsidP="00EC0388">
      <w:pPr>
        <w:numPr>
          <w:ilvl w:val="0"/>
          <w:numId w:val="20"/>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3. L’interessato ha diritto di ottenere:</w:t>
      </w:r>
    </w:p>
    <w:p w:rsidR="00295D2D" w:rsidRPr="00ED7D61" w:rsidRDefault="00295D2D" w:rsidP="00EC0388">
      <w:pPr>
        <w:numPr>
          <w:ilvl w:val="0"/>
          <w:numId w:val="26"/>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l’aggiornamento, la rettificazione ovvero, quando vi ha interesse, l’integrazione dei dati;</w:t>
      </w:r>
    </w:p>
    <w:p w:rsidR="00295D2D" w:rsidRPr="00ED7D61" w:rsidRDefault="00295D2D" w:rsidP="00EC0388">
      <w:pPr>
        <w:numPr>
          <w:ilvl w:val="0"/>
          <w:numId w:val="26"/>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295D2D" w:rsidRPr="00ED7D61" w:rsidRDefault="00295D2D" w:rsidP="00EC0388">
      <w:pPr>
        <w:numPr>
          <w:ilvl w:val="0"/>
          <w:numId w:val="26"/>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4. L’interessato ha diritto di opporsi, in tutto o in parte:</w:t>
      </w:r>
    </w:p>
    <w:p w:rsidR="00295D2D" w:rsidRPr="00ED7D61" w:rsidRDefault="00295D2D" w:rsidP="00EC0388">
      <w:pPr>
        <w:numPr>
          <w:ilvl w:val="0"/>
          <w:numId w:val="22"/>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t xml:space="preserve">per motivi legittimi al trattamento dei dati personali che lo riguardano, </w:t>
      </w:r>
      <w:proofErr w:type="spellStart"/>
      <w:r w:rsidRPr="00ED7D61">
        <w:rPr>
          <w:rFonts w:ascii="Garamond" w:eastAsia="SimSun" w:hAnsi="Garamond" w:cs="Tahoma"/>
          <w:bCs/>
          <w:sz w:val="16"/>
          <w:szCs w:val="16"/>
        </w:rPr>
        <w:t>ancorchè</w:t>
      </w:r>
      <w:proofErr w:type="spellEnd"/>
      <w:r w:rsidRPr="00ED7D61">
        <w:rPr>
          <w:rFonts w:ascii="Garamond" w:eastAsia="SimSun" w:hAnsi="Garamond" w:cs="Tahoma"/>
          <w:bCs/>
          <w:sz w:val="16"/>
          <w:szCs w:val="16"/>
        </w:rPr>
        <w:t xml:space="preserve"> pertinenti allo scopo della raccolta;</w:t>
      </w:r>
    </w:p>
    <w:p w:rsidR="00295D2D" w:rsidRPr="00ED7D61" w:rsidRDefault="00295D2D" w:rsidP="00EC0388">
      <w:pPr>
        <w:numPr>
          <w:ilvl w:val="0"/>
          <w:numId w:val="22"/>
        </w:numPr>
        <w:spacing w:after="0" w:line="240" w:lineRule="auto"/>
        <w:jc w:val="both"/>
        <w:rPr>
          <w:rFonts w:ascii="Garamond" w:eastAsia="SimSun" w:hAnsi="Garamond" w:cs="Tahoma"/>
          <w:bCs/>
          <w:sz w:val="16"/>
          <w:szCs w:val="16"/>
        </w:rPr>
      </w:pPr>
      <w:r w:rsidRPr="00ED7D61">
        <w:rPr>
          <w:rFonts w:ascii="Garamond" w:eastAsia="SimSun" w:hAnsi="Garamond" w:cs="Tahoma"/>
          <w:bCs/>
          <w:sz w:val="16"/>
          <w:szCs w:val="16"/>
        </w:rPr>
        <w:lastRenderedPageBreak/>
        <w:t xml:space="preserve">al trattamento di dati personali che lo riguardano a fini di invio di materiale pubblicitario o di vendita diretta o per il compimento di ricerche di mercato o di comunicazione commerciale. </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Il titolare del trattamento dei dati è:</w:t>
      </w:r>
    </w:p>
    <w:p w:rsidR="00295D2D" w:rsidRPr="00ED7D61" w:rsidRDefault="00295D2D" w:rsidP="00295D2D">
      <w:pPr>
        <w:jc w:val="both"/>
        <w:rPr>
          <w:rFonts w:ascii="Garamond" w:eastAsia="SimSun" w:hAnsi="Garamond" w:cs="Tahoma"/>
          <w:bCs/>
          <w:sz w:val="16"/>
          <w:szCs w:val="16"/>
        </w:rPr>
      </w:pPr>
      <w:r>
        <w:rPr>
          <w:rFonts w:ascii="Garamond" w:eastAsia="SimSun" w:hAnsi="Garamond" w:cs="Tahoma"/>
          <w:bCs/>
          <w:sz w:val="16"/>
          <w:szCs w:val="16"/>
        </w:rPr>
        <w:t>Ente per la Gestione Accentrata dei Servizi condivisi</w:t>
      </w:r>
    </w:p>
    <w:p w:rsidR="00295D2D" w:rsidRPr="006E77A4" w:rsidRDefault="00295D2D" w:rsidP="00295D2D">
      <w:pPr>
        <w:jc w:val="both"/>
        <w:rPr>
          <w:rFonts w:ascii="Garamond" w:eastAsia="SimSun" w:hAnsi="Garamond" w:cs="Tahoma"/>
          <w:bCs/>
          <w:sz w:val="16"/>
          <w:szCs w:val="16"/>
        </w:rPr>
      </w:pPr>
      <w:r w:rsidRPr="006E77A4">
        <w:rPr>
          <w:rFonts w:ascii="Garamond" w:eastAsia="SimSun" w:hAnsi="Garamond" w:cs="Tahoma"/>
          <w:bCs/>
          <w:sz w:val="16"/>
          <w:szCs w:val="16"/>
        </w:rPr>
        <w:t>Via Colugna, 50</w:t>
      </w:r>
    </w:p>
    <w:p w:rsidR="00295D2D" w:rsidRPr="00ED7D61" w:rsidRDefault="00295D2D" w:rsidP="00295D2D">
      <w:pPr>
        <w:jc w:val="both"/>
        <w:rPr>
          <w:rFonts w:ascii="Garamond" w:eastAsia="SimSun" w:hAnsi="Garamond" w:cs="Tahoma"/>
          <w:bCs/>
          <w:sz w:val="16"/>
          <w:szCs w:val="16"/>
        </w:rPr>
      </w:pPr>
      <w:r w:rsidRPr="006E77A4">
        <w:rPr>
          <w:rFonts w:ascii="Garamond" w:eastAsia="SimSun" w:hAnsi="Garamond" w:cs="Tahoma"/>
          <w:bCs/>
          <w:sz w:val="16"/>
          <w:szCs w:val="16"/>
        </w:rPr>
        <w:t>33100 Udine</w:t>
      </w:r>
    </w:p>
    <w:p w:rsidR="00295D2D" w:rsidRPr="00ED7D61" w:rsidRDefault="00295D2D" w:rsidP="00295D2D">
      <w:pPr>
        <w:jc w:val="both"/>
        <w:rPr>
          <w:rFonts w:ascii="Garamond" w:eastAsia="SimSun" w:hAnsi="Garamond" w:cs="Tahoma"/>
          <w:bCs/>
          <w:sz w:val="16"/>
          <w:szCs w:val="16"/>
        </w:rPr>
      </w:pP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Il Responsabile del trattamento dei dati è</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Dott.ssa Anna Maria Maniago</w:t>
      </w:r>
    </w:p>
    <w:p w:rsidR="00295D2D" w:rsidRPr="00ED7D61" w:rsidRDefault="00295D2D" w:rsidP="00295D2D">
      <w:pPr>
        <w:jc w:val="both"/>
        <w:rPr>
          <w:rFonts w:ascii="Garamond" w:eastAsia="SimSun" w:hAnsi="Garamond" w:cs="Tahoma"/>
          <w:bCs/>
          <w:sz w:val="16"/>
          <w:szCs w:val="16"/>
        </w:rPr>
      </w:pPr>
      <w:r w:rsidRPr="00ED7D61">
        <w:rPr>
          <w:rFonts w:ascii="Garamond" w:eastAsia="SimSun" w:hAnsi="Garamond" w:cs="Tahoma"/>
          <w:bCs/>
          <w:sz w:val="16"/>
          <w:szCs w:val="16"/>
        </w:rPr>
        <w:t>Per esercitare i diritti previsti all’art. 7 del Codice della Privacy, sopra elencati, l’interessato dovrà rivolgere richiesta scritta indirizzata a:</w:t>
      </w:r>
    </w:p>
    <w:p w:rsidR="00295D2D" w:rsidRPr="00ED7D61" w:rsidRDefault="00295D2D" w:rsidP="00295D2D">
      <w:pPr>
        <w:jc w:val="both"/>
        <w:rPr>
          <w:rFonts w:ascii="Garamond" w:eastAsia="SimSun" w:hAnsi="Garamond" w:cs="Tahoma"/>
          <w:bCs/>
          <w:sz w:val="16"/>
          <w:szCs w:val="16"/>
        </w:rPr>
      </w:pPr>
      <w:r>
        <w:rPr>
          <w:rFonts w:ascii="Garamond" w:eastAsia="SimSun" w:hAnsi="Garamond" w:cs="Tahoma"/>
          <w:bCs/>
          <w:sz w:val="16"/>
          <w:szCs w:val="16"/>
        </w:rPr>
        <w:t>Ente per la Gestione Accentrata dei Servizi condivisi</w:t>
      </w:r>
    </w:p>
    <w:p w:rsidR="00295D2D" w:rsidRPr="006E77A4" w:rsidRDefault="00295D2D" w:rsidP="00295D2D">
      <w:pPr>
        <w:jc w:val="both"/>
        <w:rPr>
          <w:rFonts w:ascii="Garamond" w:eastAsia="SimSun" w:hAnsi="Garamond" w:cs="Tahoma"/>
          <w:bCs/>
          <w:sz w:val="16"/>
          <w:szCs w:val="16"/>
        </w:rPr>
      </w:pPr>
      <w:r w:rsidRPr="006E77A4">
        <w:rPr>
          <w:rFonts w:ascii="Garamond" w:eastAsia="SimSun" w:hAnsi="Garamond" w:cs="Tahoma"/>
          <w:bCs/>
          <w:sz w:val="16"/>
          <w:szCs w:val="16"/>
        </w:rPr>
        <w:t>Via Colugna, 50</w:t>
      </w:r>
    </w:p>
    <w:p w:rsidR="00295D2D" w:rsidRPr="00ED7D61" w:rsidRDefault="00295D2D" w:rsidP="00295D2D">
      <w:pPr>
        <w:jc w:val="both"/>
        <w:rPr>
          <w:rFonts w:ascii="Garamond" w:eastAsia="SimSun" w:hAnsi="Garamond" w:cs="Tahoma"/>
          <w:bCs/>
          <w:sz w:val="16"/>
          <w:szCs w:val="16"/>
        </w:rPr>
      </w:pPr>
      <w:r w:rsidRPr="006E77A4">
        <w:rPr>
          <w:rFonts w:ascii="Garamond" w:eastAsia="SimSun" w:hAnsi="Garamond" w:cs="Tahoma"/>
          <w:bCs/>
          <w:sz w:val="16"/>
          <w:szCs w:val="16"/>
        </w:rPr>
        <w:t>33100 Udine</w:t>
      </w:r>
    </w:p>
    <w:p w:rsidR="00295D2D" w:rsidRPr="00ED7D61" w:rsidRDefault="00295D2D" w:rsidP="00295D2D">
      <w:pPr>
        <w:pStyle w:val="Corpodeltesto2"/>
        <w:spacing w:after="0" w:line="240" w:lineRule="auto"/>
        <w:rPr>
          <w:rFonts w:ascii="Garamond" w:hAnsi="Garamond"/>
          <w:b/>
          <w:sz w:val="28"/>
          <w:szCs w:val="28"/>
          <w:u w:val="single"/>
        </w:rPr>
      </w:pPr>
      <w:r w:rsidRPr="00ED7D61">
        <w:rPr>
          <w:rFonts w:ascii="Garamond" w:eastAsia="SimSun" w:hAnsi="Garamond" w:cs="Tahoma"/>
          <w:bCs/>
          <w:sz w:val="16"/>
          <w:szCs w:val="16"/>
        </w:rPr>
        <w:t xml:space="preserve">e-mail: </w:t>
      </w:r>
      <w:hyperlink r:id="rId13" w:history="1">
        <w:r w:rsidRPr="00ED7D61">
          <w:rPr>
            <w:rStyle w:val="Collegamentoipertestuale"/>
            <w:rFonts w:ascii="Garamond" w:eastAsia="SimSun" w:hAnsi="Garamond" w:cs="Tahoma"/>
            <w:bCs/>
            <w:sz w:val="16"/>
            <w:szCs w:val="16"/>
          </w:rPr>
          <w:t>segreteria@csc.sanita.fvg.it</w:t>
        </w:r>
      </w:hyperlink>
    </w:p>
    <w:p w:rsidR="00295D2D" w:rsidRPr="00ED7D61" w:rsidRDefault="00295D2D" w:rsidP="00295D2D">
      <w:pPr>
        <w:pStyle w:val="Corpodeltesto2"/>
        <w:spacing w:after="0" w:line="240" w:lineRule="auto"/>
        <w:rPr>
          <w:rFonts w:ascii="Garamond" w:hAnsi="Garamond"/>
          <w:b/>
          <w:sz w:val="28"/>
          <w:szCs w:val="28"/>
          <w:u w:val="single"/>
        </w:rPr>
      </w:pPr>
    </w:p>
    <w:p w:rsidR="00295D2D" w:rsidRDefault="00295D2D" w:rsidP="00295D2D">
      <w:pPr>
        <w:pStyle w:val="Corpodeltesto2"/>
        <w:spacing w:after="0" w:line="240" w:lineRule="auto"/>
        <w:rPr>
          <w:rFonts w:ascii="Garamond" w:hAnsi="Garamond"/>
          <w:b/>
          <w:sz w:val="28"/>
          <w:szCs w:val="28"/>
          <w:u w:val="single"/>
        </w:rPr>
      </w:pPr>
    </w:p>
    <w:p w:rsidR="00E811FA" w:rsidRDefault="00E811FA" w:rsidP="00295D2D">
      <w:pPr>
        <w:pStyle w:val="Corpodeltesto2"/>
        <w:spacing w:after="0" w:line="240" w:lineRule="auto"/>
        <w:rPr>
          <w:rFonts w:ascii="Garamond" w:hAnsi="Garamond"/>
          <w:b/>
          <w:sz w:val="28"/>
          <w:szCs w:val="28"/>
          <w:u w:val="single"/>
        </w:rPr>
      </w:pPr>
    </w:p>
    <w:p w:rsidR="00E811FA" w:rsidRDefault="00E811FA" w:rsidP="00295D2D">
      <w:pPr>
        <w:pStyle w:val="Corpodeltesto2"/>
        <w:spacing w:after="0" w:line="240" w:lineRule="auto"/>
        <w:rPr>
          <w:rFonts w:ascii="Garamond" w:hAnsi="Garamond"/>
          <w:b/>
          <w:sz w:val="28"/>
          <w:szCs w:val="28"/>
          <w:u w:val="single"/>
        </w:rPr>
      </w:pPr>
    </w:p>
    <w:p w:rsidR="00E811FA" w:rsidRDefault="00E811FA" w:rsidP="00295D2D">
      <w:pPr>
        <w:pStyle w:val="Corpodeltesto2"/>
        <w:spacing w:after="0" w:line="240" w:lineRule="auto"/>
        <w:rPr>
          <w:rFonts w:ascii="Garamond" w:hAnsi="Garamond"/>
          <w:b/>
          <w:sz w:val="28"/>
          <w:szCs w:val="28"/>
          <w:u w:val="single"/>
        </w:rPr>
      </w:pPr>
    </w:p>
    <w:p w:rsidR="00295D2D" w:rsidRDefault="00295D2D" w:rsidP="00295D2D">
      <w:pPr>
        <w:pStyle w:val="Corpodeltesto2"/>
        <w:spacing w:after="0" w:line="240" w:lineRule="auto"/>
        <w:rPr>
          <w:rFonts w:ascii="Garamond" w:hAnsi="Garamond"/>
          <w:b/>
          <w:sz w:val="28"/>
          <w:szCs w:val="28"/>
          <w:u w:val="single"/>
        </w:rPr>
      </w:pPr>
    </w:p>
    <w:p w:rsidR="00295D2D" w:rsidRDefault="00295D2D" w:rsidP="00295D2D">
      <w:pPr>
        <w:pStyle w:val="Corpodeltesto2"/>
        <w:spacing w:after="0" w:line="240" w:lineRule="auto"/>
        <w:rPr>
          <w:rFonts w:ascii="Garamond" w:hAnsi="Garamond"/>
          <w:b/>
          <w:sz w:val="28"/>
          <w:szCs w:val="28"/>
          <w:u w:val="single"/>
        </w:rPr>
      </w:pPr>
    </w:p>
    <w:p w:rsidR="00295D2D" w:rsidRDefault="00295D2D" w:rsidP="00295D2D">
      <w:pPr>
        <w:pStyle w:val="Corpodeltesto2"/>
        <w:spacing w:after="0" w:line="240" w:lineRule="auto"/>
        <w:rPr>
          <w:rFonts w:ascii="Garamond" w:hAnsi="Garamond"/>
          <w:b/>
          <w:sz w:val="28"/>
          <w:szCs w:val="28"/>
          <w:u w:val="single"/>
        </w:rPr>
      </w:pPr>
    </w:p>
    <w:p w:rsidR="00474CF7" w:rsidRDefault="00474CF7">
      <w:pPr>
        <w:spacing w:after="0" w:line="240" w:lineRule="auto"/>
        <w:rPr>
          <w:rFonts w:ascii="Garamond" w:eastAsia="Times New Roman" w:hAnsi="Garamond"/>
          <w:b/>
          <w:sz w:val="28"/>
          <w:szCs w:val="28"/>
          <w:u w:val="single"/>
          <w:lang w:eastAsia="it-IT"/>
        </w:rPr>
      </w:pPr>
      <w:r>
        <w:rPr>
          <w:rFonts w:ascii="Garamond" w:hAnsi="Garamond"/>
          <w:b/>
          <w:sz w:val="28"/>
          <w:szCs w:val="28"/>
          <w:u w:val="single"/>
        </w:rPr>
        <w:br w:type="page"/>
      </w:r>
    </w:p>
    <w:p w:rsidR="00295D2D" w:rsidRDefault="00295D2D" w:rsidP="00295D2D">
      <w:pPr>
        <w:spacing w:after="240"/>
        <w:rPr>
          <w:rFonts w:cs="Tahoma"/>
          <w:b/>
          <w:bCs/>
          <w:color w:val="0070C0"/>
          <w:sz w:val="36"/>
        </w:rPr>
      </w:pPr>
      <w:r>
        <w:rPr>
          <w:rFonts w:cs="Tahoma"/>
          <w:b/>
          <w:bCs/>
          <w:color w:val="0070C0"/>
          <w:sz w:val="36"/>
        </w:rPr>
        <w:lastRenderedPageBreak/>
        <w:t>Allegato D</w:t>
      </w:r>
    </w:p>
    <w:p w:rsidR="00295D2D" w:rsidRDefault="00295D2D" w:rsidP="00295D2D">
      <w:pPr>
        <w:jc w:val="center"/>
        <w:rPr>
          <w:rFonts w:cs="Tahoma"/>
          <w:b/>
          <w:bCs/>
          <w:color w:val="0070C0"/>
          <w:sz w:val="36"/>
        </w:rPr>
      </w:pPr>
      <w:r w:rsidRPr="006648FD">
        <w:rPr>
          <w:rFonts w:cs="Tahoma"/>
          <w:b/>
          <w:bCs/>
          <w:color w:val="0070C0"/>
          <w:sz w:val="36"/>
        </w:rPr>
        <w:t>SCHEDA FORNITORE</w:t>
      </w:r>
    </w:p>
    <w:p w:rsidR="00295D2D" w:rsidRPr="00966F8D" w:rsidRDefault="00295D2D" w:rsidP="00295D2D">
      <w:pPr>
        <w:jc w:val="center"/>
        <w:rPr>
          <w:rFonts w:cs="Tahoma"/>
          <w:b/>
          <w:bCs/>
          <w:color w:val="0070C0"/>
          <w:sz w:val="36"/>
        </w:rPr>
      </w:pPr>
      <w:r w:rsidRPr="00A503EC">
        <w:rPr>
          <w:rFonts w:cs="Tahoma"/>
          <w:b/>
          <w:bCs/>
          <w:color w:val="0070C0"/>
          <w:sz w:val="36"/>
        </w:rPr>
        <w:t>Ente per la Gestione Accentrata dei Servizi condivisi</w:t>
      </w:r>
    </w:p>
    <w:p w:rsidR="00295D2D" w:rsidRPr="00B76896" w:rsidRDefault="00295D2D" w:rsidP="00295D2D">
      <w:pPr>
        <w:pBdr>
          <w:top w:val="single" w:sz="4" w:space="1" w:color="auto"/>
          <w:left w:val="single" w:sz="4" w:space="4" w:color="auto"/>
          <w:bottom w:val="single" w:sz="4" w:space="1" w:color="auto"/>
          <w:right w:val="single" w:sz="4" w:space="4" w:color="auto"/>
        </w:pBdr>
        <w:shd w:val="clear" w:color="auto" w:fill="D9D9D9"/>
        <w:spacing w:line="360" w:lineRule="auto"/>
        <w:rPr>
          <w:sz w:val="36"/>
        </w:rPr>
      </w:pPr>
      <w:r w:rsidRPr="00B76896">
        <w:rPr>
          <w:rFonts w:cs="Arial"/>
          <w:sz w:val="28"/>
        </w:rPr>
        <w:t>RAGIONE SOCIALE:___________________________________________________</w:t>
      </w:r>
    </w:p>
    <w:p w:rsidR="00295D2D" w:rsidRPr="00EC30A6" w:rsidRDefault="00295D2D" w:rsidP="00295D2D">
      <w:pPr>
        <w:pBdr>
          <w:top w:val="single" w:sz="4" w:space="1" w:color="auto"/>
          <w:left w:val="single" w:sz="4" w:space="4" w:color="auto"/>
          <w:bottom w:val="single" w:sz="4" w:space="1" w:color="auto"/>
          <w:right w:val="single" w:sz="4" w:space="4" w:color="auto"/>
        </w:pBdr>
        <w:shd w:val="clear" w:color="auto" w:fill="D9D9D9"/>
        <w:spacing w:line="360" w:lineRule="auto"/>
        <w:rPr>
          <w:sz w:val="28"/>
        </w:rPr>
      </w:pPr>
      <w:r w:rsidRPr="00EC30A6">
        <w:rPr>
          <w:rFonts w:cs="Arial"/>
        </w:rPr>
        <w:t>CODICE FISCALE</w:t>
      </w:r>
      <w:r>
        <w:rPr>
          <w:rFonts w:cs="Arial"/>
        </w:rPr>
        <w:t xml:space="preserve">: </w:t>
      </w:r>
      <w:r w:rsidRPr="00EC30A6">
        <w:rPr>
          <w:rFonts w:cs="Arial"/>
        </w:rPr>
        <w:t xml:space="preserve"> </w:t>
      </w:r>
      <w:r>
        <w:rPr>
          <w:rFonts w:cs="Arial"/>
        </w:rPr>
        <w:t>_____________________________</w:t>
      </w:r>
      <w:r>
        <w:rPr>
          <w:rFonts w:cs="Arial"/>
        </w:rPr>
        <w:tab/>
      </w:r>
      <w:r w:rsidRPr="00EC30A6">
        <w:rPr>
          <w:rFonts w:cs="Arial"/>
        </w:rPr>
        <w:t>PARTITA IVA</w:t>
      </w:r>
      <w:r>
        <w:rPr>
          <w:rFonts w:cs="Arial"/>
        </w:rPr>
        <w:t>: __________________________________</w:t>
      </w:r>
    </w:p>
    <w:p w:rsidR="00295D2D" w:rsidRDefault="00295D2D" w:rsidP="00295D2D">
      <w:pPr>
        <w:rPr>
          <w:sz w:val="18"/>
        </w:rPr>
      </w:pPr>
    </w:p>
    <w:p w:rsidR="00295D2D" w:rsidRPr="00E567AB" w:rsidRDefault="00295D2D" w:rsidP="00295D2D">
      <w:pPr>
        <w:rPr>
          <w:sz w:val="18"/>
        </w:rPr>
      </w:pPr>
    </w:p>
    <w:p w:rsidR="00295D2D" w:rsidRPr="005B1509" w:rsidRDefault="00295D2D" w:rsidP="00295D2D">
      <w:pPr>
        <w:ind w:firstLine="708"/>
      </w:pPr>
      <w:r w:rsidRPr="005B1509">
        <w:rPr>
          <w:bCs/>
          <w:shd w:val="clear" w:color="auto" w:fill="D9D9D9"/>
        </w:rPr>
        <w:t>SEDE AMMINISTRATIVA</w:t>
      </w:r>
      <w:r w:rsidRPr="005B1509">
        <w:rPr>
          <w:bCs/>
          <w:shd w:val="clear" w:color="auto" w:fill="D9D9D9"/>
        </w:rPr>
        <w:tab/>
      </w:r>
      <w:r w:rsidRPr="005B1509">
        <w:rPr>
          <w:bCs/>
          <w:shd w:val="clear" w:color="auto" w:fill="D9D9D9"/>
        </w:rPr>
        <w:tab/>
      </w:r>
      <w:r w:rsidRPr="005B1509">
        <w:rPr>
          <w:bCs/>
          <w:shd w:val="clear" w:color="auto" w:fill="D9D9D9"/>
        </w:rPr>
        <w:tab/>
      </w:r>
      <w:r w:rsidRPr="005B1509">
        <w:rPr>
          <w:bCs/>
          <w:shd w:val="clear" w:color="auto" w:fill="D9D9D9"/>
        </w:rPr>
        <w:tab/>
      </w:r>
      <w:r w:rsidRPr="005B1509">
        <w:rPr>
          <w:rFonts w:cs="Arial"/>
        </w:rPr>
        <w:tab/>
      </w:r>
      <w:r w:rsidRPr="005B1509">
        <w:rPr>
          <w:rFonts w:cs="Arial"/>
        </w:rPr>
        <w:tab/>
      </w:r>
      <w:r w:rsidRPr="005B1509">
        <w:rPr>
          <w:rFonts w:cs="Arial"/>
        </w:rPr>
        <w:tab/>
      </w:r>
      <w:r w:rsidRPr="005B1509">
        <w:rPr>
          <w:rFonts w:cs="Arial"/>
        </w:rPr>
        <w:tab/>
      </w:r>
      <w:r w:rsidRPr="005B1509">
        <w:rPr>
          <w:rFonts w:cs="Arial"/>
        </w:rPr>
        <w:tab/>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INDIRIZZO</w:t>
      </w:r>
      <w:r>
        <w:rPr>
          <w:rFonts w:cs="Arial"/>
        </w:rPr>
        <w:t>:</w:t>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w:t>
      </w:r>
      <w:r w:rsidRPr="00EC30A6">
        <w:rPr>
          <w:rFonts w:cs="Arial"/>
        </w:rPr>
        <w:t>CITTÁ</w:t>
      </w:r>
      <w:r>
        <w:rPr>
          <w:rFonts w:cs="Arial"/>
        </w:rPr>
        <w:t>:_______________________________</w:t>
      </w:r>
      <w:r w:rsidRPr="00EC30A6">
        <w:rPr>
          <w:rFonts w:cs="Arial"/>
        </w:rPr>
        <w:t>CAP</w:t>
      </w:r>
      <w:r>
        <w:rPr>
          <w:rFonts w:cs="Arial"/>
        </w:rPr>
        <w:t>:______________</w:t>
      </w:r>
    </w:p>
    <w:p w:rsidR="00295D2D" w:rsidRPr="00696BAB" w:rsidRDefault="00295D2D" w:rsidP="00295D2D">
      <w:pPr>
        <w:pBdr>
          <w:top w:val="single" w:sz="4" w:space="1" w:color="auto"/>
          <w:left w:val="single" w:sz="4" w:space="4" w:color="auto"/>
          <w:bottom w:val="single" w:sz="4" w:space="1" w:color="auto"/>
          <w:right w:val="single" w:sz="4" w:space="4" w:color="auto"/>
        </w:pBdr>
        <w:rPr>
          <w:rFonts w:cs="Arial"/>
          <w:lang w:val="en-US"/>
        </w:rPr>
      </w:pPr>
      <w:r w:rsidRPr="00696BAB">
        <w:rPr>
          <w:rFonts w:cs="Arial"/>
          <w:lang w:val="en-US"/>
        </w:rPr>
        <w:t>N° TEL: ____________________N. Fax:__________________email:________________________________________</w:t>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Pr>
          <w:rFonts w:cs="Arial"/>
        </w:rPr>
        <w:t>PEC:  __________________________________________________________________________________________</w:t>
      </w:r>
    </w:p>
    <w:p w:rsidR="00295D2D" w:rsidRPr="00E936AA"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N. ISCRIZIONE REGISTRO IMPRESE E SEDE:</w:t>
      </w:r>
      <w:r>
        <w:rPr>
          <w:rFonts w:cs="Arial"/>
        </w:rPr>
        <w:t xml:space="preserve"> ____________________________________________________________</w:t>
      </w:r>
    </w:p>
    <w:p w:rsidR="00295D2D" w:rsidRPr="004861D2" w:rsidRDefault="00295D2D" w:rsidP="00295D2D">
      <w:pPr>
        <w:rPr>
          <w:rFonts w:cs="Tahoma"/>
          <w:b/>
          <w:bCs/>
          <w:sz w:val="18"/>
        </w:rPr>
      </w:pPr>
    </w:p>
    <w:p w:rsidR="00295D2D" w:rsidRPr="005B1509" w:rsidRDefault="00295D2D" w:rsidP="00295D2D">
      <w:pPr>
        <w:shd w:val="clear" w:color="auto" w:fill="D9D9D9"/>
        <w:ind w:left="709" w:right="4109" w:hanging="1"/>
        <w:rPr>
          <w:rFonts w:cs="Tahoma"/>
          <w:bCs/>
        </w:rPr>
      </w:pPr>
      <w:r w:rsidRPr="005B1509">
        <w:rPr>
          <w:rFonts w:cs="Tahoma"/>
          <w:bCs/>
        </w:rPr>
        <w:t>SEDE OPERATIVA (se diversa da sede amministrativa)</w:t>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INDIRIZZO</w:t>
      </w:r>
      <w:r>
        <w:rPr>
          <w:rFonts w:cs="Arial"/>
        </w:rPr>
        <w:t>:</w:t>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w:t>
      </w:r>
      <w:r w:rsidRPr="00EC30A6">
        <w:rPr>
          <w:rFonts w:cs="Arial"/>
        </w:rPr>
        <w:t>CITTÁ</w:t>
      </w:r>
      <w:r>
        <w:rPr>
          <w:rFonts w:cs="Arial"/>
        </w:rPr>
        <w:t>:_______________________________</w:t>
      </w:r>
      <w:r w:rsidRPr="00EC30A6">
        <w:rPr>
          <w:rFonts w:cs="Arial"/>
        </w:rPr>
        <w:t>CAP</w:t>
      </w:r>
      <w:r>
        <w:rPr>
          <w:rFonts w:cs="Arial"/>
        </w:rPr>
        <w:t>:______________</w:t>
      </w:r>
    </w:p>
    <w:p w:rsidR="00295D2D" w:rsidRPr="006648FD" w:rsidRDefault="00295D2D" w:rsidP="00295D2D">
      <w:pPr>
        <w:pBdr>
          <w:top w:val="single" w:sz="4" w:space="1" w:color="auto"/>
          <w:left w:val="single" w:sz="4" w:space="4" w:color="auto"/>
          <w:bottom w:val="single" w:sz="4" w:space="1" w:color="auto"/>
          <w:right w:val="single" w:sz="4" w:space="4" w:color="auto"/>
        </w:pBdr>
        <w:rPr>
          <w:rFonts w:cs="Arial"/>
        </w:rPr>
      </w:pPr>
      <w:r w:rsidRPr="006648FD">
        <w:rPr>
          <w:rFonts w:cs="Arial"/>
        </w:rPr>
        <w:t>N° TEL: ____________________N. Fax:__________________email:________________________________________</w:t>
      </w:r>
    </w:p>
    <w:p w:rsidR="00295D2D" w:rsidRPr="006648FD" w:rsidRDefault="00295D2D" w:rsidP="00295D2D">
      <w:pPr>
        <w:rPr>
          <w:rFonts w:cs="Arial"/>
          <w:sz w:val="18"/>
          <w:szCs w:val="18"/>
        </w:rPr>
      </w:pPr>
    </w:p>
    <w:p w:rsidR="00295D2D" w:rsidRPr="005B1509" w:rsidRDefault="00295D2D" w:rsidP="00295D2D">
      <w:pPr>
        <w:shd w:val="clear" w:color="auto" w:fill="D9D9D9"/>
        <w:ind w:left="709" w:right="3968" w:hanging="1"/>
        <w:rPr>
          <w:rFonts w:cs="Tahoma"/>
          <w:bCs/>
        </w:rPr>
      </w:pPr>
      <w:r w:rsidRPr="005B1509">
        <w:rPr>
          <w:rFonts w:cs="Tahoma"/>
          <w:bCs/>
        </w:rPr>
        <w:t xml:space="preserve">PER COMUNICAZIONI O INOLTRO ATTI DI GARA </w:t>
      </w: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rPr>
      </w:pPr>
      <w:r w:rsidRPr="00E567AB">
        <w:rPr>
          <w:rFonts w:cs="Arial"/>
        </w:rPr>
        <w:t>REFERENTE UFFICIO GARE:</w:t>
      </w:r>
      <w:r>
        <w:rPr>
          <w:rFonts w:cs="Arial"/>
        </w:rPr>
        <w:t xml:space="preserve"> __________________________________________________________________________</w:t>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INDIRIZZO</w:t>
      </w:r>
      <w:r>
        <w:rPr>
          <w:rFonts w:cs="Arial"/>
        </w:rPr>
        <w:t>:</w:t>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w:t>
      </w:r>
      <w:r w:rsidRPr="00EC30A6">
        <w:rPr>
          <w:rFonts w:cs="Arial"/>
        </w:rPr>
        <w:t>CITTÁ</w:t>
      </w:r>
      <w:r>
        <w:rPr>
          <w:rFonts w:cs="Arial"/>
        </w:rPr>
        <w:t>:</w:t>
      </w:r>
      <w:r w:rsidRPr="001868B1">
        <w:rPr>
          <w:rFonts w:cs="Arial"/>
        </w:rPr>
        <w:t xml:space="preserve"> </w:t>
      </w:r>
      <w:r>
        <w:rPr>
          <w:rFonts w:cs="Arial"/>
        </w:rPr>
        <w:t>______________________________</w:t>
      </w:r>
      <w:r w:rsidRPr="00EC30A6">
        <w:rPr>
          <w:rFonts w:cs="Arial"/>
        </w:rPr>
        <w:t>CAP</w:t>
      </w:r>
      <w:r>
        <w:rPr>
          <w:rFonts w:cs="Arial"/>
        </w:rPr>
        <w:t>:_______________</w:t>
      </w:r>
    </w:p>
    <w:p w:rsidR="00295D2D" w:rsidRPr="00877228" w:rsidRDefault="00295D2D" w:rsidP="00295D2D">
      <w:pPr>
        <w:pBdr>
          <w:top w:val="single" w:sz="4" w:space="1" w:color="auto"/>
          <w:left w:val="single" w:sz="4" w:space="4" w:color="auto"/>
          <w:bottom w:val="single" w:sz="4" w:space="1" w:color="auto"/>
          <w:right w:val="single" w:sz="4" w:space="4" w:color="auto"/>
        </w:pBdr>
        <w:rPr>
          <w:rFonts w:cs="Arial"/>
          <w:lang w:val="en-US"/>
        </w:rPr>
      </w:pPr>
      <w:r w:rsidRPr="00877228">
        <w:rPr>
          <w:rFonts w:cs="Arial"/>
          <w:lang w:val="en-US"/>
        </w:rPr>
        <w:lastRenderedPageBreak/>
        <w:t>N° TEL: ____________________N. Fax:__________________email:_________________________________________</w:t>
      </w: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rPr>
      </w:pPr>
      <w:r w:rsidRPr="00E567AB">
        <w:rPr>
          <w:rFonts w:cs="Arial"/>
        </w:rPr>
        <w:t>REFERENTE DI ZONA (EVENTUALE):</w:t>
      </w:r>
      <w:r>
        <w:rPr>
          <w:rFonts w:cs="Arial"/>
        </w:rPr>
        <w:t xml:space="preserve"> ___________________________________________________________________</w:t>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INDIRIZZO</w:t>
      </w:r>
      <w:r>
        <w:rPr>
          <w:rFonts w:cs="Arial"/>
        </w:rPr>
        <w:t>:</w:t>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w:t>
      </w:r>
      <w:r w:rsidRPr="00EC30A6">
        <w:rPr>
          <w:rFonts w:cs="Arial"/>
        </w:rPr>
        <w:t>CITTÁ</w:t>
      </w:r>
      <w:r>
        <w:rPr>
          <w:rFonts w:cs="Arial"/>
        </w:rPr>
        <w:t>:</w:t>
      </w:r>
      <w:r w:rsidRPr="001868B1">
        <w:rPr>
          <w:rFonts w:cs="Arial"/>
        </w:rPr>
        <w:t xml:space="preserve"> </w:t>
      </w:r>
      <w:r>
        <w:rPr>
          <w:rFonts w:cs="Arial"/>
        </w:rPr>
        <w:t>_______________________________</w:t>
      </w:r>
      <w:r w:rsidRPr="00EC30A6">
        <w:rPr>
          <w:rFonts w:cs="Arial"/>
        </w:rPr>
        <w:t>CAP</w:t>
      </w:r>
      <w:r>
        <w:rPr>
          <w:rFonts w:cs="Arial"/>
        </w:rPr>
        <w:t>:_______________</w:t>
      </w:r>
    </w:p>
    <w:p w:rsidR="00295D2D" w:rsidRPr="001868B1" w:rsidRDefault="00295D2D" w:rsidP="00295D2D">
      <w:pPr>
        <w:pBdr>
          <w:top w:val="single" w:sz="4" w:space="1" w:color="auto"/>
          <w:left w:val="single" w:sz="4" w:space="4" w:color="auto"/>
          <w:bottom w:val="single" w:sz="4" w:space="1" w:color="auto"/>
          <w:right w:val="single" w:sz="4" w:space="4" w:color="auto"/>
        </w:pBdr>
        <w:rPr>
          <w:rFonts w:cs="Arial"/>
          <w:lang w:val="en-US"/>
        </w:rPr>
      </w:pPr>
      <w:r w:rsidRPr="001868B1">
        <w:rPr>
          <w:rFonts w:cs="Arial"/>
          <w:lang w:val="en-US"/>
        </w:rPr>
        <w:t>N° TEL: ____________________N. Fax:__________________email:</w:t>
      </w:r>
      <w:r>
        <w:rPr>
          <w:rFonts w:cs="Arial"/>
          <w:lang w:val="en-US"/>
        </w:rPr>
        <w:t>_________________________________________</w:t>
      </w:r>
    </w:p>
    <w:p w:rsidR="00295D2D" w:rsidRDefault="00295D2D" w:rsidP="00295D2D">
      <w:pPr>
        <w:rPr>
          <w:rFonts w:cs="Arial"/>
          <w:sz w:val="18"/>
          <w:szCs w:val="18"/>
          <w:lang w:val="en-US"/>
        </w:rPr>
      </w:pPr>
    </w:p>
    <w:p w:rsidR="00295D2D" w:rsidRPr="005B1509" w:rsidRDefault="00295D2D" w:rsidP="00295D2D">
      <w:pPr>
        <w:shd w:val="clear" w:color="auto" w:fill="D9D9D9"/>
        <w:ind w:left="709" w:right="3968" w:hanging="1"/>
        <w:rPr>
          <w:rFonts w:cs="Tahoma"/>
          <w:bCs/>
        </w:rPr>
      </w:pPr>
      <w:r w:rsidRPr="005B1509">
        <w:rPr>
          <w:rFonts w:cs="Tahoma"/>
          <w:bCs/>
        </w:rPr>
        <w:t>PER COMUNICAZIONI O INOLTRO ORDINI</w:t>
      </w: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rPr>
      </w:pPr>
      <w:r w:rsidRPr="00E567AB">
        <w:rPr>
          <w:rFonts w:cs="Arial"/>
        </w:rPr>
        <w:t>REFERENTE UFFICIO ORDINI</w:t>
      </w:r>
      <w:r>
        <w:rPr>
          <w:rFonts w:cs="Arial"/>
        </w:rPr>
        <w:t>: ________________________________________________________________________</w:t>
      </w:r>
    </w:p>
    <w:p w:rsidR="00295D2D" w:rsidRDefault="00295D2D" w:rsidP="00295D2D">
      <w:pPr>
        <w:pBdr>
          <w:top w:val="single" w:sz="4" w:space="1" w:color="auto"/>
          <w:left w:val="single" w:sz="4" w:space="4" w:color="auto"/>
          <w:bottom w:val="single" w:sz="4" w:space="1" w:color="auto"/>
          <w:right w:val="single" w:sz="4" w:space="4" w:color="auto"/>
        </w:pBdr>
        <w:rPr>
          <w:rFonts w:cs="Arial"/>
        </w:rPr>
      </w:pPr>
      <w:r w:rsidRPr="00EC30A6">
        <w:rPr>
          <w:rFonts w:cs="Arial"/>
        </w:rPr>
        <w:t>INDIRIZZO</w:t>
      </w:r>
      <w:r>
        <w:rPr>
          <w:rFonts w:cs="Arial"/>
        </w:rPr>
        <w:t>:</w:t>
      </w:r>
      <w:r>
        <w:rPr>
          <w:rFonts w:cs="Arial"/>
        </w:rPr>
        <w:softHyphen/>
      </w:r>
      <w:r>
        <w:rPr>
          <w:rFonts w:cs="Arial"/>
        </w:rPr>
        <w:softHyphen/>
      </w:r>
      <w:r>
        <w:rPr>
          <w:rFonts w:cs="Arial"/>
        </w:rPr>
        <w:softHyphen/>
      </w:r>
      <w:r>
        <w:rPr>
          <w:rFonts w:cs="Arial"/>
        </w:rPr>
        <w:softHyphen/>
      </w:r>
      <w:r>
        <w:rPr>
          <w:rFonts w:cs="Arial"/>
        </w:rPr>
        <w:softHyphen/>
      </w:r>
      <w:r>
        <w:rPr>
          <w:rFonts w:cs="Arial"/>
        </w:rPr>
        <w:softHyphen/>
        <w:t>________________________________</w:t>
      </w:r>
      <w:r w:rsidRPr="00EC30A6">
        <w:rPr>
          <w:rFonts w:cs="Arial"/>
        </w:rPr>
        <w:t>CITTÁ</w:t>
      </w:r>
      <w:r>
        <w:rPr>
          <w:rFonts w:cs="Arial"/>
        </w:rPr>
        <w:t>:</w:t>
      </w:r>
      <w:r w:rsidRPr="001868B1">
        <w:rPr>
          <w:rFonts w:cs="Arial"/>
        </w:rPr>
        <w:t xml:space="preserve"> </w:t>
      </w:r>
      <w:r>
        <w:rPr>
          <w:rFonts w:cs="Arial"/>
        </w:rPr>
        <w:t>_______________________________</w:t>
      </w:r>
      <w:r w:rsidRPr="00EC30A6">
        <w:rPr>
          <w:rFonts w:cs="Arial"/>
        </w:rPr>
        <w:t>CAP</w:t>
      </w:r>
      <w:r>
        <w:rPr>
          <w:rFonts w:cs="Arial"/>
        </w:rPr>
        <w:t>:_______________</w:t>
      </w: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rPr>
      </w:pPr>
      <w:r w:rsidRPr="00E567AB">
        <w:rPr>
          <w:rFonts w:cs="Arial"/>
        </w:rPr>
        <w:t>N° TEL: ____________________N. Fax:__________________email:_________________________________________</w:t>
      </w:r>
    </w:p>
    <w:p w:rsidR="00295D2D" w:rsidRPr="006648FD" w:rsidRDefault="00295D2D" w:rsidP="00295D2D">
      <w:pPr>
        <w:rPr>
          <w:rFonts w:cs="Arial"/>
          <w:sz w:val="18"/>
          <w:szCs w:val="18"/>
        </w:rPr>
      </w:pPr>
    </w:p>
    <w:p w:rsidR="00295D2D" w:rsidRPr="005B1509" w:rsidRDefault="00295D2D" w:rsidP="00295D2D">
      <w:pPr>
        <w:shd w:val="clear" w:color="auto" w:fill="D9D9D9"/>
        <w:ind w:left="709" w:right="3968" w:hanging="1"/>
        <w:rPr>
          <w:rFonts w:cs="Tahoma"/>
          <w:bCs/>
        </w:rPr>
      </w:pPr>
      <w:r w:rsidRPr="005B1509">
        <w:rPr>
          <w:rFonts w:cs="Tahoma"/>
          <w:bCs/>
        </w:rPr>
        <w:t>DATI PER RICHIESTA REGOLARITÀ CONTRIBUTIVA</w:t>
      </w: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szCs w:val="16"/>
        </w:rPr>
      </w:pPr>
      <w:r w:rsidRPr="00E567AB">
        <w:rPr>
          <w:rFonts w:cs="Arial"/>
          <w:szCs w:val="16"/>
        </w:rPr>
        <w:t>TIPO DI DITTA:</w:t>
      </w:r>
      <w:r w:rsidRPr="00E567AB">
        <w:rPr>
          <w:rFonts w:cs="Arial"/>
          <w:szCs w:val="16"/>
        </w:rPr>
        <w:tab/>
      </w:r>
    </w:p>
    <w:p w:rsidR="00295D2D" w:rsidRDefault="00295D2D" w:rsidP="00295D2D">
      <w:pPr>
        <w:pBdr>
          <w:top w:val="single" w:sz="4" w:space="1" w:color="auto"/>
          <w:left w:val="single" w:sz="4" w:space="4" w:color="auto"/>
          <w:bottom w:val="single" w:sz="4" w:space="1" w:color="auto"/>
          <w:right w:val="single" w:sz="4" w:space="4" w:color="auto"/>
        </w:pBdr>
        <w:tabs>
          <w:tab w:val="left" w:pos="993"/>
        </w:tabs>
        <w:ind w:firstLine="708"/>
        <w:rPr>
          <w:rFonts w:cs="Arial"/>
        </w:rPr>
      </w:pPr>
      <w:r>
        <w:rPr>
          <w:rFonts w:ascii="Arial" w:hAnsi="Arial" w:cs="Arial"/>
        </w:rPr>
        <w:t>□</w:t>
      </w:r>
      <w:r>
        <w:rPr>
          <w:rFonts w:cs="Arial"/>
        </w:rPr>
        <w:tab/>
        <w:t>Datore di lavoro</w:t>
      </w:r>
      <w:r w:rsidRPr="00EC30A6">
        <w:rPr>
          <w:rFonts w:cs="Arial"/>
        </w:rPr>
        <w:t xml:space="preserve">                                                                                                                </w:t>
      </w:r>
    </w:p>
    <w:p w:rsidR="00295D2D" w:rsidRDefault="00295D2D" w:rsidP="00295D2D">
      <w:pPr>
        <w:pBdr>
          <w:top w:val="single" w:sz="4" w:space="1" w:color="auto"/>
          <w:left w:val="single" w:sz="4" w:space="4" w:color="auto"/>
          <w:bottom w:val="single" w:sz="4" w:space="1" w:color="auto"/>
          <w:right w:val="single" w:sz="4" w:space="4" w:color="auto"/>
        </w:pBdr>
        <w:tabs>
          <w:tab w:val="left" w:pos="709"/>
          <w:tab w:val="left" w:pos="993"/>
        </w:tabs>
        <w:ind w:firstLine="708"/>
        <w:rPr>
          <w:rFonts w:cs="Arial"/>
        </w:rPr>
      </w:pPr>
      <w:r>
        <w:rPr>
          <w:rFonts w:ascii="Arial" w:hAnsi="Arial" w:cs="Arial"/>
        </w:rPr>
        <w:t>□</w:t>
      </w:r>
      <w:r>
        <w:rPr>
          <w:rFonts w:cs="Arial"/>
        </w:rPr>
        <w:tab/>
        <w:t>L</w:t>
      </w:r>
      <w:r w:rsidRPr="00EC30A6">
        <w:rPr>
          <w:rFonts w:cs="Arial"/>
        </w:rPr>
        <w:t xml:space="preserve">avoratore autonomo                                                                                                               </w:t>
      </w:r>
    </w:p>
    <w:p w:rsidR="00295D2D" w:rsidRDefault="00295D2D" w:rsidP="00295D2D">
      <w:pPr>
        <w:pBdr>
          <w:top w:val="single" w:sz="4" w:space="1" w:color="auto"/>
          <w:left w:val="single" w:sz="4" w:space="4" w:color="auto"/>
          <w:bottom w:val="single" w:sz="4" w:space="1" w:color="auto"/>
          <w:right w:val="single" w:sz="4" w:space="4" w:color="auto"/>
        </w:pBdr>
        <w:tabs>
          <w:tab w:val="left" w:pos="993"/>
        </w:tabs>
        <w:ind w:firstLine="708"/>
        <w:rPr>
          <w:rFonts w:cs="Arial"/>
        </w:rPr>
      </w:pPr>
      <w:r>
        <w:rPr>
          <w:rFonts w:ascii="Arial" w:hAnsi="Arial" w:cs="Arial"/>
        </w:rPr>
        <w:t>□</w:t>
      </w:r>
      <w:r>
        <w:rPr>
          <w:rFonts w:cs="Arial"/>
        </w:rPr>
        <w:tab/>
        <w:t>G</w:t>
      </w:r>
      <w:r w:rsidRPr="00EC30A6">
        <w:rPr>
          <w:rFonts w:cs="Arial"/>
        </w:rPr>
        <w:t xml:space="preserve">estione separata-committente/associante                                                                   </w:t>
      </w:r>
    </w:p>
    <w:p w:rsidR="00295D2D" w:rsidRDefault="00295D2D" w:rsidP="00295D2D">
      <w:pPr>
        <w:pBdr>
          <w:top w:val="single" w:sz="4" w:space="1" w:color="auto"/>
          <w:left w:val="single" w:sz="4" w:space="4" w:color="auto"/>
          <w:bottom w:val="single" w:sz="4" w:space="1" w:color="auto"/>
          <w:right w:val="single" w:sz="4" w:space="4" w:color="auto"/>
        </w:pBdr>
        <w:tabs>
          <w:tab w:val="left" w:pos="567"/>
          <w:tab w:val="left" w:pos="993"/>
        </w:tabs>
        <w:ind w:firstLine="708"/>
        <w:rPr>
          <w:rFonts w:cs="Arial"/>
        </w:rPr>
      </w:pPr>
      <w:r>
        <w:rPr>
          <w:rFonts w:ascii="Arial" w:hAnsi="Arial" w:cs="Arial"/>
        </w:rPr>
        <w:t>□</w:t>
      </w:r>
      <w:r>
        <w:rPr>
          <w:rFonts w:cs="Arial"/>
        </w:rPr>
        <w:tab/>
        <w:t>G</w:t>
      </w:r>
      <w:r w:rsidRPr="00D447F9">
        <w:rPr>
          <w:rFonts w:cs="Arial"/>
        </w:rPr>
        <w:t>estione separata-titol</w:t>
      </w:r>
      <w:r>
        <w:rPr>
          <w:rFonts w:cs="Arial"/>
        </w:rPr>
        <w:t xml:space="preserve">are di reddito di lavoratore </w:t>
      </w:r>
      <w:r w:rsidRPr="00D447F9">
        <w:rPr>
          <w:rFonts w:cs="Arial"/>
        </w:rPr>
        <w:t>autonomo di arte e profe</w:t>
      </w:r>
      <w:r>
        <w:rPr>
          <w:rFonts w:cs="Arial"/>
        </w:rPr>
        <w:t xml:space="preserve">ssione (liberi professionisti) </w:t>
      </w:r>
    </w:p>
    <w:p w:rsidR="00295D2D" w:rsidRPr="00417BD9" w:rsidRDefault="00295D2D" w:rsidP="00295D2D">
      <w:pPr>
        <w:pBdr>
          <w:top w:val="single" w:sz="4" w:space="1" w:color="auto"/>
          <w:left w:val="single" w:sz="4" w:space="4" w:color="auto"/>
          <w:bottom w:val="single" w:sz="4" w:space="1" w:color="auto"/>
          <w:right w:val="single" w:sz="4" w:space="4" w:color="auto"/>
        </w:pBdr>
        <w:tabs>
          <w:tab w:val="left" w:pos="709"/>
          <w:tab w:val="left" w:pos="993"/>
        </w:tabs>
        <w:ind w:firstLine="708"/>
        <w:rPr>
          <w:rFonts w:cs="Arial"/>
        </w:rPr>
      </w:pPr>
      <w:r>
        <w:rPr>
          <w:rFonts w:ascii="Arial" w:hAnsi="Arial" w:cs="Arial"/>
        </w:rPr>
        <w:t>□</w:t>
      </w:r>
      <w:r>
        <w:rPr>
          <w:rFonts w:cs="Arial"/>
        </w:rPr>
        <w:tab/>
        <w:t>Altro(specificare):  ____________________________________________________________________</w:t>
      </w:r>
      <w:r w:rsidRPr="00D447F9">
        <w:rPr>
          <w:rFonts w:cs="Arial"/>
        </w:rPr>
        <w:t xml:space="preserve">                                                            </w:t>
      </w:r>
    </w:p>
    <w:p w:rsidR="00295D2D" w:rsidRPr="007E5929" w:rsidRDefault="00295D2D" w:rsidP="00295D2D">
      <w:pPr>
        <w:pBdr>
          <w:top w:val="single" w:sz="4" w:space="1" w:color="auto"/>
          <w:left w:val="single" w:sz="4" w:space="4" w:color="auto"/>
          <w:bottom w:val="single" w:sz="4" w:space="1" w:color="auto"/>
          <w:right w:val="single" w:sz="4" w:space="4" w:color="auto"/>
        </w:pBdr>
        <w:rPr>
          <w:rFonts w:cs="Arial"/>
          <w:b/>
          <w:sz w:val="16"/>
          <w:szCs w:val="16"/>
        </w:rPr>
      </w:pPr>
    </w:p>
    <w:p w:rsidR="00295D2D" w:rsidRPr="00E567AB" w:rsidRDefault="00295D2D" w:rsidP="00295D2D">
      <w:pPr>
        <w:pBdr>
          <w:top w:val="single" w:sz="4" w:space="1" w:color="auto"/>
          <w:left w:val="single" w:sz="4" w:space="4" w:color="auto"/>
          <w:bottom w:val="single" w:sz="4" w:space="1" w:color="auto"/>
          <w:right w:val="single" w:sz="4" w:space="4" w:color="auto"/>
        </w:pBdr>
        <w:rPr>
          <w:rFonts w:cs="Arial"/>
          <w:bCs/>
        </w:rPr>
      </w:pPr>
      <w:r w:rsidRPr="00E567AB">
        <w:rPr>
          <w:rFonts w:cs="Arial"/>
          <w:bCs/>
        </w:rPr>
        <w:t>Dimensione aziendale (n. dipendenti):</w:t>
      </w:r>
    </w:p>
    <w:p w:rsidR="00295D2D" w:rsidRDefault="00295D2D" w:rsidP="00295D2D">
      <w:pPr>
        <w:pBdr>
          <w:top w:val="single" w:sz="4" w:space="1" w:color="auto"/>
          <w:left w:val="single" w:sz="4" w:space="4" w:color="auto"/>
          <w:bottom w:val="single" w:sz="4" w:space="1" w:color="auto"/>
          <w:right w:val="single" w:sz="4" w:space="4" w:color="auto"/>
        </w:pBdr>
        <w:rPr>
          <w:rFonts w:cs="Arial"/>
          <w:b/>
          <w:bCs/>
        </w:rPr>
      </w:pPr>
      <w:r>
        <w:rPr>
          <w:rFonts w:ascii="Arial" w:hAnsi="Arial" w:cs="Arial"/>
        </w:rPr>
        <w:t>□</w:t>
      </w:r>
      <w:r>
        <w:rPr>
          <w:rFonts w:cs="Arial"/>
        </w:rPr>
        <w:t xml:space="preserve">  0</w:t>
      </w:r>
      <w:r w:rsidRPr="00EC30A6">
        <w:rPr>
          <w:rFonts w:cs="Arial"/>
        </w:rPr>
        <w:t xml:space="preserve"> </w:t>
      </w:r>
      <w:r>
        <w:rPr>
          <w:rFonts w:cs="Arial"/>
        </w:rPr>
        <w:tab/>
      </w:r>
      <w:r>
        <w:rPr>
          <w:rFonts w:ascii="Arial" w:hAnsi="Arial" w:cs="Arial"/>
        </w:rPr>
        <w:t>□</w:t>
      </w:r>
      <w:r>
        <w:rPr>
          <w:rFonts w:cs="Arial"/>
        </w:rPr>
        <w:t xml:space="preserve">  da</w:t>
      </w:r>
      <w:r w:rsidRPr="00EC30A6">
        <w:rPr>
          <w:rFonts w:cs="Arial"/>
        </w:rPr>
        <w:t xml:space="preserve"> 1 a 5 </w:t>
      </w:r>
      <w:r>
        <w:rPr>
          <w:rFonts w:cs="Arial"/>
        </w:rPr>
        <w:tab/>
      </w:r>
      <w:r>
        <w:rPr>
          <w:rFonts w:ascii="Arial" w:hAnsi="Arial" w:cs="Arial"/>
        </w:rPr>
        <w:t>□</w:t>
      </w:r>
      <w:r>
        <w:rPr>
          <w:rFonts w:cs="Arial"/>
        </w:rPr>
        <w:t xml:space="preserve">  </w:t>
      </w:r>
      <w:r w:rsidRPr="00EC30A6">
        <w:rPr>
          <w:rFonts w:cs="Arial"/>
        </w:rPr>
        <w:t>da 6 a 15</w:t>
      </w:r>
      <w:r>
        <w:rPr>
          <w:rFonts w:cs="Arial"/>
        </w:rPr>
        <w:tab/>
      </w:r>
      <w:r>
        <w:rPr>
          <w:rFonts w:ascii="Arial" w:hAnsi="Arial" w:cs="Arial"/>
        </w:rPr>
        <w:t xml:space="preserve">□  </w:t>
      </w:r>
      <w:r w:rsidRPr="00EC30A6">
        <w:rPr>
          <w:rFonts w:cs="Arial"/>
        </w:rPr>
        <w:t>da 16 a 50</w:t>
      </w:r>
      <w:r>
        <w:rPr>
          <w:rFonts w:cs="Arial"/>
        </w:rPr>
        <w:tab/>
      </w:r>
      <w:r>
        <w:rPr>
          <w:rFonts w:ascii="Arial" w:hAnsi="Arial" w:cs="Arial"/>
        </w:rPr>
        <w:t>□</w:t>
      </w:r>
      <w:r>
        <w:rPr>
          <w:rFonts w:cs="Arial"/>
        </w:rPr>
        <w:t xml:space="preserve">  </w:t>
      </w:r>
      <w:r w:rsidRPr="00EC30A6">
        <w:rPr>
          <w:rFonts w:cs="Arial"/>
        </w:rPr>
        <w:t>da 51 a 100</w:t>
      </w:r>
      <w:r>
        <w:rPr>
          <w:rFonts w:cs="Arial"/>
        </w:rPr>
        <w:tab/>
      </w:r>
      <w:r>
        <w:rPr>
          <w:rFonts w:ascii="Arial" w:hAnsi="Arial" w:cs="Arial"/>
        </w:rPr>
        <w:t>□</w:t>
      </w:r>
      <w:r>
        <w:rPr>
          <w:rFonts w:cs="Arial"/>
        </w:rPr>
        <w:t xml:space="preserve">  </w:t>
      </w:r>
      <w:r w:rsidRPr="00EC30A6">
        <w:rPr>
          <w:rFonts w:cs="Arial"/>
        </w:rPr>
        <w:t>oltre 100</w:t>
      </w:r>
    </w:p>
    <w:p w:rsidR="00295D2D" w:rsidRPr="007E5929" w:rsidRDefault="00295D2D" w:rsidP="00295D2D">
      <w:pPr>
        <w:pBdr>
          <w:top w:val="single" w:sz="4" w:space="1" w:color="auto"/>
          <w:left w:val="single" w:sz="4" w:space="4" w:color="auto"/>
          <w:bottom w:val="single" w:sz="4" w:space="1" w:color="auto"/>
          <w:right w:val="single" w:sz="4" w:space="4" w:color="auto"/>
        </w:pBdr>
        <w:rPr>
          <w:rFonts w:cs="Arial"/>
          <w:b/>
          <w:bCs/>
          <w:sz w:val="16"/>
        </w:rPr>
      </w:pPr>
    </w:p>
    <w:p w:rsidR="00295D2D" w:rsidRPr="007E5929" w:rsidRDefault="00295D2D" w:rsidP="00295D2D">
      <w:pPr>
        <w:pBdr>
          <w:top w:val="single" w:sz="4" w:space="1" w:color="auto"/>
          <w:left w:val="single" w:sz="4" w:space="4" w:color="auto"/>
          <w:bottom w:val="single" w:sz="4" w:space="1" w:color="auto"/>
          <w:right w:val="single" w:sz="4" w:space="4" w:color="auto"/>
        </w:pBdr>
        <w:rPr>
          <w:rFonts w:cs="Arial"/>
        </w:rPr>
      </w:pPr>
      <w:r w:rsidRPr="00E567AB">
        <w:rPr>
          <w:rFonts w:cs="Arial"/>
          <w:b/>
        </w:rPr>
        <w:t>CCNL</w:t>
      </w:r>
      <w:r w:rsidRPr="00EC30A6">
        <w:rPr>
          <w:rFonts w:cs="Arial"/>
        </w:rPr>
        <w:t xml:space="preserve"> APPLICATO:</w:t>
      </w:r>
      <w:r>
        <w:rPr>
          <w:rFonts w:cs="Arial"/>
        </w:rPr>
        <w:t xml:space="preserve"> ______________________________________________</w:t>
      </w:r>
      <w:r>
        <w:rPr>
          <w:rFonts w:cs="Arial"/>
        </w:rPr>
        <w:tab/>
      </w:r>
    </w:p>
    <w:p w:rsidR="00295D2D" w:rsidRDefault="00295D2D" w:rsidP="00295D2D">
      <w:pPr>
        <w:pBdr>
          <w:top w:val="single" w:sz="4" w:space="1" w:color="auto"/>
          <w:left w:val="single" w:sz="4" w:space="4" w:color="auto"/>
          <w:bottom w:val="single" w:sz="4" w:space="1" w:color="auto"/>
          <w:right w:val="single" w:sz="4" w:space="4" w:color="auto"/>
        </w:pBdr>
        <w:rPr>
          <w:rFonts w:cs="Arial"/>
          <w:b/>
          <w:bCs/>
        </w:rPr>
      </w:pPr>
      <w:r>
        <w:rPr>
          <w:rFonts w:cs="Arial"/>
        </w:rPr>
        <w:lastRenderedPageBreak/>
        <w:t xml:space="preserve">MATRICOLA </w:t>
      </w:r>
      <w:r w:rsidRPr="001868B1">
        <w:rPr>
          <w:rFonts w:cs="Arial"/>
          <w:b/>
        </w:rPr>
        <w:t>INPS</w:t>
      </w:r>
      <w:r>
        <w:rPr>
          <w:rFonts w:cs="Arial"/>
        </w:rPr>
        <w:t xml:space="preserve"> o  </w:t>
      </w:r>
      <w:r w:rsidRPr="00BF6C2E">
        <w:rPr>
          <w:rFonts w:cs="Arial"/>
          <w:b/>
        </w:rPr>
        <w:t>CF</w:t>
      </w:r>
      <w:r>
        <w:rPr>
          <w:rFonts w:cs="Arial"/>
        </w:rPr>
        <w:t xml:space="preserve"> o </w:t>
      </w:r>
      <w:r w:rsidRPr="00BF6C2E">
        <w:rPr>
          <w:rFonts w:cs="Arial"/>
          <w:b/>
        </w:rPr>
        <w:t>PCI</w:t>
      </w:r>
      <w:r>
        <w:rPr>
          <w:rFonts w:cs="Arial"/>
        </w:rPr>
        <w:t xml:space="preserve"> </w:t>
      </w:r>
      <w:r w:rsidRPr="003C1276">
        <w:rPr>
          <w:rFonts w:cs="Arial"/>
          <w:vertAlign w:val="superscript"/>
        </w:rPr>
        <w:t>(2)</w:t>
      </w:r>
      <w:r>
        <w:rPr>
          <w:rFonts w:cs="Arial"/>
        </w:rPr>
        <w:t xml:space="preserve">  ________________________________ </w:t>
      </w:r>
      <w:r w:rsidRPr="00EC30A6">
        <w:rPr>
          <w:rFonts w:cs="Arial"/>
        </w:rPr>
        <w:t xml:space="preserve"> SEDE </w:t>
      </w:r>
      <w:r>
        <w:rPr>
          <w:rFonts w:cs="Arial"/>
        </w:rPr>
        <w:t>_________________________________</w:t>
      </w:r>
    </w:p>
    <w:p w:rsidR="00295D2D" w:rsidRPr="004861D2" w:rsidRDefault="00295D2D" w:rsidP="00295D2D">
      <w:pPr>
        <w:pBdr>
          <w:top w:val="single" w:sz="4" w:space="1" w:color="auto"/>
          <w:left w:val="single" w:sz="4" w:space="4" w:color="auto"/>
          <w:bottom w:val="single" w:sz="4" w:space="1" w:color="auto"/>
          <w:right w:val="single" w:sz="4" w:space="4" w:color="auto"/>
        </w:pBdr>
        <w:rPr>
          <w:rFonts w:cs="Arial"/>
          <w:sz w:val="16"/>
        </w:rPr>
      </w:pPr>
      <w:r w:rsidRPr="00EC30A6">
        <w:rPr>
          <w:rFonts w:cs="Arial"/>
        </w:rPr>
        <w:t xml:space="preserve">MATRICOLA </w:t>
      </w:r>
      <w:r w:rsidRPr="001868B1">
        <w:rPr>
          <w:rFonts w:cs="Arial"/>
          <w:b/>
        </w:rPr>
        <w:t>INAIL</w:t>
      </w:r>
      <w:r>
        <w:rPr>
          <w:rFonts w:cs="Arial"/>
        </w:rPr>
        <w:t xml:space="preserve">    _________________________________________  </w:t>
      </w:r>
      <w:r w:rsidRPr="00EC30A6">
        <w:rPr>
          <w:rFonts w:cs="Arial"/>
        </w:rPr>
        <w:t xml:space="preserve"> SEDE </w:t>
      </w:r>
      <w:r>
        <w:rPr>
          <w:rFonts w:cs="Arial"/>
        </w:rPr>
        <w:t>_________________________________</w:t>
      </w:r>
    </w:p>
    <w:p w:rsidR="00295D2D" w:rsidRPr="00E567AB" w:rsidRDefault="00295D2D" w:rsidP="00295D2D">
      <w:pPr>
        <w:rPr>
          <w:rFonts w:cs="Tahoma"/>
          <w:b/>
          <w:bCs/>
          <w:sz w:val="18"/>
        </w:rPr>
      </w:pPr>
    </w:p>
    <w:p w:rsidR="00295D2D" w:rsidRPr="00E567AB" w:rsidRDefault="00295D2D" w:rsidP="00295D2D">
      <w:pPr>
        <w:rPr>
          <w:rFonts w:cs="Arial"/>
        </w:rPr>
      </w:pPr>
    </w:p>
    <w:p w:rsidR="00295D2D" w:rsidRPr="00E567AB" w:rsidRDefault="00295D2D" w:rsidP="00295D2D">
      <w:pPr>
        <w:rPr>
          <w:rFonts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295D2D" w:rsidRPr="00D85DAA" w:rsidTr="00DB638F">
        <w:trPr>
          <w:trHeight w:val="375"/>
        </w:trPr>
        <w:tc>
          <w:tcPr>
            <w:tcW w:w="5670" w:type="dxa"/>
            <w:shd w:val="clear" w:color="auto" w:fill="auto"/>
          </w:tcPr>
          <w:p w:rsidR="00295D2D" w:rsidRPr="00D85DAA" w:rsidRDefault="00295D2D" w:rsidP="00DB638F">
            <w:pPr>
              <w:rPr>
                <w:rFonts w:cs="Tahoma"/>
                <w:sz w:val="18"/>
                <w:szCs w:val="16"/>
              </w:rPr>
            </w:pPr>
            <w:r w:rsidRPr="00D85DAA">
              <w:rPr>
                <w:rFonts w:cs="Tahoma"/>
                <w:caps/>
                <w:sz w:val="18"/>
                <w:szCs w:val="16"/>
              </w:rPr>
              <w:t>data</w:t>
            </w:r>
          </w:p>
        </w:tc>
        <w:tc>
          <w:tcPr>
            <w:tcW w:w="4332" w:type="dxa"/>
            <w:shd w:val="clear" w:color="auto" w:fill="auto"/>
          </w:tcPr>
          <w:p w:rsidR="00295D2D" w:rsidRDefault="00295D2D" w:rsidP="00DB638F">
            <w:pPr>
              <w:jc w:val="center"/>
              <w:rPr>
                <w:rFonts w:cs="Tahoma"/>
                <w:sz w:val="18"/>
                <w:szCs w:val="16"/>
              </w:rPr>
            </w:pPr>
            <w:r w:rsidRPr="00D85DAA">
              <w:rPr>
                <w:rFonts w:cs="Tahoma"/>
                <w:sz w:val="18"/>
                <w:szCs w:val="16"/>
              </w:rPr>
              <w:t>timbro e firma</w:t>
            </w:r>
          </w:p>
          <w:p w:rsidR="00295D2D" w:rsidRPr="00D85DAA" w:rsidRDefault="00295D2D" w:rsidP="00DB638F">
            <w:pPr>
              <w:jc w:val="center"/>
              <w:rPr>
                <w:rFonts w:cs="Tahoma"/>
                <w:sz w:val="18"/>
                <w:szCs w:val="16"/>
              </w:rPr>
            </w:pPr>
            <w:r w:rsidRPr="00D85DAA">
              <w:rPr>
                <w:rFonts w:cs="Tahoma"/>
                <w:sz w:val="18"/>
                <w:szCs w:val="16"/>
              </w:rPr>
              <w:t>di un legale rappresentante o procuratore</w:t>
            </w:r>
          </w:p>
        </w:tc>
      </w:tr>
    </w:tbl>
    <w:p w:rsidR="00295D2D" w:rsidRDefault="00295D2D" w:rsidP="00295D2D">
      <w:pPr>
        <w:rPr>
          <w:rFonts w:cs="Arial"/>
          <w:sz w:val="16"/>
          <w:szCs w:val="16"/>
        </w:rPr>
      </w:pPr>
    </w:p>
    <w:p w:rsidR="00E811FA" w:rsidRDefault="00E811FA">
      <w:pPr>
        <w:spacing w:after="0" w:line="240" w:lineRule="auto"/>
        <w:rPr>
          <w:rFonts w:ascii="Garamond" w:eastAsia="Times New Roman" w:hAnsi="Garamond"/>
          <w:b/>
          <w:sz w:val="28"/>
          <w:szCs w:val="28"/>
          <w:u w:val="single"/>
          <w:lang w:eastAsia="it-IT"/>
        </w:rPr>
      </w:pPr>
      <w:r>
        <w:rPr>
          <w:rFonts w:ascii="Garamond" w:hAnsi="Garamond"/>
          <w:b/>
          <w:sz w:val="28"/>
          <w:szCs w:val="28"/>
          <w:u w:val="single"/>
        </w:rPr>
        <w:br w:type="page"/>
      </w:r>
    </w:p>
    <w:p w:rsidR="00295D2D" w:rsidRPr="00ED7D61" w:rsidRDefault="00295D2D" w:rsidP="00295D2D">
      <w:pPr>
        <w:pStyle w:val="Corpodeltesto2"/>
        <w:spacing w:after="0" w:line="240" w:lineRule="auto"/>
        <w:rPr>
          <w:rFonts w:ascii="Garamond" w:hAnsi="Garamond" w:cs="Tahoma"/>
          <w:b/>
          <w:sz w:val="28"/>
          <w:szCs w:val="28"/>
          <w:u w:val="single"/>
        </w:rPr>
      </w:pPr>
      <w:r w:rsidRPr="00ED7D61">
        <w:rPr>
          <w:rFonts w:ascii="Garamond" w:hAnsi="Garamond" w:cs="Tahoma"/>
          <w:b/>
          <w:sz w:val="28"/>
          <w:szCs w:val="28"/>
          <w:u w:val="single"/>
        </w:rPr>
        <w:lastRenderedPageBreak/>
        <w:t>Fac-simile “Allegato E”</w:t>
      </w:r>
    </w:p>
    <w:p w:rsidR="00295D2D" w:rsidRPr="00ED7D61" w:rsidRDefault="00295D2D" w:rsidP="00295D2D">
      <w:pPr>
        <w:pStyle w:val="Corpodeltesto2"/>
        <w:spacing w:after="0" w:line="240" w:lineRule="auto"/>
        <w:rPr>
          <w:rFonts w:ascii="Garamond" w:hAnsi="Garamond"/>
          <w:b/>
          <w:sz w:val="28"/>
          <w:szCs w:val="28"/>
          <w:u w:val="single"/>
        </w:rPr>
      </w:pPr>
    </w:p>
    <w:p w:rsidR="00295D2D" w:rsidRPr="00ED7D61" w:rsidRDefault="00295D2D" w:rsidP="00295D2D">
      <w:pPr>
        <w:jc w:val="center"/>
        <w:rPr>
          <w:rFonts w:ascii="Garamond" w:hAnsi="Garamond" w:cs="Tahoma"/>
          <w:b/>
          <w:caps/>
          <w:sz w:val="28"/>
          <w:szCs w:val="28"/>
        </w:rPr>
      </w:pPr>
      <w:r w:rsidRPr="00ED7D61">
        <w:rPr>
          <w:rFonts w:ascii="Garamond" w:hAnsi="Garamond" w:cs="Tahoma"/>
          <w:b/>
          <w:caps/>
          <w:sz w:val="28"/>
          <w:szCs w:val="28"/>
        </w:rPr>
        <w:t>offerta economica</w:t>
      </w:r>
    </w:p>
    <w:p w:rsidR="00295D2D" w:rsidRPr="00ED7D61" w:rsidRDefault="00295D2D" w:rsidP="00295D2D">
      <w:pPr>
        <w:jc w:val="center"/>
        <w:rPr>
          <w:rFonts w:ascii="Garamond" w:hAnsi="Garamond" w:cs="Tahoma"/>
          <w:sz w:val="28"/>
          <w:szCs w:val="28"/>
        </w:rPr>
      </w:pPr>
    </w:p>
    <w:p w:rsidR="00295D2D" w:rsidRPr="00ED7D61" w:rsidRDefault="00295D2D" w:rsidP="00295D2D">
      <w:pPr>
        <w:jc w:val="both"/>
        <w:rPr>
          <w:rFonts w:ascii="Garamond" w:hAnsi="Garamond" w:cs="Tahoma"/>
          <w:b/>
        </w:rPr>
      </w:pPr>
      <w:r w:rsidRPr="00197213">
        <w:rPr>
          <w:rFonts w:ascii="Garamond" w:hAnsi="Garamond" w:cs="Tahoma"/>
          <w:b/>
        </w:rPr>
        <w:t xml:space="preserve">Oggetto: offerta economica relativa alla gara a procedura </w:t>
      </w:r>
      <w:r w:rsidR="00197213" w:rsidRPr="00197213">
        <w:rPr>
          <w:rFonts w:ascii="Garamond" w:hAnsi="Garamond" w:cs="Tahoma"/>
          <w:b/>
        </w:rPr>
        <w:t>aperta</w:t>
      </w:r>
      <w:r w:rsidRPr="00197213">
        <w:rPr>
          <w:rFonts w:ascii="Garamond" w:hAnsi="Garamond" w:cs="Tahoma"/>
          <w:b/>
        </w:rPr>
        <w:t xml:space="preserve"> (ID</w:t>
      </w:r>
      <w:r w:rsidR="00197213">
        <w:rPr>
          <w:rFonts w:ascii="Garamond" w:hAnsi="Garamond" w:cs="Tahoma"/>
          <w:b/>
        </w:rPr>
        <w:t xml:space="preserve"> 15SER011</w:t>
      </w:r>
      <w:r w:rsidRPr="00197213">
        <w:rPr>
          <w:rFonts w:ascii="Garamond" w:hAnsi="Garamond" w:cs="Tahoma"/>
          <w:b/>
        </w:rPr>
        <w:t xml:space="preserve">) per l’affidamento del </w:t>
      </w:r>
      <w:r w:rsidR="00197213" w:rsidRPr="00197213">
        <w:rPr>
          <w:rFonts w:ascii="Garamond" w:hAnsi="Garamond" w:cs="Tahoma"/>
          <w:b/>
        </w:rPr>
        <w:t xml:space="preserve">servizio di cattura di animali vaganti e servizi collegati </w:t>
      </w: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Il sottoscritto _____________________________________________________________________</w:t>
      </w:r>
    </w:p>
    <w:p w:rsidR="00295D2D" w:rsidRPr="00ED7D61" w:rsidRDefault="00295D2D" w:rsidP="00295D2D">
      <w:pPr>
        <w:pStyle w:val="Corpodeltesto23"/>
        <w:pBdr>
          <w:bottom w:val="none" w:sz="0" w:space="0" w:color="auto"/>
        </w:pBdr>
        <w:rPr>
          <w:rFonts w:ascii="Garamond" w:hAnsi="Garamond" w:cs="Tahoma"/>
          <w:sz w:val="22"/>
          <w:szCs w:val="22"/>
        </w:rPr>
      </w:pPr>
      <w:r>
        <w:rPr>
          <w:rFonts w:ascii="Garamond" w:hAnsi="Garamond" w:cs="Tahoma"/>
          <w:sz w:val="22"/>
          <w:szCs w:val="22"/>
        </w:rPr>
        <w:t>nato a __________</w:t>
      </w:r>
      <w:r w:rsidRPr="00ED7D61">
        <w:rPr>
          <w:rFonts w:ascii="Garamond" w:hAnsi="Garamond" w:cs="Tahoma"/>
          <w:sz w:val="22"/>
          <w:szCs w:val="22"/>
        </w:rPr>
        <w:t>__________ il ______</w:t>
      </w:r>
      <w:r>
        <w:rPr>
          <w:rFonts w:ascii="Garamond" w:hAnsi="Garamond" w:cs="Tahoma"/>
          <w:sz w:val="22"/>
          <w:szCs w:val="22"/>
        </w:rPr>
        <w:t>_</w:t>
      </w:r>
      <w:r w:rsidRPr="00ED7D61">
        <w:rPr>
          <w:rFonts w:ascii="Garamond" w:hAnsi="Garamond" w:cs="Tahoma"/>
          <w:sz w:val="22"/>
          <w:szCs w:val="22"/>
        </w:rPr>
        <w:t>____  e residente a _____________</w:t>
      </w:r>
      <w:r>
        <w:rPr>
          <w:rFonts w:ascii="Garamond" w:hAnsi="Garamond" w:cs="Tahoma"/>
          <w:sz w:val="22"/>
          <w:szCs w:val="22"/>
        </w:rPr>
        <w:t>___________</w:t>
      </w:r>
      <w:r w:rsidRPr="00ED7D61">
        <w:rPr>
          <w:rFonts w:ascii="Garamond" w:hAnsi="Garamond" w:cs="Tahoma"/>
          <w:sz w:val="22"/>
          <w:szCs w:val="22"/>
        </w:rPr>
        <w:t>________</w:t>
      </w: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in via ____________________________ n.____ in qualit</w:t>
      </w:r>
      <w:r>
        <w:rPr>
          <w:rFonts w:ascii="Garamond" w:hAnsi="Garamond" w:cs="Tahoma"/>
          <w:sz w:val="22"/>
          <w:szCs w:val="22"/>
        </w:rPr>
        <w:t>à di __________________________</w:t>
      </w:r>
      <w:r w:rsidRPr="00ED7D61">
        <w:rPr>
          <w:rFonts w:ascii="Garamond" w:hAnsi="Garamond" w:cs="Tahoma"/>
          <w:sz w:val="22"/>
          <w:szCs w:val="22"/>
        </w:rPr>
        <w:t xml:space="preserve">   della Ditta/Società __________________________  avente sede in ______________</w:t>
      </w:r>
      <w:r>
        <w:rPr>
          <w:rFonts w:ascii="Garamond" w:hAnsi="Garamond" w:cs="Tahoma"/>
          <w:sz w:val="22"/>
          <w:szCs w:val="22"/>
        </w:rPr>
        <w:t>______</w:t>
      </w:r>
      <w:r w:rsidRPr="00ED7D61">
        <w:rPr>
          <w:rFonts w:ascii="Garamond" w:hAnsi="Garamond" w:cs="Tahoma"/>
          <w:sz w:val="22"/>
          <w:szCs w:val="22"/>
        </w:rPr>
        <w:t>___________</w:t>
      </w: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cap.____________ via ____</w:t>
      </w:r>
      <w:r>
        <w:rPr>
          <w:rFonts w:ascii="Garamond" w:hAnsi="Garamond" w:cs="Tahoma"/>
          <w:sz w:val="22"/>
          <w:szCs w:val="22"/>
        </w:rPr>
        <w:t>_</w:t>
      </w:r>
      <w:r w:rsidRPr="00ED7D61">
        <w:rPr>
          <w:rFonts w:ascii="Garamond" w:hAnsi="Garamond" w:cs="Tahoma"/>
          <w:sz w:val="22"/>
          <w:szCs w:val="22"/>
        </w:rPr>
        <w:t>___________________  tel. n.________________________________</w:t>
      </w: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C.F. e P.IVA _____________________________________________________________________</w:t>
      </w:r>
    </w:p>
    <w:p w:rsidR="00295D2D" w:rsidRPr="00ED7D61" w:rsidRDefault="00295D2D" w:rsidP="00295D2D">
      <w:pPr>
        <w:pStyle w:val="Corpodeltesto23"/>
        <w:pBdr>
          <w:bottom w:val="none" w:sz="0" w:space="0" w:color="auto"/>
        </w:pBdr>
        <w:rPr>
          <w:rFonts w:ascii="Garamond" w:hAnsi="Garamond" w:cs="Tahoma"/>
          <w:sz w:val="22"/>
          <w:szCs w:val="22"/>
        </w:rPr>
      </w:pPr>
    </w:p>
    <w:p w:rsidR="00295D2D" w:rsidRPr="00ED7D61" w:rsidRDefault="00295D2D" w:rsidP="00295D2D">
      <w:pPr>
        <w:pStyle w:val="Corpodeltesto23"/>
        <w:pBdr>
          <w:bottom w:val="none" w:sz="0" w:space="0" w:color="auto"/>
        </w:pBdr>
        <w:jc w:val="center"/>
        <w:rPr>
          <w:rFonts w:ascii="Garamond" w:hAnsi="Garamond" w:cs="Tahoma"/>
          <w:sz w:val="22"/>
          <w:szCs w:val="22"/>
        </w:rPr>
      </w:pPr>
      <w:r w:rsidRPr="00ED7D61">
        <w:rPr>
          <w:rFonts w:ascii="Garamond" w:hAnsi="Garamond" w:cs="Tahoma"/>
          <w:sz w:val="22"/>
          <w:szCs w:val="22"/>
        </w:rPr>
        <w:t>DICHIARA</w:t>
      </w:r>
    </w:p>
    <w:p w:rsidR="00295D2D" w:rsidRPr="00ED7D61" w:rsidRDefault="00295D2D" w:rsidP="00295D2D">
      <w:pPr>
        <w:pStyle w:val="Corpodeltesto23"/>
        <w:pBdr>
          <w:bottom w:val="none" w:sz="0" w:space="0" w:color="auto"/>
        </w:pBdr>
        <w:jc w:val="center"/>
        <w:rPr>
          <w:rFonts w:ascii="Garamond" w:hAnsi="Garamond" w:cs="Tahoma"/>
          <w:sz w:val="22"/>
          <w:szCs w:val="22"/>
        </w:rPr>
      </w:pPr>
    </w:p>
    <w:p w:rsidR="00295D2D" w:rsidRPr="00ED7D61" w:rsidRDefault="00295D2D" w:rsidP="00295D2D">
      <w:pPr>
        <w:pStyle w:val="Corpodeltesto23"/>
        <w:pBdr>
          <w:bottom w:val="none" w:sz="0" w:space="0" w:color="auto"/>
        </w:pBdr>
        <w:rPr>
          <w:rFonts w:ascii="Garamond" w:hAnsi="Garamond" w:cs="Tahoma"/>
          <w:sz w:val="22"/>
          <w:szCs w:val="22"/>
        </w:rPr>
      </w:pPr>
      <w:r w:rsidRPr="00ED7D61">
        <w:rPr>
          <w:rFonts w:ascii="Garamond" w:hAnsi="Garamond" w:cs="Tahoma"/>
          <w:sz w:val="22"/>
          <w:szCs w:val="22"/>
        </w:rPr>
        <w:t>In nome e per conto della suddetta Ditta/Società quanto segue:</w:t>
      </w:r>
    </w:p>
    <w:p w:rsidR="00295D2D" w:rsidRPr="00ED7D61" w:rsidRDefault="00295D2D" w:rsidP="00295D2D">
      <w:pPr>
        <w:pStyle w:val="Corpodeltesto23"/>
        <w:pBdr>
          <w:bottom w:val="none" w:sz="0" w:space="0" w:color="auto"/>
        </w:pBdr>
        <w:rPr>
          <w:rFonts w:ascii="Garamond" w:hAnsi="Garamond" w:cs="Tahoma"/>
          <w:sz w:val="22"/>
          <w:szCs w:val="22"/>
        </w:rPr>
      </w:pPr>
    </w:p>
    <w:p w:rsidR="00295D2D" w:rsidRPr="00ED7D61" w:rsidRDefault="00295D2D" w:rsidP="00295D2D">
      <w:pPr>
        <w:pStyle w:val="Corpodeltesto23"/>
        <w:pBdr>
          <w:bottom w:val="none" w:sz="0" w:space="0" w:color="auto"/>
        </w:pBdr>
        <w:rPr>
          <w:rFonts w:ascii="Garamond" w:hAnsi="Garamond" w:cs="Tahoma"/>
          <w:sz w:val="22"/>
          <w:szCs w:val="22"/>
        </w:rPr>
      </w:pPr>
      <w:smartTag w:uri="urn:schemas-microsoft-com:office:smarttags" w:element="PersonName">
        <w:smartTagPr>
          <w:attr w:name="ProductID" w:val="La Ditta"/>
        </w:smartTagPr>
        <w:r w:rsidRPr="00ED7D61">
          <w:rPr>
            <w:rFonts w:ascii="Garamond" w:hAnsi="Garamond" w:cs="Tahoma"/>
            <w:sz w:val="22"/>
            <w:szCs w:val="22"/>
          </w:rPr>
          <w:t>La Ditta</w:t>
        </w:r>
      </w:smartTag>
      <w:r w:rsidRPr="00ED7D61">
        <w:rPr>
          <w:rFonts w:ascii="Garamond" w:hAnsi="Garamond" w:cs="Tahoma"/>
          <w:sz w:val="22"/>
          <w:szCs w:val="22"/>
        </w:rPr>
        <w:t>/Società____________________ concorre alla gara a procedura ________ con la seguente offerta giudicata remunerativa e, quindi, vincolante a tutti gli effetti di legge:</w:t>
      </w:r>
    </w:p>
    <w:p w:rsidR="00295D2D" w:rsidRPr="00ED7D61" w:rsidRDefault="00295D2D" w:rsidP="00295D2D">
      <w:pPr>
        <w:pStyle w:val="Corpodeltesto23"/>
        <w:pBdr>
          <w:bottom w:val="none" w:sz="0" w:space="0" w:color="auto"/>
        </w:pBdr>
        <w:rPr>
          <w:rFonts w:ascii="Garamond" w:hAnsi="Garamond" w:cs="Tahoma"/>
          <w:i/>
          <w:sz w:val="22"/>
          <w:szCs w:val="22"/>
        </w:rPr>
      </w:pPr>
    </w:p>
    <w:p w:rsidR="00295D2D" w:rsidRPr="00ED7D61" w:rsidRDefault="00295D2D" w:rsidP="00295D2D">
      <w:pPr>
        <w:pStyle w:val="Corpodeltesto23"/>
        <w:pBdr>
          <w:bottom w:val="none" w:sz="0" w:space="0" w:color="auto"/>
        </w:pBdr>
        <w:rPr>
          <w:rFonts w:ascii="Garamond" w:hAnsi="Garamond" w:cs="Tahoma"/>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925"/>
        <w:gridCol w:w="1827"/>
        <w:gridCol w:w="1693"/>
        <w:gridCol w:w="1689"/>
      </w:tblGrid>
      <w:tr w:rsidR="006347CB" w:rsidRPr="00670390" w:rsidTr="00607030">
        <w:tc>
          <w:tcPr>
            <w:tcW w:w="873" w:type="pct"/>
          </w:tcPr>
          <w:p w:rsidR="00295D2D" w:rsidRPr="00670390" w:rsidRDefault="00295D2D" w:rsidP="00DB638F">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RIFERIMENTO</w:t>
            </w:r>
          </w:p>
        </w:tc>
        <w:tc>
          <w:tcPr>
            <w:tcW w:w="1484" w:type="pct"/>
          </w:tcPr>
          <w:p w:rsidR="00295D2D" w:rsidRPr="00670390" w:rsidRDefault="00295D2D" w:rsidP="00DB638F">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VOCE</w:t>
            </w:r>
          </w:p>
        </w:tc>
        <w:tc>
          <w:tcPr>
            <w:tcW w:w="927" w:type="pct"/>
          </w:tcPr>
          <w:p w:rsidR="00295D2D" w:rsidRPr="00670390" w:rsidRDefault="006347CB" w:rsidP="006347C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COSTO UNITARIO PER CATTURA</w:t>
            </w:r>
            <w:r w:rsidR="00295D2D" w:rsidRPr="00670390">
              <w:rPr>
                <w:rFonts w:ascii="Garamond" w:hAnsi="Garamond" w:cs="Tahoma"/>
                <w:i/>
                <w:sz w:val="22"/>
                <w:szCs w:val="22"/>
              </w:rPr>
              <w:t xml:space="preserve"> OFFERTO (in cifre I.V.A. esclusa)</w:t>
            </w:r>
          </w:p>
        </w:tc>
        <w:tc>
          <w:tcPr>
            <w:tcW w:w="859" w:type="pct"/>
          </w:tcPr>
          <w:p w:rsidR="00295D2D" w:rsidRPr="00670390" w:rsidRDefault="006347CB" w:rsidP="00DB638F">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COSTO UNITARIO PER CATTURA OFFERTO</w:t>
            </w:r>
            <w:r w:rsidR="00295D2D" w:rsidRPr="00670390">
              <w:rPr>
                <w:rFonts w:ascii="Garamond" w:hAnsi="Garamond" w:cs="Tahoma"/>
                <w:i/>
                <w:sz w:val="22"/>
                <w:szCs w:val="22"/>
              </w:rPr>
              <w:t xml:space="preserve"> (in lettere I.V.A. esclusa)</w:t>
            </w:r>
          </w:p>
        </w:tc>
        <w:tc>
          <w:tcPr>
            <w:tcW w:w="857" w:type="pct"/>
          </w:tcPr>
          <w:p w:rsidR="00295D2D" w:rsidRPr="00670390" w:rsidRDefault="006347CB" w:rsidP="00DB638F">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 xml:space="preserve">COSTO UNITARIO PER CATTURA </w:t>
            </w:r>
            <w:r w:rsidR="00295D2D" w:rsidRPr="00670390">
              <w:rPr>
                <w:rFonts w:ascii="Garamond" w:hAnsi="Garamond" w:cs="Tahoma"/>
                <w:i/>
                <w:sz w:val="22"/>
                <w:szCs w:val="22"/>
              </w:rPr>
              <w:t>NON SUPERABILE A BASE D’ASTA</w:t>
            </w:r>
          </w:p>
        </w:tc>
      </w:tr>
      <w:tr w:rsidR="006347CB" w:rsidRPr="00ED7D61" w:rsidTr="00607030">
        <w:tc>
          <w:tcPr>
            <w:tcW w:w="873" w:type="pct"/>
          </w:tcPr>
          <w:p w:rsidR="00295D2D" w:rsidRPr="00ED7D61" w:rsidRDefault="006347CB" w:rsidP="00DB638F">
            <w:pPr>
              <w:pStyle w:val="Corpodeltesto23"/>
              <w:pBdr>
                <w:bottom w:val="none" w:sz="0" w:space="0" w:color="auto"/>
              </w:pBdr>
              <w:rPr>
                <w:rFonts w:ascii="Garamond" w:hAnsi="Garamond" w:cs="Tahoma"/>
                <w:i/>
                <w:sz w:val="22"/>
                <w:szCs w:val="22"/>
              </w:rPr>
            </w:pPr>
            <w:r>
              <w:rPr>
                <w:rFonts w:ascii="Garamond" w:hAnsi="Garamond" w:cs="Tahoma"/>
                <w:i/>
                <w:sz w:val="22"/>
                <w:szCs w:val="22"/>
              </w:rPr>
              <w:t>LOTTO 1</w:t>
            </w:r>
          </w:p>
        </w:tc>
        <w:tc>
          <w:tcPr>
            <w:tcW w:w="1484" w:type="pct"/>
          </w:tcPr>
          <w:p w:rsidR="00295D2D" w:rsidRPr="00ED7D61" w:rsidRDefault="006347CB" w:rsidP="00DB638F">
            <w:pPr>
              <w:pStyle w:val="Corpodeltesto23"/>
              <w:pBdr>
                <w:bottom w:val="none" w:sz="0" w:space="0" w:color="auto"/>
              </w:pBdr>
              <w:rPr>
                <w:rFonts w:ascii="Garamond" w:hAnsi="Garamond" w:cs="Tahoma"/>
                <w:i/>
                <w:sz w:val="22"/>
                <w:szCs w:val="22"/>
              </w:rPr>
            </w:pPr>
            <w:r>
              <w:rPr>
                <w:rFonts w:ascii="Garamond" w:hAnsi="Garamond" w:cs="Tahoma"/>
                <w:i/>
                <w:sz w:val="22"/>
                <w:szCs w:val="22"/>
              </w:rPr>
              <w:t>TUTTE</w:t>
            </w:r>
            <w:r w:rsidR="00607030">
              <w:rPr>
                <w:rFonts w:ascii="Garamond" w:hAnsi="Garamond" w:cs="Tahoma"/>
                <w:i/>
                <w:sz w:val="22"/>
                <w:szCs w:val="22"/>
              </w:rPr>
              <w:t>,</w:t>
            </w:r>
            <w:r w:rsidR="00465980">
              <w:rPr>
                <w:rFonts w:ascii="Garamond" w:hAnsi="Garamond" w:cs="Tahoma"/>
                <w:i/>
                <w:sz w:val="22"/>
                <w:szCs w:val="22"/>
              </w:rPr>
              <w:t xml:space="preserve"> </w:t>
            </w:r>
            <w:r w:rsidR="00465980">
              <w:rPr>
                <w:rFonts w:ascii="Garamond" w:hAnsi="Garamond" w:cs="Tahoma"/>
                <w:b/>
                <w:i/>
                <w:sz w:val="22"/>
                <w:szCs w:val="22"/>
                <w:u w:val="single"/>
              </w:rPr>
              <w:t>ESCLUSA</w:t>
            </w:r>
            <w:r w:rsidR="00465980" w:rsidRPr="00465980">
              <w:rPr>
                <w:rFonts w:ascii="Garamond" w:hAnsi="Garamond" w:cs="Tahoma"/>
                <w:b/>
                <w:i/>
                <w:sz w:val="22"/>
                <w:szCs w:val="22"/>
                <w:u w:val="single"/>
              </w:rPr>
              <w:t xml:space="preserve"> </w:t>
            </w:r>
            <w:r w:rsidR="00607030">
              <w:rPr>
                <w:rFonts w:ascii="Garamond" w:hAnsi="Garamond" w:cs="Tahoma"/>
                <w:b/>
                <w:i/>
                <w:sz w:val="22"/>
                <w:szCs w:val="22"/>
                <w:u w:val="single"/>
              </w:rPr>
              <w:t xml:space="preserve">LA </w:t>
            </w:r>
            <w:r w:rsidR="00465980" w:rsidRPr="00465980">
              <w:rPr>
                <w:rFonts w:ascii="Garamond" w:hAnsi="Garamond" w:cs="Tahoma"/>
                <w:b/>
                <w:i/>
                <w:sz w:val="22"/>
                <w:szCs w:val="22"/>
                <w:u w:val="single"/>
              </w:rPr>
              <w:t>VOCE F</w:t>
            </w:r>
            <w:r w:rsidR="00607030">
              <w:rPr>
                <w:rFonts w:ascii="Garamond" w:hAnsi="Garamond" w:cs="Tahoma"/>
                <w:b/>
                <w:i/>
                <w:sz w:val="22"/>
                <w:szCs w:val="22"/>
                <w:u w:val="single"/>
              </w:rPr>
              <w:t>)</w:t>
            </w:r>
          </w:p>
        </w:tc>
        <w:tc>
          <w:tcPr>
            <w:tcW w:w="927" w:type="pct"/>
          </w:tcPr>
          <w:p w:rsidR="00295D2D" w:rsidRPr="00ED7D61" w:rsidRDefault="00295D2D" w:rsidP="00DB638F">
            <w:pPr>
              <w:pStyle w:val="Corpodeltesto23"/>
              <w:pBdr>
                <w:bottom w:val="none" w:sz="0" w:space="0" w:color="auto"/>
              </w:pBdr>
              <w:rPr>
                <w:rFonts w:ascii="Garamond" w:hAnsi="Garamond" w:cs="Tahoma"/>
                <w:i/>
                <w:sz w:val="22"/>
                <w:szCs w:val="22"/>
              </w:rPr>
            </w:pPr>
          </w:p>
        </w:tc>
        <w:tc>
          <w:tcPr>
            <w:tcW w:w="859" w:type="pct"/>
          </w:tcPr>
          <w:p w:rsidR="00295D2D" w:rsidRPr="00ED7D61" w:rsidRDefault="00295D2D" w:rsidP="00DB638F">
            <w:pPr>
              <w:pStyle w:val="Corpodeltesto23"/>
              <w:pBdr>
                <w:bottom w:val="none" w:sz="0" w:space="0" w:color="auto"/>
              </w:pBdr>
              <w:rPr>
                <w:rFonts w:ascii="Garamond" w:hAnsi="Garamond" w:cs="Tahoma"/>
                <w:i/>
                <w:sz w:val="22"/>
                <w:szCs w:val="22"/>
              </w:rPr>
            </w:pPr>
          </w:p>
        </w:tc>
        <w:tc>
          <w:tcPr>
            <w:tcW w:w="857" w:type="pct"/>
          </w:tcPr>
          <w:p w:rsidR="00295D2D" w:rsidRPr="00ED7D61" w:rsidRDefault="006347CB" w:rsidP="001017D7">
            <w:pPr>
              <w:pStyle w:val="Corpodeltesto23"/>
              <w:pBdr>
                <w:bottom w:val="none" w:sz="0" w:space="0" w:color="auto"/>
              </w:pBdr>
              <w:rPr>
                <w:rFonts w:ascii="Garamond" w:hAnsi="Garamond" w:cs="Tahoma"/>
                <w:i/>
                <w:sz w:val="22"/>
                <w:szCs w:val="22"/>
              </w:rPr>
            </w:pPr>
            <w:r>
              <w:rPr>
                <w:rFonts w:ascii="Garamond" w:hAnsi="Garamond" w:cs="Tahoma"/>
                <w:i/>
                <w:sz w:val="22"/>
                <w:szCs w:val="22"/>
              </w:rPr>
              <w:t xml:space="preserve">€ </w:t>
            </w:r>
            <w:r w:rsidR="001017D7">
              <w:rPr>
                <w:rFonts w:ascii="Garamond" w:hAnsi="Garamond" w:cs="Tahoma"/>
                <w:i/>
                <w:sz w:val="22"/>
                <w:szCs w:val="22"/>
              </w:rPr>
              <w:t>80</w:t>
            </w:r>
            <w:r>
              <w:rPr>
                <w:rFonts w:ascii="Garamond" w:hAnsi="Garamond" w:cs="Tahoma"/>
                <w:i/>
                <w:sz w:val="22"/>
                <w:szCs w:val="22"/>
              </w:rPr>
              <w:t>,00</w:t>
            </w:r>
          </w:p>
        </w:tc>
      </w:tr>
    </w:tbl>
    <w:p w:rsidR="00607030" w:rsidRDefault="0060703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925"/>
        <w:gridCol w:w="1827"/>
        <w:gridCol w:w="1693"/>
        <w:gridCol w:w="1689"/>
      </w:tblGrid>
      <w:tr w:rsidR="00465980" w:rsidRPr="00580465" w:rsidTr="00607030">
        <w:tc>
          <w:tcPr>
            <w:tcW w:w="873"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RIFERIMENTO</w:t>
            </w:r>
          </w:p>
        </w:tc>
        <w:tc>
          <w:tcPr>
            <w:tcW w:w="1484"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VOCE</w:t>
            </w:r>
          </w:p>
        </w:tc>
        <w:tc>
          <w:tcPr>
            <w:tcW w:w="927" w:type="pct"/>
            <w:tcBorders>
              <w:top w:val="single" w:sz="4" w:space="0" w:color="auto"/>
              <w:left w:val="single" w:sz="4" w:space="0" w:color="auto"/>
              <w:bottom w:val="single" w:sz="4" w:space="0" w:color="auto"/>
              <w:right w:val="single" w:sz="4" w:space="0" w:color="auto"/>
            </w:tcBorders>
          </w:tcPr>
          <w:p w:rsidR="00465980" w:rsidRPr="00580465" w:rsidRDefault="00465980" w:rsidP="00465980">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CANONE MENSILE OFFERTO (in cifre I.V.A. esclusa)</w:t>
            </w:r>
          </w:p>
        </w:tc>
        <w:tc>
          <w:tcPr>
            <w:tcW w:w="859" w:type="pct"/>
            <w:tcBorders>
              <w:top w:val="single" w:sz="4" w:space="0" w:color="auto"/>
              <w:left w:val="single" w:sz="4" w:space="0" w:color="auto"/>
              <w:bottom w:val="single" w:sz="4" w:space="0" w:color="auto"/>
              <w:right w:val="single" w:sz="4" w:space="0" w:color="auto"/>
            </w:tcBorders>
          </w:tcPr>
          <w:p w:rsidR="00465980" w:rsidRPr="00580465" w:rsidRDefault="00465980" w:rsidP="00465980">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CANONE MENSILE OFFERTO (in lettere I.V.A. esclusa)</w:t>
            </w:r>
          </w:p>
        </w:tc>
        <w:tc>
          <w:tcPr>
            <w:tcW w:w="857" w:type="pct"/>
            <w:tcBorders>
              <w:top w:val="single" w:sz="4" w:space="0" w:color="auto"/>
              <w:left w:val="single" w:sz="4" w:space="0" w:color="auto"/>
              <w:bottom w:val="single" w:sz="4" w:space="0" w:color="auto"/>
              <w:right w:val="single" w:sz="4" w:space="0" w:color="auto"/>
            </w:tcBorders>
          </w:tcPr>
          <w:p w:rsidR="00465980" w:rsidRPr="00580465" w:rsidRDefault="00465980" w:rsidP="00465980">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CANONE MENSILE NON SUPERABILE A BASE D’ASTA</w:t>
            </w:r>
          </w:p>
        </w:tc>
      </w:tr>
      <w:tr w:rsidR="00465980" w:rsidRPr="00580465" w:rsidTr="00607030">
        <w:tc>
          <w:tcPr>
            <w:tcW w:w="873"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i/>
                <w:sz w:val="22"/>
                <w:szCs w:val="22"/>
              </w:rPr>
            </w:pPr>
            <w:r w:rsidRPr="00580465">
              <w:rPr>
                <w:rFonts w:ascii="Garamond" w:hAnsi="Garamond" w:cs="Tahoma"/>
                <w:i/>
                <w:sz w:val="22"/>
                <w:szCs w:val="22"/>
              </w:rPr>
              <w:t>LOTTO 1</w:t>
            </w:r>
          </w:p>
        </w:tc>
        <w:tc>
          <w:tcPr>
            <w:tcW w:w="1484"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b/>
                <w:i/>
                <w:sz w:val="22"/>
                <w:szCs w:val="22"/>
                <w:u w:val="single"/>
              </w:rPr>
            </w:pPr>
            <w:r w:rsidRPr="00580465">
              <w:rPr>
                <w:rFonts w:ascii="Garamond" w:hAnsi="Garamond" w:cs="Tahoma"/>
                <w:b/>
                <w:i/>
                <w:sz w:val="22"/>
                <w:szCs w:val="22"/>
                <w:u w:val="single"/>
              </w:rPr>
              <w:t>SOLA VOCE F</w:t>
            </w:r>
            <w:r w:rsidR="00607030" w:rsidRPr="00580465">
              <w:rPr>
                <w:rFonts w:ascii="Garamond" w:hAnsi="Garamond" w:cs="Tahoma"/>
                <w:b/>
                <w:i/>
                <w:sz w:val="22"/>
                <w:szCs w:val="22"/>
                <w:u w:val="single"/>
              </w:rPr>
              <w:t>)</w:t>
            </w:r>
          </w:p>
        </w:tc>
        <w:tc>
          <w:tcPr>
            <w:tcW w:w="927"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i/>
                <w:sz w:val="22"/>
                <w:szCs w:val="22"/>
              </w:rPr>
            </w:pPr>
          </w:p>
        </w:tc>
        <w:tc>
          <w:tcPr>
            <w:tcW w:w="859" w:type="pct"/>
            <w:tcBorders>
              <w:top w:val="single" w:sz="4" w:space="0" w:color="auto"/>
              <w:left w:val="single" w:sz="4" w:space="0" w:color="auto"/>
              <w:bottom w:val="single" w:sz="4" w:space="0" w:color="auto"/>
              <w:right w:val="single" w:sz="4" w:space="0" w:color="auto"/>
            </w:tcBorders>
          </w:tcPr>
          <w:p w:rsidR="00465980" w:rsidRPr="00580465" w:rsidRDefault="00465980" w:rsidP="008F30AA">
            <w:pPr>
              <w:pStyle w:val="Corpodeltesto23"/>
              <w:pBdr>
                <w:bottom w:val="none" w:sz="0" w:space="0" w:color="auto"/>
              </w:pBdr>
              <w:rPr>
                <w:rFonts w:ascii="Garamond" w:hAnsi="Garamond" w:cs="Tahoma"/>
                <w:i/>
                <w:sz w:val="22"/>
                <w:szCs w:val="22"/>
              </w:rPr>
            </w:pPr>
          </w:p>
        </w:tc>
        <w:tc>
          <w:tcPr>
            <w:tcW w:w="857" w:type="pct"/>
            <w:tcBorders>
              <w:top w:val="single" w:sz="4" w:space="0" w:color="auto"/>
              <w:left w:val="single" w:sz="4" w:space="0" w:color="auto"/>
              <w:bottom w:val="single" w:sz="4" w:space="0" w:color="auto"/>
              <w:right w:val="single" w:sz="4" w:space="0" w:color="auto"/>
            </w:tcBorders>
          </w:tcPr>
          <w:p w:rsidR="00580465" w:rsidRPr="00580465" w:rsidRDefault="00465980" w:rsidP="00580465">
            <w:pPr>
              <w:pStyle w:val="Corpodeltesto23"/>
              <w:pBdr>
                <w:bottom w:val="none" w:sz="0" w:space="0" w:color="auto"/>
              </w:pBdr>
              <w:rPr>
                <w:rFonts w:ascii="Garamond" w:hAnsi="Garamond" w:cs="Arial"/>
                <w:i/>
                <w:sz w:val="22"/>
                <w:szCs w:val="22"/>
              </w:rPr>
            </w:pPr>
            <w:r w:rsidRPr="00580465">
              <w:rPr>
                <w:rFonts w:ascii="Garamond" w:hAnsi="Garamond" w:cs="Tahoma"/>
                <w:i/>
                <w:sz w:val="22"/>
                <w:szCs w:val="22"/>
              </w:rPr>
              <w:t xml:space="preserve">€ </w:t>
            </w:r>
            <w:r w:rsidR="00580465" w:rsidRPr="00580465">
              <w:rPr>
                <w:rFonts w:ascii="Garamond" w:hAnsi="Garamond" w:cs="Arial"/>
                <w:i/>
                <w:sz w:val="22"/>
                <w:szCs w:val="22"/>
              </w:rPr>
              <w:t xml:space="preserve">6.525,00 </w:t>
            </w:r>
          </w:p>
          <w:p w:rsidR="00465980" w:rsidRPr="00580465" w:rsidRDefault="00465980" w:rsidP="008F30AA">
            <w:pPr>
              <w:pStyle w:val="Corpodeltesto23"/>
              <w:pBdr>
                <w:bottom w:val="none" w:sz="0" w:space="0" w:color="auto"/>
              </w:pBdr>
              <w:rPr>
                <w:rFonts w:ascii="Garamond" w:hAnsi="Garamond" w:cs="Tahoma"/>
                <w:i/>
                <w:sz w:val="22"/>
                <w:szCs w:val="22"/>
              </w:rPr>
            </w:pPr>
          </w:p>
        </w:tc>
      </w:tr>
    </w:tbl>
    <w:p w:rsidR="006347CB" w:rsidRDefault="006347C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2951"/>
        <w:gridCol w:w="1904"/>
        <w:gridCol w:w="1654"/>
        <w:gridCol w:w="1653"/>
      </w:tblGrid>
      <w:tr w:rsidR="00670390" w:rsidRPr="00670390" w:rsidTr="00465980">
        <w:tc>
          <w:tcPr>
            <w:tcW w:w="859" w:type="pct"/>
            <w:tcBorders>
              <w:top w:val="single" w:sz="4" w:space="0" w:color="auto"/>
              <w:left w:val="single" w:sz="4" w:space="0" w:color="auto"/>
              <w:bottom w:val="single" w:sz="4" w:space="0" w:color="auto"/>
              <w:right w:val="single" w:sz="4" w:space="0" w:color="auto"/>
            </w:tcBorders>
          </w:tcPr>
          <w:p w:rsidR="00E41351" w:rsidRPr="00670390" w:rsidRDefault="00E41351"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RIFERIMENTO</w:t>
            </w:r>
          </w:p>
        </w:tc>
        <w:tc>
          <w:tcPr>
            <w:tcW w:w="1498" w:type="pct"/>
            <w:tcBorders>
              <w:top w:val="single" w:sz="4" w:space="0" w:color="auto"/>
              <w:left w:val="single" w:sz="4" w:space="0" w:color="auto"/>
              <w:bottom w:val="single" w:sz="4" w:space="0" w:color="auto"/>
              <w:right w:val="single" w:sz="4" w:space="0" w:color="auto"/>
            </w:tcBorders>
          </w:tcPr>
          <w:p w:rsidR="00E41351" w:rsidRPr="00670390" w:rsidRDefault="00E41351"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VOCE/SUBVOCE</w:t>
            </w:r>
          </w:p>
        </w:tc>
        <w:tc>
          <w:tcPr>
            <w:tcW w:w="966" w:type="pct"/>
            <w:tcBorders>
              <w:top w:val="single" w:sz="4" w:space="0" w:color="auto"/>
              <w:left w:val="single" w:sz="4" w:space="0" w:color="auto"/>
              <w:bottom w:val="single" w:sz="4" w:space="0" w:color="auto"/>
              <w:right w:val="single" w:sz="4" w:space="0" w:color="auto"/>
            </w:tcBorders>
          </w:tcPr>
          <w:p w:rsidR="00E41351" w:rsidRPr="00670390" w:rsidRDefault="00E41351" w:rsidP="00E41351">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COSTO UNITARIO PER INTERVENTO OFFERTO (in cifre I.V.A. esclusa)</w:t>
            </w:r>
          </w:p>
        </w:tc>
        <w:tc>
          <w:tcPr>
            <w:tcW w:w="839" w:type="pct"/>
            <w:tcBorders>
              <w:top w:val="single" w:sz="4" w:space="0" w:color="auto"/>
              <w:left w:val="single" w:sz="4" w:space="0" w:color="auto"/>
              <w:bottom w:val="single" w:sz="4" w:space="0" w:color="auto"/>
              <w:right w:val="single" w:sz="4" w:space="0" w:color="auto"/>
            </w:tcBorders>
          </w:tcPr>
          <w:p w:rsidR="00E41351" w:rsidRPr="00670390" w:rsidRDefault="00E41351" w:rsidP="00E41351">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COSTO UNITARIO PER INTERVENTO OFFERTO (in lettere I.V.A. esclusa)</w:t>
            </w:r>
          </w:p>
        </w:tc>
        <w:tc>
          <w:tcPr>
            <w:tcW w:w="839" w:type="pct"/>
            <w:tcBorders>
              <w:top w:val="single" w:sz="4" w:space="0" w:color="auto"/>
              <w:left w:val="single" w:sz="4" w:space="0" w:color="auto"/>
              <w:bottom w:val="single" w:sz="4" w:space="0" w:color="auto"/>
              <w:right w:val="single" w:sz="4" w:space="0" w:color="auto"/>
            </w:tcBorders>
          </w:tcPr>
          <w:p w:rsidR="00E41351" w:rsidRPr="00670390" w:rsidRDefault="00E41351" w:rsidP="00E41351">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COSTO UNITARIO PER INTERVENTO NON SUPERABILE A BASE D’ASTA</w:t>
            </w:r>
          </w:p>
        </w:tc>
      </w:tr>
      <w:tr w:rsidR="00465980" w:rsidRPr="00ED7D61" w:rsidTr="00465980">
        <w:tc>
          <w:tcPr>
            <w:tcW w:w="859" w:type="pct"/>
            <w:tcBorders>
              <w:top w:val="single" w:sz="4" w:space="0" w:color="auto"/>
              <w:left w:val="single" w:sz="4" w:space="0" w:color="auto"/>
              <w:bottom w:val="single" w:sz="4" w:space="0" w:color="auto"/>
              <w:right w:val="single" w:sz="4" w:space="0" w:color="auto"/>
            </w:tcBorders>
          </w:tcPr>
          <w:p w:rsidR="00465980" w:rsidRPr="00ED7D61" w:rsidRDefault="00465980" w:rsidP="00696BAB">
            <w:pPr>
              <w:pStyle w:val="Corpodeltesto23"/>
              <w:pBdr>
                <w:bottom w:val="none" w:sz="0" w:space="0" w:color="auto"/>
              </w:pBdr>
              <w:rPr>
                <w:rFonts w:ascii="Garamond" w:hAnsi="Garamond" w:cs="Tahoma"/>
                <w:i/>
                <w:sz w:val="22"/>
                <w:szCs w:val="22"/>
              </w:rPr>
            </w:pPr>
            <w:r>
              <w:rPr>
                <w:rFonts w:ascii="Garamond" w:hAnsi="Garamond" w:cs="Tahoma"/>
                <w:i/>
                <w:sz w:val="22"/>
                <w:szCs w:val="22"/>
              </w:rPr>
              <w:t>LOTTO 2</w:t>
            </w:r>
          </w:p>
        </w:tc>
        <w:tc>
          <w:tcPr>
            <w:tcW w:w="1498" w:type="pct"/>
            <w:tcBorders>
              <w:top w:val="single" w:sz="4" w:space="0" w:color="auto"/>
              <w:left w:val="single" w:sz="4" w:space="0" w:color="auto"/>
              <w:bottom w:val="single" w:sz="4" w:space="0" w:color="auto"/>
              <w:right w:val="single" w:sz="4" w:space="0" w:color="auto"/>
            </w:tcBorders>
          </w:tcPr>
          <w:p w:rsidR="00465980" w:rsidRPr="00ED7D61" w:rsidRDefault="00465980" w:rsidP="008F30AA">
            <w:pPr>
              <w:pStyle w:val="Corpodeltesto23"/>
              <w:pBdr>
                <w:bottom w:val="none" w:sz="0" w:space="0" w:color="auto"/>
              </w:pBdr>
              <w:rPr>
                <w:rFonts w:ascii="Garamond" w:hAnsi="Garamond" w:cs="Tahoma"/>
                <w:i/>
                <w:sz w:val="22"/>
                <w:szCs w:val="22"/>
              </w:rPr>
            </w:pPr>
            <w:r>
              <w:rPr>
                <w:rFonts w:ascii="Garamond" w:hAnsi="Garamond" w:cs="Tahoma"/>
                <w:i/>
                <w:sz w:val="22"/>
                <w:szCs w:val="22"/>
              </w:rPr>
              <w:t>TUTTE</w:t>
            </w:r>
            <w:r w:rsidR="00607030">
              <w:rPr>
                <w:rFonts w:ascii="Garamond" w:hAnsi="Garamond" w:cs="Tahoma"/>
                <w:i/>
                <w:sz w:val="22"/>
                <w:szCs w:val="22"/>
              </w:rPr>
              <w:t>,</w:t>
            </w:r>
            <w:r>
              <w:rPr>
                <w:rFonts w:ascii="Garamond" w:hAnsi="Garamond" w:cs="Tahoma"/>
                <w:i/>
                <w:sz w:val="22"/>
                <w:szCs w:val="22"/>
              </w:rPr>
              <w:t xml:space="preserve"> </w:t>
            </w:r>
            <w:r>
              <w:rPr>
                <w:rFonts w:ascii="Garamond" w:hAnsi="Garamond" w:cs="Tahoma"/>
                <w:b/>
                <w:i/>
                <w:sz w:val="22"/>
                <w:szCs w:val="22"/>
                <w:u w:val="single"/>
              </w:rPr>
              <w:t>ESCLUSA</w:t>
            </w:r>
            <w:r w:rsidRPr="00465980">
              <w:rPr>
                <w:rFonts w:ascii="Garamond" w:hAnsi="Garamond" w:cs="Tahoma"/>
                <w:b/>
                <w:i/>
                <w:sz w:val="22"/>
                <w:szCs w:val="22"/>
                <w:u w:val="single"/>
              </w:rPr>
              <w:t xml:space="preserve"> </w:t>
            </w:r>
            <w:r w:rsidR="00607030">
              <w:rPr>
                <w:rFonts w:ascii="Garamond" w:hAnsi="Garamond" w:cs="Tahoma"/>
                <w:b/>
                <w:i/>
                <w:sz w:val="22"/>
                <w:szCs w:val="22"/>
                <w:u w:val="single"/>
              </w:rPr>
              <w:t xml:space="preserve">LA </w:t>
            </w:r>
            <w:r w:rsidRPr="00465980">
              <w:rPr>
                <w:rFonts w:ascii="Garamond" w:hAnsi="Garamond" w:cs="Tahoma"/>
                <w:b/>
                <w:i/>
                <w:sz w:val="22"/>
                <w:szCs w:val="22"/>
                <w:u w:val="single"/>
              </w:rPr>
              <w:t>VOCE F</w:t>
            </w:r>
            <w:r w:rsidR="00607030">
              <w:rPr>
                <w:rFonts w:ascii="Garamond" w:hAnsi="Garamond" w:cs="Tahoma"/>
                <w:b/>
                <w:i/>
                <w:sz w:val="22"/>
                <w:szCs w:val="22"/>
                <w:u w:val="single"/>
              </w:rPr>
              <w:t>)</w:t>
            </w:r>
          </w:p>
        </w:tc>
        <w:tc>
          <w:tcPr>
            <w:tcW w:w="966" w:type="pct"/>
            <w:tcBorders>
              <w:top w:val="single" w:sz="4" w:space="0" w:color="auto"/>
              <w:left w:val="single" w:sz="4" w:space="0" w:color="auto"/>
              <w:bottom w:val="single" w:sz="4" w:space="0" w:color="auto"/>
              <w:right w:val="single" w:sz="4" w:space="0" w:color="auto"/>
            </w:tcBorders>
          </w:tcPr>
          <w:p w:rsidR="00465980" w:rsidRPr="00ED7D61" w:rsidRDefault="00465980" w:rsidP="00696BAB">
            <w:pPr>
              <w:pStyle w:val="Corpodeltesto23"/>
              <w:pBdr>
                <w:bottom w:val="none" w:sz="0" w:space="0" w:color="auto"/>
              </w:pBdr>
              <w:rPr>
                <w:rFonts w:ascii="Garamond" w:hAnsi="Garamond" w:cs="Tahoma"/>
                <w:i/>
                <w:sz w:val="22"/>
                <w:szCs w:val="22"/>
              </w:rPr>
            </w:pPr>
          </w:p>
        </w:tc>
        <w:tc>
          <w:tcPr>
            <w:tcW w:w="839" w:type="pct"/>
            <w:tcBorders>
              <w:top w:val="single" w:sz="4" w:space="0" w:color="auto"/>
              <w:left w:val="single" w:sz="4" w:space="0" w:color="auto"/>
              <w:bottom w:val="single" w:sz="4" w:space="0" w:color="auto"/>
              <w:right w:val="single" w:sz="4" w:space="0" w:color="auto"/>
            </w:tcBorders>
          </w:tcPr>
          <w:p w:rsidR="00465980" w:rsidRPr="00ED7D61" w:rsidRDefault="00465980" w:rsidP="00696BAB">
            <w:pPr>
              <w:pStyle w:val="Corpodeltesto23"/>
              <w:pBdr>
                <w:bottom w:val="none" w:sz="0" w:space="0" w:color="auto"/>
              </w:pBdr>
              <w:rPr>
                <w:rFonts w:ascii="Garamond" w:hAnsi="Garamond" w:cs="Tahoma"/>
                <w:i/>
                <w:sz w:val="22"/>
                <w:szCs w:val="22"/>
              </w:rPr>
            </w:pPr>
          </w:p>
        </w:tc>
        <w:tc>
          <w:tcPr>
            <w:tcW w:w="839" w:type="pct"/>
            <w:tcBorders>
              <w:top w:val="single" w:sz="4" w:space="0" w:color="auto"/>
              <w:left w:val="single" w:sz="4" w:space="0" w:color="auto"/>
              <w:bottom w:val="single" w:sz="4" w:space="0" w:color="auto"/>
              <w:right w:val="single" w:sz="4" w:space="0" w:color="auto"/>
            </w:tcBorders>
          </w:tcPr>
          <w:p w:rsidR="00465980" w:rsidRPr="00ED7D61" w:rsidRDefault="001017D7" w:rsidP="001017D7">
            <w:pPr>
              <w:pStyle w:val="Corpodeltesto23"/>
              <w:pBdr>
                <w:bottom w:val="none" w:sz="0" w:space="0" w:color="auto"/>
              </w:pBdr>
              <w:rPr>
                <w:rFonts w:ascii="Garamond" w:hAnsi="Garamond" w:cs="Tahoma"/>
                <w:i/>
                <w:sz w:val="22"/>
                <w:szCs w:val="22"/>
              </w:rPr>
            </w:pPr>
            <w:r>
              <w:rPr>
                <w:rFonts w:ascii="Garamond" w:hAnsi="Garamond" w:cs="Tahoma"/>
                <w:i/>
                <w:sz w:val="22"/>
                <w:szCs w:val="22"/>
              </w:rPr>
              <w:t>€ 100</w:t>
            </w:r>
            <w:r w:rsidR="00465980">
              <w:rPr>
                <w:rFonts w:ascii="Garamond" w:hAnsi="Garamond" w:cs="Tahoma"/>
                <w:i/>
                <w:sz w:val="22"/>
                <w:szCs w:val="22"/>
              </w:rPr>
              <w:t>,00</w:t>
            </w:r>
          </w:p>
        </w:tc>
      </w:tr>
    </w:tbl>
    <w:p w:rsidR="00465980" w:rsidRDefault="0046598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2927"/>
        <w:gridCol w:w="1825"/>
        <w:gridCol w:w="1693"/>
        <w:gridCol w:w="1691"/>
      </w:tblGrid>
      <w:tr w:rsidR="00465980" w:rsidRPr="00670390" w:rsidTr="00465980">
        <w:tc>
          <w:tcPr>
            <w:tcW w:w="872" w:type="pct"/>
            <w:tcBorders>
              <w:top w:val="single" w:sz="4" w:space="0" w:color="auto"/>
              <w:left w:val="single" w:sz="4" w:space="0" w:color="auto"/>
              <w:bottom w:val="single" w:sz="4" w:space="0" w:color="auto"/>
              <w:right w:val="single" w:sz="4" w:space="0" w:color="auto"/>
            </w:tcBorders>
          </w:tcPr>
          <w:p w:rsidR="00465980" w:rsidRPr="00670390" w:rsidRDefault="00465980" w:rsidP="008F30AA">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RIFERIMENTO</w:t>
            </w:r>
          </w:p>
        </w:tc>
        <w:tc>
          <w:tcPr>
            <w:tcW w:w="1485" w:type="pct"/>
            <w:tcBorders>
              <w:top w:val="single" w:sz="4" w:space="0" w:color="auto"/>
              <w:left w:val="single" w:sz="4" w:space="0" w:color="auto"/>
              <w:bottom w:val="single" w:sz="4" w:space="0" w:color="auto"/>
              <w:right w:val="single" w:sz="4" w:space="0" w:color="auto"/>
            </w:tcBorders>
          </w:tcPr>
          <w:p w:rsidR="00465980" w:rsidRPr="00670390" w:rsidRDefault="00465980" w:rsidP="008F30AA">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VOCE</w:t>
            </w:r>
          </w:p>
        </w:tc>
        <w:tc>
          <w:tcPr>
            <w:tcW w:w="926" w:type="pct"/>
            <w:tcBorders>
              <w:top w:val="single" w:sz="4" w:space="0" w:color="auto"/>
              <w:left w:val="single" w:sz="4" w:space="0" w:color="auto"/>
              <w:bottom w:val="single" w:sz="4" w:space="0" w:color="auto"/>
              <w:right w:val="single" w:sz="4" w:space="0" w:color="auto"/>
            </w:tcBorders>
          </w:tcPr>
          <w:p w:rsidR="00465980" w:rsidRPr="00670390" w:rsidRDefault="00465980" w:rsidP="008F30AA">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C</w:t>
            </w:r>
            <w:r>
              <w:rPr>
                <w:rFonts w:ascii="Garamond" w:hAnsi="Garamond" w:cs="Tahoma"/>
                <w:i/>
                <w:sz w:val="22"/>
                <w:szCs w:val="22"/>
              </w:rPr>
              <w:t xml:space="preserve">ANONE MENSILE </w:t>
            </w:r>
            <w:r w:rsidRPr="00670390">
              <w:rPr>
                <w:rFonts w:ascii="Garamond" w:hAnsi="Garamond" w:cs="Tahoma"/>
                <w:i/>
                <w:sz w:val="22"/>
                <w:szCs w:val="22"/>
              </w:rPr>
              <w:t>OFFERTO (in cifre I.V.A. esclusa)</w:t>
            </w:r>
          </w:p>
        </w:tc>
        <w:tc>
          <w:tcPr>
            <w:tcW w:w="859" w:type="pct"/>
            <w:tcBorders>
              <w:top w:val="single" w:sz="4" w:space="0" w:color="auto"/>
              <w:left w:val="single" w:sz="4" w:space="0" w:color="auto"/>
              <w:bottom w:val="single" w:sz="4" w:space="0" w:color="auto"/>
              <w:right w:val="single" w:sz="4" w:space="0" w:color="auto"/>
            </w:tcBorders>
          </w:tcPr>
          <w:p w:rsidR="00465980" w:rsidRPr="00670390" w:rsidRDefault="00465980" w:rsidP="008F30AA">
            <w:pPr>
              <w:pStyle w:val="Corpodeltesto23"/>
              <w:pBdr>
                <w:bottom w:val="none" w:sz="0" w:space="0" w:color="auto"/>
              </w:pBdr>
              <w:rPr>
                <w:rFonts w:ascii="Garamond" w:hAnsi="Garamond" w:cs="Tahoma"/>
                <w:i/>
                <w:sz w:val="22"/>
                <w:szCs w:val="22"/>
              </w:rPr>
            </w:pPr>
            <w:r>
              <w:rPr>
                <w:rFonts w:ascii="Garamond" w:hAnsi="Garamond" w:cs="Tahoma"/>
                <w:i/>
                <w:sz w:val="22"/>
                <w:szCs w:val="22"/>
              </w:rPr>
              <w:t>CANONE MENSILE</w:t>
            </w:r>
            <w:r w:rsidRPr="00670390">
              <w:rPr>
                <w:rFonts w:ascii="Garamond" w:hAnsi="Garamond" w:cs="Tahoma"/>
                <w:i/>
                <w:sz w:val="22"/>
                <w:szCs w:val="22"/>
              </w:rPr>
              <w:t xml:space="preserve"> OFFERTO (in lettere I.V.A. esclusa)</w:t>
            </w:r>
          </w:p>
        </w:tc>
        <w:tc>
          <w:tcPr>
            <w:tcW w:w="859" w:type="pct"/>
            <w:tcBorders>
              <w:top w:val="single" w:sz="4" w:space="0" w:color="auto"/>
              <w:left w:val="single" w:sz="4" w:space="0" w:color="auto"/>
              <w:bottom w:val="single" w:sz="4" w:space="0" w:color="auto"/>
              <w:right w:val="single" w:sz="4" w:space="0" w:color="auto"/>
            </w:tcBorders>
          </w:tcPr>
          <w:p w:rsidR="00465980" w:rsidRPr="00670390" w:rsidRDefault="00465980" w:rsidP="008F30AA">
            <w:pPr>
              <w:pStyle w:val="Corpodeltesto23"/>
              <w:pBdr>
                <w:bottom w:val="none" w:sz="0" w:space="0" w:color="auto"/>
              </w:pBdr>
              <w:rPr>
                <w:rFonts w:ascii="Garamond" w:hAnsi="Garamond" w:cs="Tahoma"/>
                <w:i/>
                <w:sz w:val="22"/>
                <w:szCs w:val="22"/>
              </w:rPr>
            </w:pPr>
            <w:r>
              <w:rPr>
                <w:rFonts w:ascii="Garamond" w:hAnsi="Garamond" w:cs="Tahoma"/>
                <w:i/>
                <w:sz w:val="22"/>
                <w:szCs w:val="22"/>
              </w:rPr>
              <w:t>CANONE MENSILE</w:t>
            </w:r>
            <w:r w:rsidRPr="00670390">
              <w:rPr>
                <w:rFonts w:ascii="Garamond" w:hAnsi="Garamond" w:cs="Tahoma"/>
                <w:i/>
                <w:sz w:val="22"/>
                <w:szCs w:val="22"/>
              </w:rPr>
              <w:t xml:space="preserve"> NON SUPERABILE A BASE D’ASTA</w:t>
            </w:r>
          </w:p>
        </w:tc>
      </w:tr>
      <w:tr w:rsidR="00465980" w:rsidRPr="00ED7D61" w:rsidTr="00465980">
        <w:tc>
          <w:tcPr>
            <w:tcW w:w="872" w:type="pct"/>
            <w:tcBorders>
              <w:top w:val="single" w:sz="4" w:space="0" w:color="auto"/>
              <w:left w:val="single" w:sz="4" w:space="0" w:color="auto"/>
              <w:bottom w:val="single" w:sz="4" w:space="0" w:color="auto"/>
              <w:right w:val="single" w:sz="4" w:space="0" w:color="auto"/>
            </w:tcBorders>
          </w:tcPr>
          <w:p w:rsidR="00465980" w:rsidRPr="00ED7D61" w:rsidRDefault="00465980" w:rsidP="008F30AA">
            <w:pPr>
              <w:pStyle w:val="Corpodeltesto23"/>
              <w:pBdr>
                <w:bottom w:val="none" w:sz="0" w:space="0" w:color="auto"/>
              </w:pBdr>
              <w:rPr>
                <w:rFonts w:ascii="Garamond" w:hAnsi="Garamond" w:cs="Tahoma"/>
                <w:i/>
                <w:sz w:val="22"/>
                <w:szCs w:val="22"/>
              </w:rPr>
            </w:pPr>
            <w:r>
              <w:rPr>
                <w:rFonts w:ascii="Garamond" w:hAnsi="Garamond" w:cs="Tahoma"/>
                <w:i/>
                <w:sz w:val="22"/>
                <w:szCs w:val="22"/>
              </w:rPr>
              <w:t xml:space="preserve">LOTTO </w:t>
            </w:r>
            <w:r w:rsidR="00580465">
              <w:rPr>
                <w:rFonts w:ascii="Garamond" w:hAnsi="Garamond" w:cs="Tahoma"/>
                <w:i/>
                <w:sz w:val="22"/>
                <w:szCs w:val="22"/>
              </w:rPr>
              <w:t>2</w:t>
            </w:r>
          </w:p>
        </w:tc>
        <w:tc>
          <w:tcPr>
            <w:tcW w:w="1485" w:type="pct"/>
            <w:tcBorders>
              <w:top w:val="single" w:sz="4" w:space="0" w:color="auto"/>
              <w:left w:val="single" w:sz="4" w:space="0" w:color="auto"/>
              <w:bottom w:val="single" w:sz="4" w:space="0" w:color="auto"/>
              <w:right w:val="single" w:sz="4" w:space="0" w:color="auto"/>
            </w:tcBorders>
          </w:tcPr>
          <w:p w:rsidR="00465980" w:rsidRPr="00465980" w:rsidRDefault="00465980" w:rsidP="008F30AA">
            <w:pPr>
              <w:pStyle w:val="Corpodeltesto23"/>
              <w:pBdr>
                <w:bottom w:val="none" w:sz="0" w:space="0" w:color="auto"/>
              </w:pBdr>
              <w:rPr>
                <w:rFonts w:ascii="Garamond" w:hAnsi="Garamond" w:cs="Tahoma"/>
                <w:b/>
                <w:i/>
                <w:sz w:val="22"/>
                <w:szCs w:val="22"/>
                <w:u w:val="single"/>
              </w:rPr>
            </w:pPr>
            <w:r w:rsidRPr="00465980">
              <w:rPr>
                <w:rFonts w:ascii="Garamond" w:hAnsi="Garamond" w:cs="Tahoma"/>
                <w:b/>
                <w:i/>
                <w:sz w:val="22"/>
                <w:szCs w:val="22"/>
                <w:u w:val="single"/>
              </w:rPr>
              <w:t>SOLA VOCE F</w:t>
            </w:r>
            <w:r w:rsidR="00607030">
              <w:rPr>
                <w:rFonts w:ascii="Garamond" w:hAnsi="Garamond" w:cs="Tahoma"/>
                <w:b/>
                <w:i/>
                <w:sz w:val="22"/>
                <w:szCs w:val="22"/>
                <w:u w:val="single"/>
              </w:rPr>
              <w:t>)</w:t>
            </w:r>
          </w:p>
        </w:tc>
        <w:tc>
          <w:tcPr>
            <w:tcW w:w="926" w:type="pct"/>
            <w:tcBorders>
              <w:top w:val="single" w:sz="4" w:space="0" w:color="auto"/>
              <w:left w:val="single" w:sz="4" w:space="0" w:color="auto"/>
              <w:bottom w:val="single" w:sz="4" w:space="0" w:color="auto"/>
              <w:right w:val="single" w:sz="4" w:space="0" w:color="auto"/>
            </w:tcBorders>
          </w:tcPr>
          <w:p w:rsidR="00465980" w:rsidRPr="00ED7D61" w:rsidRDefault="00465980" w:rsidP="008F30AA">
            <w:pPr>
              <w:pStyle w:val="Corpodeltesto23"/>
              <w:pBdr>
                <w:bottom w:val="none" w:sz="0" w:space="0" w:color="auto"/>
              </w:pBdr>
              <w:rPr>
                <w:rFonts w:ascii="Garamond" w:hAnsi="Garamond" w:cs="Tahoma"/>
                <w:i/>
                <w:sz w:val="22"/>
                <w:szCs w:val="22"/>
              </w:rPr>
            </w:pPr>
          </w:p>
        </w:tc>
        <w:tc>
          <w:tcPr>
            <w:tcW w:w="859" w:type="pct"/>
            <w:tcBorders>
              <w:top w:val="single" w:sz="4" w:space="0" w:color="auto"/>
              <w:left w:val="single" w:sz="4" w:space="0" w:color="auto"/>
              <w:bottom w:val="single" w:sz="4" w:space="0" w:color="auto"/>
              <w:right w:val="single" w:sz="4" w:space="0" w:color="auto"/>
            </w:tcBorders>
          </w:tcPr>
          <w:p w:rsidR="00465980" w:rsidRPr="00ED7D61" w:rsidRDefault="00465980" w:rsidP="008F30AA">
            <w:pPr>
              <w:pStyle w:val="Corpodeltesto23"/>
              <w:pBdr>
                <w:bottom w:val="none" w:sz="0" w:space="0" w:color="auto"/>
              </w:pBdr>
              <w:rPr>
                <w:rFonts w:ascii="Garamond" w:hAnsi="Garamond" w:cs="Tahoma"/>
                <w:i/>
                <w:sz w:val="22"/>
                <w:szCs w:val="22"/>
              </w:rPr>
            </w:pPr>
          </w:p>
        </w:tc>
        <w:tc>
          <w:tcPr>
            <w:tcW w:w="859" w:type="pct"/>
            <w:tcBorders>
              <w:top w:val="single" w:sz="4" w:space="0" w:color="auto"/>
              <w:left w:val="single" w:sz="4" w:space="0" w:color="auto"/>
              <w:bottom w:val="single" w:sz="4" w:space="0" w:color="auto"/>
              <w:right w:val="single" w:sz="4" w:space="0" w:color="auto"/>
            </w:tcBorders>
          </w:tcPr>
          <w:p w:rsidR="001C1C66" w:rsidRPr="001C1C66" w:rsidRDefault="00465980" w:rsidP="001C1C66">
            <w:pPr>
              <w:pStyle w:val="Corpodeltesto23"/>
              <w:pBdr>
                <w:bottom w:val="none" w:sz="0" w:space="0" w:color="auto"/>
              </w:pBdr>
              <w:rPr>
                <w:rFonts w:ascii="Garamond" w:hAnsi="Garamond" w:cs="Arial"/>
                <w:i/>
                <w:sz w:val="22"/>
                <w:szCs w:val="22"/>
              </w:rPr>
            </w:pPr>
            <w:r w:rsidRPr="001C1C66">
              <w:rPr>
                <w:rFonts w:ascii="Garamond" w:hAnsi="Garamond" w:cs="Tahoma"/>
                <w:i/>
                <w:sz w:val="22"/>
                <w:szCs w:val="22"/>
              </w:rPr>
              <w:t xml:space="preserve">€ </w:t>
            </w:r>
            <w:r w:rsidR="001C1C66" w:rsidRPr="001C1C66">
              <w:rPr>
                <w:rFonts w:ascii="Garamond" w:hAnsi="Garamond" w:cs="Arial"/>
                <w:i/>
                <w:sz w:val="22"/>
                <w:szCs w:val="22"/>
              </w:rPr>
              <w:t xml:space="preserve">4.350,00 </w:t>
            </w:r>
          </w:p>
          <w:p w:rsidR="00465980" w:rsidRPr="00ED7D61" w:rsidRDefault="00465980" w:rsidP="008F30AA">
            <w:pPr>
              <w:pStyle w:val="Corpodeltesto23"/>
              <w:pBdr>
                <w:bottom w:val="none" w:sz="0" w:space="0" w:color="auto"/>
              </w:pBdr>
              <w:rPr>
                <w:rFonts w:ascii="Garamond" w:hAnsi="Garamond" w:cs="Tahoma"/>
                <w:i/>
                <w:sz w:val="22"/>
                <w:szCs w:val="22"/>
              </w:rPr>
            </w:pPr>
          </w:p>
        </w:tc>
      </w:tr>
    </w:tbl>
    <w:p w:rsidR="00295D2D" w:rsidRDefault="00295D2D" w:rsidP="00295D2D">
      <w:pPr>
        <w:pStyle w:val="Corpodeltesto23"/>
        <w:pBdr>
          <w:bottom w:val="none" w:sz="0" w:space="0" w:color="auto"/>
        </w:pBdr>
        <w:rPr>
          <w:rFonts w:ascii="Garamond" w:hAnsi="Garamond" w:cs="Tahoma"/>
          <w:i/>
          <w:sz w:val="22"/>
          <w:szCs w:val="22"/>
        </w:rPr>
      </w:pPr>
    </w:p>
    <w:p w:rsidR="00607030" w:rsidRPr="001C1C66" w:rsidRDefault="00607030" w:rsidP="00607030">
      <w:pPr>
        <w:jc w:val="both"/>
        <w:rPr>
          <w:sz w:val="28"/>
          <w:szCs w:val="28"/>
          <w:u w:val="single"/>
        </w:rPr>
      </w:pPr>
      <w:r w:rsidRPr="001C1C66">
        <w:rPr>
          <w:rFonts w:ascii="Garamond" w:hAnsi="Garamond" w:cs="Tahoma"/>
          <w:b/>
          <w:sz w:val="28"/>
          <w:szCs w:val="28"/>
          <w:u w:val="single"/>
        </w:rPr>
        <w:t>Relativamente a</w:t>
      </w:r>
      <w:r w:rsidR="00F54470">
        <w:rPr>
          <w:rFonts w:ascii="Garamond" w:hAnsi="Garamond" w:cs="Tahoma"/>
          <w:b/>
          <w:sz w:val="28"/>
          <w:szCs w:val="28"/>
          <w:u w:val="single"/>
        </w:rPr>
        <w:t>l</w:t>
      </w:r>
      <w:r w:rsidRPr="001C1C66">
        <w:rPr>
          <w:rFonts w:ascii="Garamond" w:hAnsi="Garamond" w:cs="Tahoma"/>
          <w:b/>
          <w:sz w:val="28"/>
          <w:szCs w:val="28"/>
          <w:u w:val="single"/>
        </w:rPr>
        <w:t xml:space="preserve"> LOTTO n.1 </w:t>
      </w:r>
      <w:r w:rsidR="00580465" w:rsidRPr="001C1C66">
        <w:rPr>
          <w:rFonts w:ascii="Garamond" w:hAnsi="Garamond" w:cs="Tahoma"/>
          <w:b/>
          <w:sz w:val="28"/>
          <w:szCs w:val="28"/>
          <w:u w:val="single"/>
        </w:rPr>
        <w:t xml:space="preserve">voci a), b), c), d), e), nonché </w:t>
      </w:r>
      <w:r w:rsidRPr="001C1C66">
        <w:rPr>
          <w:rFonts w:ascii="Garamond" w:hAnsi="Garamond" w:cs="Tahoma"/>
          <w:b/>
          <w:sz w:val="28"/>
          <w:szCs w:val="28"/>
          <w:u w:val="single"/>
        </w:rPr>
        <w:t xml:space="preserve">al LOTTO n.2 </w:t>
      </w:r>
      <w:r w:rsidR="001C1C66">
        <w:rPr>
          <w:rFonts w:ascii="Garamond" w:hAnsi="Garamond" w:cs="Tahoma"/>
          <w:b/>
          <w:sz w:val="28"/>
          <w:szCs w:val="28"/>
          <w:u w:val="single"/>
        </w:rPr>
        <w:t xml:space="preserve">voci </w:t>
      </w:r>
      <w:r w:rsidR="00580465" w:rsidRPr="001C1C66">
        <w:rPr>
          <w:rFonts w:ascii="Garamond" w:hAnsi="Garamond" w:cs="Tahoma"/>
          <w:b/>
          <w:sz w:val="28"/>
          <w:szCs w:val="28"/>
          <w:u w:val="single"/>
        </w:rPr>
        <w:t xml:space="preserve">a), b), c), d), e) </w:t>
      </w:r>
      <w:r w:rsidRPr="001C1C66">
        <w:rPr>
          <w:rFonts w:ascii="Garamond" w:hAnsi="Garamond" w:cs="Tahoma"/>
          <w:b/>
          <w:sz w:val="28"/>
          <w:szCs w:val="28"/>
          <w:u w:val="single"/>
        </w:rPr>
        <w:t xml:space="preserve">si specifica che l’AAS 1, l’AAS 2, l’AAS 3 e l’AAS 4 riconosceranno, per ogni uscita negativa (che non si concluda </w:t>
      </w:r>
      <w:r w:rsidR="001C1C66">
        <w:rPr>
          <w:rFonts w:ascii="Garamond" w:hAnsi="Garamond" w:cs="Tahoma"/>
          <w:b/>
          <w:sz w:val="28"/>
          <w:szCs w:val="28"/>
          <w:u w:val="single"/>
        </w:rPr>
        <w:t xml:space="preserve">cioè </w:t>
      </w:r>
      <w:r w:rsidRPr="001C1C66">
        <w:rPr>
          <w:rFonts w:ascii="Garamond" w:hAnsi="Garamond" w:cs="Tahoma"/>
          <w:b/>
          <w:sz w:val="28"/>
          <w:szCs w:val="28"/>
          <w:u w:val="single"/>
        </w:rPr>
        <w:t xml:space="preserve">con la cattura ovvero il recupero dell’animale) un </w:t>
      </w:r>
      <w:r w:rsidR="001C1C66">
        <w:rPr>
          <w:rFonts w:ascii="Garamond" w:hAnsi="Garamond" w:cs="Tahoma"/>
          <w:b/>
          <w:sz w:val="28"/>
          <w:szCs w:val="28"/>
          <w:u w:val="single"/>
        </w:rPr>
        <w:t>corrispettivo</w:t>
      </w:r>
      <w:r w:rsidRPr="001C1C66">
        <w:rPr>
          <w:rFonts w:ascii="Garamond" w:hAnsi="Garamond" w:cs="Tahoma"/>
          <w:b/>
          <w:sz w:val="28"/>
          <w:szCs w:val="28"/>
          <w:u w:val="single"/>
        </w:rPr>
        <w:t xml:space="preserve"> pari ai 3/5 dell’importo offerto</w:t>
      </w:r>
    </w:p>
    <w:p w:rsidR="00607030" w:rsidRDefault="00607030" w:rsidP="00295D2D">
      <w:pPr>
        <w:pStyle w:val="Corpodeltesto23"/>
        <w:pBdr>
          <w:bottom w:val="none" w:sz="0" w:space="0" w:color="auto"/>
        </w:pBdr>
        <w:rPr>
          <w:rFonts w:ascii="Garamond" w:hAnsi="Garamond" w:cs="Tahoma"/>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2"/>
        <w:gridCol w:w="2952"/>
        <w:gridCol w:w="1774"/>
        <w:gridCol w:w="1719"/>
        <w:gridCol w:w="1717"/>
      </w:tblGrid>
      <w:tr w:rsidR="006347CB" w:rsidRPr="00670390" w:rsidTr="00465980">
        <w:tc>
          <w:tcPr>
            <w:tcW w:w="859" w:type="pct"/>
          </w:tcPr>
          <w:p w:rsidR="006347CB" w:rsidRPr="00670390" w:rsidRDefault="006347CB"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RIFERIMENTO</w:t>
            </w:r>
          </w:p>
        </w:tc>
        <w:tc>
          <w:tcPr>
            <w:tcW w:w="1498" w:type="pct"/>
          </w:tcPr>
          <w:p w:rsidR="006347CB" w:rsidRPr="00670390" w:rsidRDefault="006347CB"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VOCE</w:t>
            </w:r>
          </w:p>
        </w:tc>
        <w:tc>
          <w:tcPr>
            <w:tcW w:w="900" w:type="pct"/>
          </w:tcPr>
          <w:p w:rsidR="00131C92" w:rsidRDefault="00670390" w:rsidP="00670390">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 xml:space="preserve">COSTO UNITARIO </w:t>
            </w:r>
            <w:r>
              <w:rPr>
                <w:rFonts w:ascii="Garamond" w:hAnsi="Garamond" w:cs="Tahoma"/>
                <w:i/>
                <w:sz w:val="22"/>
                <w:szCs w:val="22"/>
              </w:rPr>
              <w:t xml:space="preserve">GIORNALIERO </w:t>
            </w:r>
            <w:r w:rsidRPr="00670390">
              <w:rPr>
                <w:rFonts w:ascii="Garamond" w:hAnsi="Garamond" w:cs="Tahoma"/>
                <w:i/>
                <w:sz w:val="22"/>
                <w:szCs w:val="22"/>
              </w:rPr>
              <w:t xml:space="preserve">PER </w:t>
            </w:r>
            <w:r>
              <w:rPr>
                <w:rFonts w:ascii="Garamond" w:hAnsi="Garamond" w:cs="Tahoma"/>
                <w:i/>
                <w:sz w:val="22"/>
                <w:szCs w:val="22"/>
              </w:rPr>
              <w:t>BOX</w:t>
            </w:r>
            <w:r w:rsidRPr="00670390">
              <w:rPr>
                <w:rFonts w:ascii="Garamond" w:hAnsi="Garamond" w:cs="Tahoma"/>
                <w:i/>
                <w:sz w:val="22"/>
                <w:szCs w:val="22"/>
              </w:rPr>
              <w:t xml:space="preserve"> </w:t>
            </w:r>
            <w:r w:rsidR="00131C92">
              <w:rPr>
                <w:rFonts w:ascii="Garamond" w:hAnsi="Garamond" w:cs="Tahoma"/>
                <w:i/>
                <w:sz w:val="22"/>
                <w:szCs w:val="22"/>
              </w:rPr>
              <w:t>OCCUPATO</w:t>
            </w:r>
          </w:p>
          <w:p w:rsidR="006347CB" w:rsidRPr="00670390" w:rsidRDefault="006347CB" w:rsidP="00670390">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(in cifre I.V.A. esclusa)</w:t>
            </w:r>
          </w:p>
        </w:tc>
        <w:tc>
          <w:tcPr>
            <w:tcW w:w="872" w:type="pct"/>
          </w:tcPr>
          <w:p w:rsidR="004505DE" w:rsidRPr="00670390" w:rsidRDefault="00670390"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 xml:space="preserve">COSTO UNITARIO </w:t>
            </w:r>
            <w:r>
              <w:rPr>
                <w:rFonts w:ascii="Garamond" w:hAnsi="Garamond" w:cs="Tahoma"/>
                <w:i/>
                <w:sz w:val="22"/>
                <w:szCs w:val="22"/>
              </w:rPr>
              <w:t xml:space="preserve">GIORNALIERO </w:t>
            </w:r>
            <w:r w:rsidRPr="00670390">
              <w:rPr>
                <w:rFonts w:ascii="Garamond" w:hAnsi="Garamond" w:cs="Tahoma"/>
                <w:i/>
                <w:sz w:val="22"/>
                <w:szCs w:val="22"/>
              </w:rPr>
              <w:t xml:space="preserve">PER </w:t>
            </w:r>
            <w:r>
              <w:rPr>
                <w:rFonts w:ascii="Garamond" w:hAnsi="Garamond" w:cs="Tahoma"/>
                <w:i/>
                <w:sz w:val="22"/>
                <w:szCs w:val="22"/>
              </w:rPr>
              <w:t>BOX</w:t>
            </w:r>
            <w:r w:rsidR="00131C92">
              <w:rPr>
                <w:rFonts w:ascii="Garamond" w:hAnsi="Garamond" w:cs="Tahoma"/>
                <w:i/>
                <w:sz w:val="22"/>
                <w:szCs w:val="22"/>
              </w:rPr>
              <w:t xml:space="preserve"> OCCUPATO</w:t>
            </w:r>
          </w:p>
          <w:p w:rsidR="006347CB" w:rsidRPr="00670390" w:rsidRDefault="006347CB"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(in lettere I.V.A. esclusa)</w:t>
            </w:r>
          </w:p>
        </w:tc>
        <w:tc>
          <w:tcPr>
            <w:tcW w:w="871" w:type="pct"/>
          </w:tcPr>
          <w:p w:rsidR="00131C92" w:rsidRDefault="00670390"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 xml:space="preserve">COSTO UNITARIO </w:t>
            </w:r>
            <w:r>
              <w:rPr>
                <w:rFonts w:ascii="Garamond" w:hAnsi="Garamond" w:cs="Tahoma"/>
                <w:i/>
                <w:sz w:val="22"/>
                <w:szCs w:val="22"/>
              </w:rPr>
              <w:t xml:space="preserve">GIORNALIERO </w:t>
            </w:r>
            <w:r w:rsidRPr="00670390">
              <w:rPr>
                <w:rFonts w:ascii="Garamond" w:hAnsi="Garamond" w:cs="Tahoma"/>
                <w:i/>
                <w:sz w:val="22"/>
                <w:szCs w:val="22"/>
              </w:rPr>
              <w:t xml:space="preserve">PER </w:t>
            </w:r>
            <w:r>
              <w:rPr>
                <w:rFonts w:ascii="Garamond" w:hAnsi="Garamond" w:cs="Tahoma"/>
                <w:i/>
                <w:sz w:val="22"/>
                <w:szCs w:val="22"/>
              </w:rPr>
              <w:t>BOX</w:t>
            </w:r>
            <w:r w:rsidRPr="00670390">
              <w:rPr>
                <w:rFonts w:ascii="Garamond" w:hAnsi="Garamond" w:cs="Tahoma"/>
                <w:i/>
                <w:sz w:val="22"/>
                <w:szCs w:val="22"/>
              </w:rPr>
              <w:t xml:space="preserve"> </w:t>
            </w:r>
            <w:r w:rsidR="00131C92">
              <w:rPr>
                <w:rFonts w:ascii="Garamond" w:hAnsi="Garamond" w:cs="Tahoma"/>
                <w:i/>
                <w:sz w:val="22"/>
                <w:szCs w:val="22"/>
              </w:rPr>
              <w:t>OCCUPATO</w:t>
            </w:r>
          </w:p>
          <w:p w:rsidR="006347CB" w:rsidRPr="00670390" w:rsidRDefault="006347CB" w:rsidP="00696BAB">
            <w:pPr>
              <w:pStyle w:val="Corpodeltesto23"/>
              <w:pBdr>
                <w:bottom w:val="none" w:sz="0" w:space="0" w:color="auto"/>
              </w:pBdr>
              <w:rPr>
                <w:rFonts w:ascii="Garamond" w:hAnsi="Garamond" w:cs="Tahoma"/>
                <w:i/>
                <w:sz w:val="22"/>
                <w:szCs w:val="22"/>
              </w:rPr>
            </w:pPr>
            <w:r w:rsidRPr="00670390">
              <w:rPr>
                <w:rFonts w:ascii="Garamond" w:hAnsi="Garamond" w:cs="Tahoma"/>
                <w:i/>
                <w:sz w:val="22"/>
                <w:szCs w:val="22"/>
              </w:rPr>
              <w:t>NON SUPERABILE A BASE D’ASTA</w:t>
            </w:r>
          </w:p>
        </w:tc>
      </w:tr>
      <w:tr w:rsidR="00E41351" w:rsidRPr="00ED7D61" w:rsidTr="00465980">
        <w:tc>
          <w:tcPr>
            <w:tcW w:w="859" w:type="pct"/>
          </w:tcPr>
          <w:p w:rsidR="00E41351" w:rsidRPr="00ED7D61" w:rsidRDefault="00E41351" w:rsidP="00696BAB">
            <w:pPr>
              <w:pStyle w:val="Corpodeltesto23"/>
              <w:pBdr>
                <w:bottom w:val="none" w:sz="0" w:space="0" w:color="auto"/>
              </w:pBdr>
              <w:rPr>
                <w:rFonts w:ascii="Garamond" w:hAnsi="Garamond" w:cs="Tahoma"/>
                <w:i/>
                <w:sz w:val="22"/>
                <w:szCs w:val="22"/>
              </w:rPr>
            </w:pPr>
            <w:r>
              <w:rPr>
                <w:rFonts w:ascii="Garamond" w:hAnsi="Garamond" w:cs="Tahoma"/>
                <w:i/>
                <w:sz w:val="22"/>
                <w:szCs w:val="22"/>
              </w:rPr>
              <w:t>LOTTO 3</w:t>
            </w:r>
          </w:p>
        </w:tc>
        <w:tc>
          <w:tcPr>
            <w:tcW w:w="1498" w:type="pct"/>
          </w:tcPr>
          <w:p w:rsidR="00E41351" w:rsidRPr="00ED7D61" w:rsidRDefault="00E41351" w:rsidP="00696BAB">
            <w:pPr>
              <w:pStyle w:val="Corpodeltesto23"/>
              <w:pBdr>
                <w:bottom w:val="none" w:sz="0" w:space="0" w:color="auto"/>
              </w:pBdr>
              <w:rPr>
                <w:rFonts w:ascii="Garamond" w:hAnsi="Garamond" w:cs="Tahoma"/>
                <w:i/>
                <w:sz w:val="22"/>
                <w:szCs w:val="22"/>
              </w:rPr>
            </w:pPr>
            <w:r>
              <w:rPr>
                <w:rFonts w:ascii="Garamond" w:hAnsi="Garamond" w:cs="Tahoma"/>
                <w:i/>
                <w:sz w:val="22"/>
                <w:szCs w:val="22"/>
              </w:rPr>
              <w:t>TUTTE</w:t>
            </w:r>
          </w:p>
        </w:tc>
        <w:tc>
          <w:tcPr>
            <w:tcW w:w="900" w:type="pct"/>
          </w:tcPr>
          <w:p w:rsidR="00E41351" w:rsidRPr="00ED7D61" w:rsidRDefault="00E41351" w:rsidP="00696BAB">
            <w:pPr>
              <w:pStyle w:val="Corpodeltesto23"/>
              <w:pBdr>
                <w:bottom w:val="none" w:sz="0" w:space="0" w:color="auto"/>
              </w:pBdr>
              <w:rPr>
                <w:rFonts w:ascii="Garamond" w:hAnsi="Garamond" w:cs="Tahoma"/>
                <w:i/>
                <w:sz w:val="22"/>
                <w:szCs w:val="22"/>
              </w:rPr>
            </w:pPr>
          </w:p>
        </w:tc>
        <w:tc>
          <w:tcPr>
            <w:tcW w:w="872" w:type="pct"/>
          </w:tcPr>
          <w:p w:rsidR="00E41351" w:rsidRPr="00ED7D61" w:rsidRDefault="00E41351" w:rsidP="00696BAB">
            <w:pPr>
              <w:pStyle w:val="Corpodeltesto23"/>
              <w:pBdr>
                <w:bottom w:val="none" w:sz="0" w:space="0" w:color="auto"/>
              </w:pBdr>
              <w:rPr>
                <w:rFonts w:ascii="Garamond" w:hAnsi="Garamond" w:cs="Tahoma"/>
                <w:i/>
                <w:sz w:val="22"/>
                <w:szCs w:val="22"/>
              </w:rPr>
            </w:pPr>
          </w:p>
        </w:tc>
        <w:tc>
          <w:tcPr>
            <w:tcW w:w="871" w:type="pct"/>
          </w:tcPr>
          <w:p w:rsidR="00E41351" w:rsidRPr="00ED7D61" w:rsidRDefault="004505DE" w:rsidP="00696BAB">
            <w:pPr>
              <w:pStyle w:val="Corpodeltesto23"/>
              <w:pBdr>
                <w:bottom w:val="none" w:sz="0" w:space="0" w:color="auto"/>
              </w:pBdr>
              <w:rPr>
                <w:rFonts w:ascii="Garamond" w:hAnsi="Garamond" w:cs="Tahoma"/>
                <w:i/>
                <w:sz w:val="22"/>
                <w:szCs w:val="22"/>
              </w:rPr>
            </w:pPr>
            <w:r>
              <w:rPr>
                <w:rFonts w:ascii="Garamond" w:hAnsi="Garamond" w:cs="Tahoma"/>
                <w:i/>
                <w:sz w:val="22"/>
                <w:szCs w:val="22"/>
              </w:rPr>
              <w:t>€ 19,00</w:t>
            </w:r>
          </w:p>
        </w:tc>
      </w:tr>
    </w:tbl>
    <w:p w:rsidR="006347CB" w:rsidRDefault="006347CB" w:rsidP="00295D2D">
      <w:pPr>
        <w:pStyle w:val="Corpodeltesto23"/>
        <w:pBdr>
          <w:bottom w:val="none" w:sz="0" w:space="0" w:color="auto"/>
        </w:pBdr>
        <w:rPr>
          <w:rFonts w:ascii="Garamond" w:hAnsi="Garamond" w:cs="Tahoma"/>
          <w:i/>
          <w:sz w:val="22"/>
          <w:szCs w:val="22"/>
        </w:rPr>
      </w:pPr>
    </w:p>
    <w:p w:rsidR="00B97F5C" w:rsidRPr="001C1C66" w:rsidRDefault="00B97F5C" w:rsidP="00B97F5C">
      <w:pPr>
        <w:jc w:val="both"/>
        <w:rPr>
          <w:sz w:val="28"/>
          <w:szCs w:val="28"/>
          <w:u w:val="single"/>
        </w:rPr>
      </w:pPr>
      <w:r w:rsidRPr="001C1C66">
        <w:rPr>
          <w:rFonts w:ascii="Garamond" w:hAnsi="Garamond" w:cs="Tahoma"/>
          <w:b/>
          <w:sz w:val="28"/>
          <w:szCs w:val="28"/>
          <w:u w:val="single"/>
        </w:rPr>
        <w:t>Relativamente ai LOTTO n.</w:t>
      </w:r>
      <w:r>
        <w:rPr>
          <w:rFonts w:ascii="Garamond" w:hAnsi="Garamond" w:cs="Tahoma"/>
          <w:b/>
          <w:sz w:val="28"/>
          <w:szCs w:val="28"/>
          <w:u w:val="single"/>
        </w:rPr>
        <w:t>3</w:t>
      </w:r>
      <w:r w:rsidRPr="001C1C66">
        <w:rPr>
          <w:rFonts w:ascii="Garamond" w:hAnsi="Garamond" w:cs="Tahoma"/>
          <w:b/>
          <w:sz w:val="28"/>
          <w:szCs w:val="28"/>
          <w:u w:val="single"/>
        </w:rPr>
        <w:t xml:space="preserve"> voci a)</w:t>
      </w:r>
      <w:r>
        <w:rPr>
          <w:rFonts w:ascii="Garamond" w:hAnsi="Garamond" w:cs="Tahoma"/>
          <w:b/>
          <w:sz w:val="28"/>
          <w:szCs w:val="28"/>
          <w:u w:val="single"/>
        </w:rPr>
        <w:t xml:space="preserve"> e</w:t>
      </w:r>
      <w:r w:rsidRPr="001C1C66">
        <w:rPr>
          <w:rFonts w:ascii="Garamond" w:hAnsi="Garamond" w:cs="Tahoma"/>
          <w:b/>
          <w:sz w:val="28"/>
          <w:szCs w:val="28"/>
          <w:u w:val="single"/>
        </w:rPr>
        <w:t xml:space="preserve"> b), si specifica che l’</w:t>
      </w:r>
      <w:r>
        <w:rPr>
          <w:rFonts w:ascii="Garamond" w:hAnsi="Garamond" w:cs="Tahoma"/>
          <w:b/>
          <w:sz w:val="28"/>
          <w:szCs w:val="28"/>
          <w:u w:val="single"/>
        </w:rPr>
        <w:t>AAS</w:t>
      </w:r>
      <w:r w:rsidRPr="001C1C66">
        <w:rPr>
          <w:rFonts w:ascii="Garamond" w:hAnsi="Garamond" w:cs="Tahoma"/>
          <w:b/>
          <w:sz w:val="28"/>
          <w:szCs w:val="28"/>
          <w:u w:val="single"/>
        </w:rPr>
        <w:t>3 e l’AAS</w:t>
      </w:r>
      <w:r>
        <w:rPr>
          <w:rFonts w:ascii="Garamond" w:hAnsi="Garamond" w:cs="Tahoma"/>
          <w:b/>
          <w:sz w:val="28"/>
          <w:szCs w:val="28"/>
          <w:u w:val="single"/>
        </w:rPr>
        <w:t>5</w:t>
      </w:r>
      <w:r w:rsidRPr="001C1C66">
        <w:rPr>
          <w:rFonts w:ascii="Garamond" w:hAnsi="Garamond" w:cs="Tahoma"/>
          <w:b/>
          <w:sz w:val="28"/>
          <w:szCs w:val="28"/>
          <w:u w:val="single"/>
        </w:rPr>
        <w:t xml:space="preserve"> riconosceranno, per </w:t>
      </w:r>
      <w:r w:rsidR="00131C92">
        <w:rPr>
          <w:rFonts w:ascii="Garamond" w:hAnsi="Garamond" w:cs="Tahoma"/>
          <w:b/>
          <w:sz w:val="28"/>
          <w:szCs w:val="28"/>
          <w:u w:val="single"/>
        </w:rPr>
        <w:t>il box non occupato</w:t>
      </w:r>
      <w:r w:rsidR="00F54470">
        <w:rPr>
          <w:rFonts w:ascii="Garamond" w:hAnsi="Garamond" w:cs="Tahoma"/>
          <w:b/>
          <w:sz w:val="28"/>
          <w:szCs w:val="28"/>
          <w:u w:val="single"/>
        </w:rPr>
        <w:t>,</w:t>
      </w:r>
      <w:r w:rsidRPr="001C1C66">
        <w:rPr>
          <w:rFonts w:ascii="Garamond" w:hAnsi="Garamond" w:cs="Tahoma"/>
          <w:b/>
          <w:sz w:val="28"/>
          <w:szCs w:val="28"/>
          <w:u w:val="single"/>
        </w:rPr>
        <w:t xml:space="preserve"> un </w:t>
      </w:r>
      <w:r>
        <w:rPr>
          <w:rFonts w:ascii="Garamond" w:hAnsi="Garamond" w:cs="Tahoma"/>
          <w:b/>
          <w:sz w:val="28"/>
          <w:szCs w:val="28"/>
          <w:u w:val="single"/>
        </w:rPr>
        <w:t>corrispettivo</w:t>
      </w:r>
      <w:r w:rsidRPr="001C1C66">
        <w:rPr>
          <w:rFonts w:ascii="Garamond" w:hAnsi="Garamond" w:cs="Tahoma"/>
          <w:b/>
          <w:sz w:val="28"/>
          <w:szCs w:val="28"/>
          <w:u w:val="single"/>
        </w:rPr>
        <w:t xml:space="preserve"> </w:t>
      </w:r>
      <w:r w:rsidR="00131C92">
        <w:rPr>
          <w:rFonts w:ascii="Garamond" w:hAnsi="Garamond" w:cs="Tahoma"/>
          <w:b/>
          <w:sz w:val="28"/>
          <w:szCs w:val="28"/>
          <w:u w:val="single"/>
        </w:rPr>
        <w:t xml:space="preserve">giornaliero </w:t>
      </w:r>
      <w:r w:rsidRPr="001C1C66">
        <w:rPr>
          <w:rFonts w:ascii="Garamond" w:hAnsi="Garamond" w:cs="Tahoma"/>
          <w:b/>
          <w:sz w:val="28"/>
          <w:szCs w:val="28"/>
          <w:u w:val="single"/>
        </w:rPr>
        <w:t xml:space="preserve">pari ai </w:t>
      </w:r>
      <w:r>
        <w:rPr>
          <w:rFonts w:ascii="Garamond" w:hAnsi="Garamond" w:cs="Tahoma"/>
          <w:b/>
          <w:sz w:val="28"/>
          <w:szCs w:val="28"/>
          <w:u w:val="single"/>
        </w:rPr>
        <w:t>2/3</w:t>
      </w:r>
      <w:r w:rsidRPr="001C1C66">
        <w:rPr>
          <w:rFonts w:ascii="Garamond" w:hAnsi="Garamond" w:cs="Tahoma"/>
          <w:b/>
          <w:sz w:val="28"/>
          <w:szCs w:val="28"/>
          <w:u w:val="single"/>
        </w:rPr>
        <w:t xml:space="preserve"> dell’importo offerto</w:t>
      </w:r>
    </w:p>
    <w:p w:rsidR="00B97F5C" w:rsidRPr="00ED7D61" w:rsidRDefault="00B97F5C" w:rsidP="00295D2D">
      <w:pPr>
        <w:pStyle w:val="Corpodeltesto23"/>
        <w:pBdr>
          <w:bottom w:val="none" w:sz="0" w:space="0" w:color="auto"/>
        </w:pBdr>
        <w:rPr>
          <w:rFonts w:ascii="Garamond" w:hAnsi="Garamond" w:cs="Tahoma"/>
          <w:i/>
          <w:sz w:val="22"/>
          <w:szCs w:val="22"/>
        </w:rPr>
      </w:pPr>
    </w:p>
    <w:p w:rsidR="00295D2D" w:rsidRPr="00ED7D61" w:rsidRDefault="00295D2D" w:rsidP="00295D2D">
      <w:pPr>
        <w:jc w:val="both"/>
        <w:rPr>
          <w:rFonts w:ascii="Garamond" w:hAnsi="Garamond" w:cs="Tahoma"/>
          <w:b/>
        </w:rPr>
      </w:pPr>
      <w:r w:rsidRPr="00ED7D61">
        <w:rPr>
          <w:rFonts w:ascii="Garamond" w:hAnsi="Garamond" w:cs="Tahoma"/>
          <w:b/>
        </w:rPr>
        <w:t>Nel caso in cui il prezzo indicato in cifre sia difforme da quello espresso in lettere sarà considerato valido il prezzo espresso in lettere.</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 xml:space="preserve">In caso di aggiudicazione </w:t>
      </w:r>
      <w:smartTag w:uri="urn:schemas-microsoft-com:office:smarttags" w:element="PersonName">
        <w:smartTagPr>
          <w:attr w:name="ProductID" w:val="la sottoscritta Ditta"/>
        </w:smartTagPr>
        <w:r w:rsidRPr="00ED7D61">
          <w:rPr>
            <w:rFonts w:ascii="Garamond" w:hAnsi="Garamond" w:cs="Tahoma"/>
          </w:rPr>
          <w:t>la sottoscritta Ditta</w:t>
        </w:r>
      </w:smartTag>
      <w:r w:rsidRPr="00ED7D61">
        <w:rPr>
          <w:rFonts w:ascii="Garamond" w:hAnsi="Garamond" w:cs="Tahoma"/>
        </w:rPr>
        <w:t>/</w:t>
      </w:r>
      <w:proofErr w:type="spellStart"/>
      <w:r w:rsidRPr="00ED7D61">
        <w:rPr>
          <w:rFonts w:ascii="Garamond" w:hAnsi="Garamond" w:cs="Tahoma"/>
        </w:rPr>
        <w:t>Società________________si</w:t>
      </w:r>
      <w:proofErr w:type="spellEnd"/>
      <w:r w:rsidRPr="00ED7D61">
        <w:rPr>
          <w:rFonts w:ascii="Garamond" w:hAnsi="Garamond" w:cs="Tahoma"/>
        </w:rPr>
        <w:t xml:space="preserve"> impegna ad eseguire il deposito cauzionale definitivo nella seguente forma: __________________________________________________</w:t>
      </w:r>
    </w:p>
    <w:p w:rsidR="00295D2D" w:rsidRPr="00ED7D61" w:rsidRDefault="00295D2D" w:rsidP="00295D2D">
      <w:pPr>
        <w:jc w:val="both"/>
        <w:rPr>
          <w:rFonts w:ascii="Garamond" w:hAnsi="Garamond" w:cs="Tahoma"/>
        </w:rPr>
      </w:pPr>
    </w:p>
    <w:p w:rsidR="00295D2D" w:rsidRPr="00ED7D61" w:rsidRDefault="00295D2D" w:rsidP="00295D2D">
      <w:pPr>
        <w:jc w:val="both"/>
        <w:rPr>
          <w:rFonts w:ascii="Garamond" w:hAnsi="Garamond" w:cs="Tahoma"/>
        </w:rPr>
      </w:pPr>
      <w:r w:rsidRPr="00ED7D61">
        <w:rPr>
          <w:rFonts w:ascii="Garamond" w:hAnsi="Garamond" w:cs="Tahoma"/>
        </w:rPr>
        <w:t>Luogo_______________ data____________________</w:t>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sidRPr="00ED7D61">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Pr>
          <w:rFonts w:ascii="Garamond" w:hAnsi="Garamond" w:cs="Tahoma"/>
        </w:rPr>
        <w:tab/>
      </w:r>
      <w:r w:rsidRPr="00ED7D61">
        <w:rPr>
          <w:rFonts w:ascii="Garamond" w:hAnsi="Garamond" w:cs="Tahoma"/>
        </w:rPr>
        <w:t>firma________________________________</w:t>
      </w:r>
    </w:p>
    <w:p w:rsidR="00295D2D" w:rsidRPr="00ED7D61" w:rsidRDefault="00295D2D" w:rsidP="00295D2D">
      <w:pPr>
        <w:jc w:val="right"/>
        <w:rPr>
          <w:rFonts w:ascii="Garamond" w:hAnsi="Garamond" w:cs="Tahoma"/>
          <w:sz w:val="16"/>
          <w:szCs w:val="16"/>
        </w:rPr>
      </w:pPr>
      <w:r w:rsidRPr="00ED7D61">
        <w:rPr>
          <w:rFonts w:ascii="Garamond" w:hAnsi="Garamond" w:cs="Tahoma"/>
          <w:sz w:val="16"/>
          <w:szCs w:val="16"/>
        </w:rPr>
        <w:t>(</w:t>
      </w:r>
      <w:proofErr w:type="spellStart"/>
      <w:r w:rsidRPr="00ED7D61">
        <w:rPr>
          <w:rFonts w:ascii="Garamond" w:hAnsi="Garamond" w:cs="Tahoma"/>
          <w:sz w:val="16"/>
          <w:szCs w:val="16"/>
        </w:rPr>
        <w:t>titolare,rappresentante</w:t>
      </w:r>
      <w:proofErr w:type="spellEnd"/>
      <w:r w:rsidRPr="00ED7D61">
        <w:rPr>
          <w:rFonts w:ascii="Garamond" w:hAnsi="Garamond" w:cs="Tahoma"/>
          <w:sz w:val="16"/>
          <w:szCs w:val="16"/>
        </w:rPr>
        <w:t xml:space="preserve"> </w:t>
      </w:r>
      <w:proofErr w:type="spellStart"/>
      <w:r w:rsidRPr="00ED7D61">
        <w:rPr>
          <w:rFonts w:ascii="Garamond" w:hAnsi="Garamond" w:cs="Tahoma"/>
          <w:sz w:val="16"/>
          <w:szCs w:val="16"/>
        </w:rPr>
        <w:t>legale,procuratore,ecc</w:t>
      </w:r>
      <w:proofErr w:type="spellEnd"/>
      <w:r w:rsidRPr="00ED7D61">
        <w:rPr>
          <w:rFonts w:ascii="Garamond" w:hAnsi="Garamond" w:cs="Tahoma"/>
          <w:sz w:val="16"/>
          <w:szCs w:val="16"/>
        </w:rPr>
        <w:t>.)</w:t>
      </w:r>
    </w:p>
    <w:p w:rsidR="00295D2D" w:rsidRPr="00ED7D61" w:rsidRDefault="00295D2D" w:rsidP="00295D2D">
      <w:pPr>
        <w:rPr>
          <w:rFonts w:ascii="Garamond" w:hAnsi="Garamond" w:cs="Tahoma"/>
          <w:sz w:val="2"/>
        </w:rPr>
      </w:pPr>
    </w:p>
    <w:p w:rsidR="00295D2D" w:rsidRPr="00ED7D61" w:rsidRDefault="00295D2D" w:rsidP="00295D2D">
      <w:pPr>
        <w:jc w:val="both"/>
        <w:rPr>
          <w:rFonts w:ascii="Garamond" w:hAnsi="Garamond" w:cs="Tahoma"/>
        </w:rPr>
      </w:pPr>
      <w:r w:rsidRPr="00ED7D61">
        <w:rPr>
          <w:rFonts w:ascii="Garamond" w:hAnsi="Garamond" w:cs="Tahoma"/>
        </w:rPr>
        <w:t xml:space="preserve">I </w:t>
      </w:r>
      <w:r w:rsidRPr="00ED7D61">
        <w:rPr>
          <w:rFonts w:ascii="Garamond" w:hAnsi="Garamond" w:cs="Tahoma"/>
          <w:b/>
        </w:rPr>
        <w:t>costi del personale</w:t>
      </w:r>
      <w:r w:rsidRPr="00ED7D61">
        <w:rPr>
          <w:rFonts w:ascii="Garamond" w:hAnsi="Garamond" w:cs="Tahoma"/>
        </w:rPr>
        <w:t xml:space="preserve"> sono stati valutati sulla base dei minimi salariali definiti dal contratto collettivo nazionale di lavoro ____________________ stipulato in data _____________ tra __________________________________________________.</w:t>
      </w:r>
    </w:p>
    <w:p w:rsidR="00295D2D" w:rsidRPr="00ED7D61" w:rsidRDefault="00295D2D" w:rsidP="00295D2D">
      <w:pPr>
        <w:jc w:val="both"/>
        <w:rPr>
          <w:rFonts w:ascii="Garamond" w:hAnsi="Garamond" w:cs="Tahoma"/>
        </w:rPr>
      </w:pPr>
    </w:p>
    <w:tbl>
      <w:tblPr>
        <w:tblW w:w="38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03"/>
        <w:gridCol w:w="1039"/>
        <w:gridCol w:w="888"/>
        <w:gridCol w:w="1250"/>
        <w:gridCol w:w="1156"/>
        <w:gridCol w:w="1349"/>
      </w:tblGrid>
      <w:tr w:rsidR="00295D2D" w:rsidRPr="00ED7D61" w:rsidTr="00465980">
        <w:trPr>
          <w:trHeight w:val="693"/>
        </w:trPr>
        <w:tc>
          <w:tcPr>
            <w:tcW w:w="726"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lastRenderedPageBreak/>
              <w:t>N. unità di persone</w:t>
            </w:r>
          </w:p>
        </w:tc>
        <w:tc>
          <w:tcPr>
            <w:tcW w:w="529"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t>Livello</w:t>
            </w:r>
          </w:p>
        </w:tc>
        <w:tc>
          <w:tcPr>
            <w:tcW w:w="6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t>Qualifica</w:t>
            </w:r>
          </w:p>
        </w:tc>
        <w:tc>
          <w:tcPr>
            <w:tcW w:w="5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t>N. ore annuo di lavoro</w:t>
            </w:r>
          </w:p>
        </w:tc>
        <w:tc>
          <w:tcPr>
            <w:tcW w:w="824"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t>Costo orario</w:t>
            </w:r>
          </w:p>
        </w:tc>
        <w:tc>
          <w:tcPr>
            <w:tcW w:w="762"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r w:rsidRPr="00ED7D61">
              <w:rPr>
                <w:rFonts w:ascii="Garamond" w:hAnsi="Garamond" w:cs="Tahoma"/>
                <w:sz w:val="22"/>
                <w:szCs w:val="22"/>
              </w:rPr>
              <w:t>Totale costo annuo per livello</w:t>
            </w:r>
          </w:p>
        </w:tc>
        <w:tc>
          <w:tcPr>
            <w:tcW w:w="889" w:type="pct"/>
            <w:tcBorders>
              <w:bottom w:val="nil"/>
            </w:tcBorders>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r>
      <w:tr w:rsidR="00295D2D" w:rsidRPr="00ED7D61" w:rsidTr="00465980">
        <w:trPr>
          <w:trHeight w:val="20"/>
        </w:trPr>
        <w:tc>
          <w:tcPr>
            <w:tcW w:w="726"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29"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6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824"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762"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889" w:type="pct"/>
            <w:vMerge w:val="restart"/>
            <w:tcBorders>
              <w:top w:val="nil"/>
            </w:tcBorders>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p>
        </w:tc>
      </w:tr>
      <w:tr w:rsidR="00295D2D" w:rsidRPr="00ED7D61" w:rsidTr="00465980">
        <w:trPr>
          <w:trHeight w:val="20"/>
        </w:trPr>
        <w:tc>
          <w:tcPr>
            <w:tcW w:w="726"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29"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6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824"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762"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889" w:type="pct"/>
            <w:vMerge/>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p>
        </w:tc>
      </w:tr>
      <w:tr w:rsidR="00295D2D" w:rsidRPr="00ED7D61" w:rsidTr="00465980">
        <w:trPr>
          <w:trHeight w:val="20"/>
        </w:trPr>
        <w:tc>
          <w:tcPr>
            <w:tcW w:w="726"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29"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6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585" w:type="pct"/>
            <w:vAlign w:val="center"/>
          </w:tcPr>
          <w:p w:rsidR="00295D2D" w:rsidRPr="00ED7D61" w:rsidRDefault="00295D2D" w:rsidP="00DB638F">
            <w:pPr>
              <w:pStyle w:val="Corpodeltesto23"/>
              <w:pBdr>
                <w:bottom w:val="none" w:sz="0" w:space="0" w:color="auto"/>
              </w:pBdr>
              <w:spacing w:before="100" w:beforeAutospacing="1" w:after="100" w:afterAutospacing="1"/>
              <w:jc w:val="center"/>
              <w:rPr>
                <w:rFonts w:ascii="Garamond" w:hAnsi="Garamond" w:cs="Tahoma"/>
                <w:sz w:val="22"/>
                <w:szCs w:val="22"/>
              </w:rPr>
            </w:pPr>
          </w:p>
        </w:tc>
        <w:tc>
          <w:tcPr>
            <w:tcW w:w="824"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762" w:type="pct"/>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c>
          <w:tcPr>
            <w:tcW w:w="889" w:type="pct"/>
            <w:vMerge/>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p>
        </w:tc>
      </w:tr>
      <w:tr w:rsidR="00295D2D" w:rsidRPr="00ED7D61" w:rsidTr="00DB638F">
        <w:trPr>
          <w:trHeight w:val="20"/>
        </w:trPr>
        <w:tc>
          <w:tcPr>
            <w:tcW w:w="4111" w:type="pct"/>
            <w:gridSpan w:val="6"/>
            <w:vAlign w:val="center"/>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Totale complessivo costo personale al netto di spese generali e utili</w:t>
            </w:r>
          </w:p>
        </w:tc>
        <w:tc>
          <w:tcPr>
            <w:tcW w:w="889" w:type="pct"/>
          </w:tcPr>
          <w:p w:rsidR="00295D2D" w:rsidRPr="00ED7D61" w:rsidRDefault="00295D2D" w:rsidP="00DB638F">
            <w:pPr>
              <w:pStyle w:val="Corpodeltesto23"/>
              <w:pBdr>
                <w:bottom w:val="none" w:sz="0" w:space="0" w:color="auto"/>
              </w:pBdr>
              <w:spacing w:before="100" w:beforeAutospacing="1" w:after="100" w:afterAutospacing="1"/>
              <w:jc w:val="left"/>
              <w:rPr>
                <w:rFonts w:ascii="Garamond" w:hAnsi="Garamond" w:cs="Tahoma"/>
                <w:sz w:val="22"/>
                <w:szCs w:val="22"/>
              </w:rPr>
            </w:pPr>
            <w:r w:rsidRPr="00ED7D61">
              <w:rPr>
                <w:rFonts w:ascii="Garamond" w:hAnsi="Garamond" w:cs="Tahoma"/>
                <w:sz w:val="22"/>
                <w:szCs w:val="22"/>
              </w:rPr>
              <w:t>€</w:t>
            </w:r>
          </w:p>
        </w:tc>
      </w:tr>
    </w:tbl>
    <w:p w:rsidR="00295D2D" w:rsidRPr="00ED7D61" w:rsidRDefault="00295D2D" w:rsidP="00295D2D">
      <w:pPr>
        <w:jc w:val="both"/>
        <w:rPr>
          <w:rFonts w:ascii="Garamond" w:hAnsi="Garamond" w:cs="Tahoma"/>
          <w:sz w:val="2"/>
          <w:highlight w:val="yellow"/>
        </w:rPr>
      </w:pPr>
    </w:p>
    <w:p w:rsidR="00465980" w:rsidRDefault="00465980" w:rsidP="00295D2D">
      <w:pPr>
        <w:autoSpaceDE w:val="0"/>
        <w:autoSpaceDN w:val="0"/>
        <w:adjustRightInd w:val="0"/>
        <w:jc w:val="both"/>
        <w:rPr>
          <w:rFonts w:ascii="Garamond" w:hAnsi="Garamond" w:cs="Tahoma"/>
          <w:b/>
          <w:highlight w:val="yellow"/>
          <w:u w:val="single"/>
        </w:rPr>
      </w:pPr>
    </w:p>
    <w:p w:rsidR="00295D2D" w:rsidRPr="00832AA6" w:rsidRDefault="00295D2D" w:rsidP="00295D2D">
      <w:pPr>
        <w:autoSpaceDE w:val="0"/>
        <w:autoSpaceDN w:val="0"/>
        <w:adjustRightInd w:val="0"/>
        <w:jc w:val="both"/>
        <w:rPr>
          <w:rFonts w:ascii="Garamond" w:hAnsi="Garamond" w:cs="Tahoma"/>
        </w:rPr>
      </w:pPr>
      <w:r w:rsidRPr="00832AA6">
        <w:rPr>
          <w:rFonts w:ascii="Garamond" w:hAnsi="Garamond" w:cs="Tahoma"/>
          <w:b/>
          <w:u w:val="single"/>
        </w:rPr>
        <w:t>Struttura economica dell’offerta</w:t>
      </w:r>
    </w:p>
    <w:p w:rsidR="00295D2D" w:rsidRPr="00832AA6" w:rsidRDefault="00295D2D" w:rsidP="00295D2D">
      <w:pPr>
        <w:autoSpaceDE w:val="0"/>
        <w:autoSpaceDN w:val="0"/>
        <w:adjustRightInd w:val="0"/>
        <w:jc w:val="both"/>
        <w:rPr>
          <w:rFonts w:ascii="Garamond" w:hAnsi="Garamond" w:cs="Tahoma"/>
        </w:rPr>
      </w:pPr>
    </w:p>
    <w:p w:rsidR="00295D2D" w:rsidRPr="00061A19" w:rsidRDefault="00295D2D" w:rsidP="00295D2D">
      <w:pPr>
        <w:autoSpaceDE w:val="0"/>
        <w:autoSpaceDN w:val="0"/>
        <w:adjustRightInd w:val="0"/>
        <w:jc w:val="both"/>
        <w:rPr>
          <w:rFonts w:ascii="Garamond" w:hAnsi="Garamond" w:cs="Tahoma"/>
        </w:rPr>
      </w:pPr>
      <w:r w:rsidRPr="00832AA6">
        <w:rPr>
          <w:rFonts w:ascii="Garamond" w:hAnsi="Garamond" w:cs="Tahoma"/>
        </w:rPr>
        <w:t xml:space="preserve">Si riporta di seguito uno schema di dettaglio </w:t>
      </w:r>
      <w:r w:rsidRPr="00832AA6">
        <w:rPr>
          <w:rFonts w:ascii="Garamond" w:hAnsi="Garamond" w:cs="Tahoma"/>
          <w:b/>
        </w:rPr>
        <w:t>indicativo</w:t>
      </w:r>
      <w:r w:rsidRPr="00832AA6">
        <w:rPr>
          <w:rFonts w:ascii="Garamond" w:hAnsi="Garamond" w:cs="Tahoma"/>
        </w:rPr>
        <w:t xml:space="preserve"> delle voci che possono comporre l’offerta. Ciascuna concorrente dovrà compilare lo schema secondo i costi reali tenuto conto di quanto previsto dall’art. 4 delle norme di partecipazione:</w:t>
      </w:r>
    </w:p>
    <w:p w:rsidR="00295D2D" w:rsidRPr="00ED7D61" w:rsidRDefault="00295D2D" w:rsidP="00295D2D">
      <w:pPr>
        <w:pStyle w:val="Corpodeltesto2"/>
        <w:spacing w:after="0" w:line="240" w:lineRule="auto"/>
        <w:rPr>
          <w:rFonts w:ascii="Garamond" w:hAnsi="Garamond" w:cs="Tahoma"/>
          <w:b/>
          <w:sz w:val="16"/>
          <w:szCs w:val="16"/>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544"/>
      </w:tblGrid>
      <w:tr w:rsidR="00295D2D" w:rsidRPr="00ED7D61" w:rsidTr="00DB638F">
        <w:tc>
          <w:tcPr>
            <w:tcW w:w="7054" w:type="dxa"/>
          </w:tcPr>
          <w:p w:rsidR="00295D2D" w:rsidRPr="00ED7D61" w:rsidRDefault="00295D2D" w:rsidP="00DB638F">
            <w:pPr>
              <w:jc w:val="center"/>
              <w:rPr>
                <w:rFonts w:ascii="Garamond" w:hAnsi="Garamond" w:cs="Tahoma"/>
                <w:color w:val="000000"/>
                <w:u w:val="single"/>
              </w:rPr>
            </w:pPr>
            <w:r w:rsidRPr="00ED7D61">
              <w:rPr>
                <w:rFonts w:ascii="Garamond" w:hAnsi="Garamond" w:cs="Tahoma"/>
                <w:color w:val="000000"/>
                <w:u w:val="single"/>
              </w:rPr>
              <w:t>Voci di prezzo:</w:t>
            </w:r>
          </w:p>
        </w:tc>
        <w:tc>
          <w:tcPr>
            <w:tcW w:w="3544" w:type="dxa"/>
          </w:tcPr>
          <w:p w:rsidR="00295D2D" w:rsidRPr="00ED7D61" w:rsidRDefault="00295D2D" w:rsidP="00DB638F">
            <w:pPr>
              <w:pStyle w:val="Corpodeltesto2"/>
              <w:spacing w:after="0" w:line="240" w:lineRule="auto"/>
              <w:jc w:val="center"/>
              <w:rPr>
                <w:rFonts w:ascii="Garamond" w:hAnsi="Garamond" w:cs="Tahoma"/>
                <w:sz w:val="22"/>
                <w:szCs w:val="22"/>
                <w:u w:val="single"/>
              </w:rPr>
            </w:pPr>
            <w:r w:rsidRPr="00ED7D61">
              <w:rPr>
                <w:rFonts w:ascii="Garamond" w:hAnsi="Garamond" w:cs="Tahoma"/>
                <w:sz w:val="22"/>
                <w:szCs w:val="22"/>
                <w:u w:val="single"/>
              </w:rPr>
              <w:t>Costo o percentuale:</w:t>
            </w: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industriali</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generali</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della manodopera</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attrezzature (quote ammortamento)</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per le spese per la salute e sicurezza dei lavoratori per il rischio</w:t>
            </w:r>
            <w:r w:rsidRPr="00ED7D61">
              <w:rPr>
                <w:rFonts w:ascii="Garamond" w:hAnsi="Garamond" w:cs="Tahoma"/>
              </w:rPr>
              <w:t xml:space="preserve"> specifico, valutati dal datore di lavoro (ditta partecipante)</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costi per la formazione del personale</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 (eventuali altri costi diretti o indiretti)</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jc w:val="both"/>
              <w:rPr>
                <w:rFonts w:ascii="Garamond" w:hAnsi="Garamond" w:cs="Tahoma"/>
                <w:color w:val="000000"/>
              </w:rPr>
            </w:pPr>
            <w:r w:rsidRPr="00ED7D61">
              <w:rPr>
                <w:rFonts w:ascii="Garamond" w:hAnsi="Garamond" w:cs="Tahoma"/>
                <w:color w:val="000000"/>
              </w:rPr>
              <w:t>utili di impresa</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r w:rsidR="00295D2D" w:rsidRPr="00ED7D61" w:rsidTr="00DB638F">
        <w:tc>
          <w:tcPr>
            <w:tcW w:w="7054" w:type="dxa"/>
          </w:tcPr>
          <w:p w:rsidR="00295D2D" w:rsidRPr="00ED7D61" w:rsidRDefault="00295D2D" w:rsidP="00DB638F">
            <w:pPr>
              <w:rPr>
                <w:rFonts w:ascii="Garamond" w:hAnsi="Garamond" w:cs="Tahoma"/>
                <w:color w:val="000000"/>
              </w:rPr>
            </w:pPr>
            <w:r w:rsidRPr="00ED7D61">
              <w:rPr>
                <w:rFonts w:ascii="Garamond" w:hAnsi="Garamond" w:cs="Tahoma"/>
                <w:color w:val="000000"/>
              </w:rPr>
              <w:t xml:space="preserve">oneri della sicurezza in relazione ai rischi interferenziali, valutati dalla Stazione Appaltante non soggetti a ribasso </w:t>
            </w:r>
            <w:r>
              <w:rPr>
                <w:rFonts w:ascii="Garamond" w:hAnsi="Garamond" w:cs="Tahoma"/>
                <w:color w:val="000000"/>
              </w:rPr>
              <w:t>(ove previsti dall’EGAS</w:t>
            </w:r>
            <w:r w:rsidRPr="00ED7D61">
              <w:rPr>
                <w:rFonts w:ascii="Garamond" w:hAnsi="Garamond" w:cs="Tahoma"/>
                <w:color w:val="000000"/>
              </w:rPr>
              <w:t>)</w:t>
            </w:r>
          </w:p>
        </w:tc>
        <w:tc>
          <w:tcPr>
            <w:tcW w:w="3544" w:type="dxa"/>
          </w:tcPr>
          <w:p w:rsidR="00295D2D" w:rsidRPr="00ED7D61" w:rsidRDefault="00295D2D" w:rsidP="00DB638F">
            <w:pPr>
              <w:pStyle w:val="Corpodeltesto2"/>
              <w:spacing w:after="0" w:line="240" w:lineRule="auto"/>
              <w:jc w:val="center"/>
              <w:rPr>
                <w:rFonts w:ascii="Garamond" w:hAnsi="Garamond" w:cs="Tahoma"/>
                <w:b/>
                <w:sz w:val="22"/>
                <w:szCs w:val="22"/>
                <w:u w:val="single"/>
              </w:rPr>
            </w:pPr>
          </w:p>
        </w:tc>
      </w:tr>
    </w:tbl>
    <w:p w:rsidR="00295D2D" w:rsidRPr="00ED7D61" w:rsidRDefault="00295D2D" w:rsidP="00295D2D">
      <w:pPr>
        <w:jc w:val="right"/>
        <w:rPr>
          <w:rFonts w:ascii="Garamond" w:hAnsi="Garamond" w:cs="Tahoma"/>
          <w:highlight w:val="yellow"/>
        </w:rPr>
      </w:pPr>
    </w:p>
    <w:p w:rsidR="00DB3572" w:rsidRDefault="00DB3572">
      <w:pPr>
        <w:spacing w:after="0" w:line="240" w:lineRule="auto"/>
        <w:rPr>
          <w:rFonts w:ascii="Garamond" w:hAnsi="Garamond" w:cs="Tahoma"/>
          <w:highlight w:val="yellow"/>
        </w:rPr>
      </w:pPr>
      <w:r>
        <w:rPr>
          <w:rFonts w:ascii="Garamond" w:hAnsi="Garamond" w:cs="Tahoma"/>
          <w:highlight w:val="yellow"/>
        </w:rPr>
        <w:br w:type="page"/>
      </w:r>
    </w:p>
    <w:p w:rsidR="00B97F5C" w:rsidRPr="00364442" w:rsidRDefault="00B97F5C" w:rsidP="00B97F5C">
      <w:pPr>
        <w:ind w:left="-108"/>
        <w:jc w:val="center"/>
        <w:rPr>
          <w:rFonts w:asciiTheme="majorHAnsi" w:hAnsiTheme="majorHAnsi" w:cs="Tahoma"/>
          <w:spacing w:val="20"/>
          <w:sz w:val="18"/>
          <w:szCs w:val="16"/>
        </w:rPr>
      </w:pPr>
      <w:r w:rsidRPr="00364442">
        <w:rPr>
          <w:rFonts w:asciiTheme="majorHAnsi" w:hAnsiTheme="majorHAnsi" w:cs="Tahoma"/>
          <w:b/>
          <w:color w:val="003366"/>
          <w:spacing w:val="20"/>
        </w:rPr>
        <w:lastRenderedPageBreak/>
        <w:t>ENTE PER LA GESTIONE ACCENTRATA DEI SERVIZI CONDIVISI</w:t>
      </w:r>
    </w:p>
    <w:p w:rsidR="00B97F5C" w:rsidRPr="00364442" w:rsidRDefault="00B97F5C" w:rsidP="00B97F5C">
      <w:pPr>
        <w:ind w:left="-108"/>
        <w:jc w:val="center"/>
        <w:rPr>
          <w:rFonts w:asciiTheme="majorHAnsi" w:hAnsiTheme="majorHAnsi" w:cs="Tahoma"/>
          <w:spacing w:val="20"/>
          <w:sz w:val="16"/>
          <w:szCs w:val="16"/>
        </w:rPr>
      </w:pPr>
    </w:p>
    <w:p w:rsidR="00B97F5C" w:rsidRPr="00364442" w:rsidRDefault="00B97F5C" w:rsidP="00B97F5C">
      <w:pPr>
        <w:ind w:left="-108"/>
        <w:jc w:val="center"/>
        <w:rPr>
          <w:rFonts w:asciiTheme="majorHAnsi" w:hAnsiTheme="majorHAnsi" w:cs="Tahoma"/>
          <w:spacing w:val="20"/>
          <w:sz w:val="14"/>
          <w:szCs w:val="16"/>
        </w:rPr>
      </w:pPr>
      <w:r w:rsidRPr="00364442">
        <w:rPr>
          <w:rFonts w:asciiTheme="majorHAnsi" w:hAnsiTheme="majorHAnsi" w:cs="Tahoma"/>
          <w:spacing w:val="20"/>
          <w:sz w:val="14"/>
          <w:szCs w:val="16"/>
        </w:rPr>
        <w:t>REGIONE AUTONOMA FRIULI VENEZIA GIULIA</w:t>
      </w:r>
    </w:p>
    <w:p w:rsidR="00B97F5C" w:rsidRPr="00364442" w:rsidRDefault="00B97F5C" w:rsidP="00B97F5C">
      <w:pPr>
        <w:ind w:left="-108"/>
        <w:jc w:val="center"/>
        <w:rPr>
          <w:rFonts w:asciiTheme="majorHAnsi" w:hAnsiTheme="majorHAnsi" w:cs="Tahoma"/>
          <w:spacing w:val="20"/>
          <w:sz w:val="14"/>
          <w:szCs w:val="16"/>
        </w:rPr>
      </w:pPr>
      <w:r w:rsidRPr="00364442">
        <w:rPr>
          <w:rFonts w:asciiTheme="majorHAnsi" w:hAnsiTheme="majorHAnsi" w:cs="Tahoma"/>
          <w:spacing w:val="20"/>
          <w:sz w:val="14"/>
          <w:szCs w:val="16"/>
        </w:rPr>
        <w:t>SERVIZIO SANITARIO REGIONALE</w:t>
      </w:r>
    </w:p>
    <w:p w:rsidR="00B97F5C" w:rsidRPr="00364442" w:rsidRDefault="00B97F5C" w:rsidP="00B97F5C">
      <w:pPr>
        <w:ind w:left="-108"/>
        <w:jc w:val="center"/>
        <w:rPr>
          <w:rFonts w:asciiTheme="majorHAnsi" w:hAnsiTheme="majorHAnsi" w:cs="Tahoma"/>
          <w:b/>
          <w:color w:val="003366"/>
          <w:spacing w:val="20"/>
          <w:sz w:val="20"/>
        </w:rPr>
      </w:pPr>
    </w:p>
    <w:p w:rsidR="00B97F5C" w:rsidRPr="00364442" w:rsidRDefault="00B97F5C" w:rsidP="00B97F5C">
      <w:pPr>
        <w:rPr>
          <w:rFonts w:asciiTheme="majorHAnsi" w:hAnsiTheme="majorHAnsi"/>
        </w:rPr>
      </w:pPr>
    </w:p>
    <w:p w:rsidR="00B97F5C" w:rsidRDefault="00B97F5C" w:rsidP="00B97F5C">
      <w:pPr>
        <w:rPr>
          <w:rFonts w:asciiTheme="majorHAnsi" w:hAnsiTheme="majorHAnsi"/>
        </w:rPr>
      </w:pPr>
    </w:p>
    <w:p w:rsidR="00B97F5C" w:rsidRPr="008F4A76" w:rsidRDefault="00B97F5C" w:rsidP="00B97F5C">
      <w:pPr>
        <w:autoSpaceDE w:val="0"/>
        <w:autoSpaceDN w:val="0"/>
        <w:adjustRightInd w:val="0"/>
        <w:jc w:val="center"/>
        <w:rPr>
          <w:rFonts w:asciiTheme="majorHAnsi" w:hAnsiTheme="majorHAnsi"/>
          <w:b/>
          <w:bCs/>
          <w:color w:val="000000"/>
        </w:rPr>
      </w:pPr>
      <w:r w:rsidRPr="008F4A76">
        <w:rPr>
          <w:rFonts w:asciiTheme="majorHAnsi" w:hAnsiTheme="majorHAnsi"/>
          <w:b/>
          <w:bCs/>
          <w:color w:val="000000"/>
        </w:rPr>
        <w:t>PATTO DI INTEGRITÀ IN MATERIA DI CONTRATTI PUBBLICI</w:t>
      </w:r>
    </w:p>
    <w:p w:rsidR="00B97F5C" w:rsidRPr="008F4A76" w:rsidRDefault="00B97F5C" w:rsidP="00B97F5C">
      <w:pPr>
        <w:autoSpaceDE w:val="0"/>
        <w:autoSpaceDN w:val="0"/>
        <w:adjustRightInd w:val="0"/>
        <w:rPr>
          <w:rFonts w:asciiTheme="majorHAnsi" w:hAnsiTheme="majorHAnsi"/>
          <w:b/>
          <w:bCs/>
          <w:color w:val="000000"/>
        </w:rPr>
      </w:pPr>
    </w:p>
    <w:p w:rsidR="00B97F5C" w:rsidRPr="005B7835" w:rsidRDefault="00B97F5C" w:rsidP="00B97F5C">
      <w:pPr>
        <w:autoSpaceDE w:val="0"/>
        <w:autoSpaceDN w:val="0"/>
        <w:adjustRightInd w:val="0"/>
        <w:spacing w:line="360" w:lineRule="auto"/>
        <w:rPr>
          <w:rFonts w:asciiTheme="majorHAnsi" w:hAnsiTheme="majorHAnsi"/>
          <w:bCs/>
          <w:color w:val="000000"/>
        </w:rPr>
      </w:pPr>
      <w:r w:rsidRPr="005B7835">
        <w:rPr>
          <w:rFonts w:asciiTheme="majorHAnsi" w:hAnsiTheme="majorHAnsi"/>
          <w:bCs/>
          <w:color w:val="000000"/>
        </w:rPr>
        <w:t>Il/La sottoscritto/a ____</w:t>
      </w:r>
      <w:r>
        <w:rPr>
          <w:rFonts w:asciiTheme="majorHAnsi" w:hAnsiTheme="majorHAnsi"/>
          <w:bCs/>
          <w:color w:val="000000"/>
        </w:rPr>
        <w:t>___________________________</w:t>
      </w:r>
      <w:r w:rsidRPr="005B7835">
        <w:rPr>
          <w:rFonts w:asciiTheme="majorHAnsi" w:hAnsiTheme="majorHAnsi"/>
          <w:bCs/>
          <w:color w:val="000000"/>
        </w:rPr>
        <w:t>________________________________________________________________</w:t>
      </w:r>
    </w:p>
    <w:p w:rsidR="00B97F5C" w:rsidRPr="005B7835" w:rsidRDefault="00B97F5C" w:rsidP="00B97F5C">
      <w:pPr>
        <w:autoSpaceDE w:val="0"/>
        <w:autoSpaceDN w:val="0"/>
        <w:adjustRightInd w:val="0"/>
        <w:spacing w:line="360" w:lineRule="auto"/>
        <w:rPr>
          <w:rFonts w:asciiTheme="majorHAnsi" w:hAnsiTheme="majorHAnsi"/>
          <w:bCs/>
          <w:color w:val="000000"/>
        </w:rPr>
      </w:pPr>
      <w:r w:rsidRPr="005B7835">
        <w:rPr>
          <w:rFonts w:asciiTheme="majorHAnsi" w:hAnsiTheme="majorHAnsi"/>
          <w:bCs/>
          <w:color w:val="000000"/>
        </w:rPr>
        <w:t xml:space="preserve">nato a ____________________________________________ </w:t>
      </w:r>
      <w:r>
        <w:rPr>
          <w:rFonts w:asciiTheme="majorHAnsi" w:hAnsiTheme="majorHAnsi"/>
          <w:bCs/>
          <w:color w:val="000000"/>
        </w:rPr>
        <w:t xml:space="preserve"> (</w:t>
      </w:r>
      <w:proofErr w:type="spellStart"/>
      <w:r>
        <w:rPr>
          <w:rFonts w:asciiTheme="majorHAnsi" w:hAnsiTheme="majorHAnsi"/>
          <w:bCs/>
          <w:color w:val="000000"/>
        </w:rPr>
        <w:t>Prov</w:t>
      </w:r>
      <w:proofErr w:type="spellEnd"/>
      <w:r>
        <w:rPr>
          <w:rFonts w:asciiTheme="majorHAnsi" w:hAnsiTheme="majorHAnsi"/>
          <w:bCs/>
          <w:color w:val="000000"/>
        </w:rPr>
        <w:t xml:space="preserve">. _____________) </w:t>
      </w:r>
      <w:r w:rsidRPr="005B7835">
        <w:rPr>
          <w:rFonts w:asciiTheme="majorHAnsi" w:hAnsiTheme="majorHAnsi"/>
          <w:bCs/>
          <w:color w:val="000000"/>
        </w:rPr>
        <w:t>il _______</w:t>
      </w:r>
      <w:r>
        <w:rPr>
          <w:rFonts w:asciiTheme="majorHAnsi" w:hAnsiTheme="majorHAnsi"/>
          <w:bCs/>
          <w:color w:val="000000"/>
        </w:rPr>
        <w:t>_____________</w:t>
      </w:r>
      <w:r w:rsidRPr="005B7835">
        <w:rPr>
          <w:rFonts w:asciiTheme="majorHAnsi" w:hAnsiTheme="majorHAnsi"/>
          <w:bCs/>
          <w:color w:val="000000"/>
        </w:rPr>
        <w:t>_____________________</w:t>
      </w:r>
    </w:p>
    <w:p w:rsidR="00B97F5C" w:rsidRDefault="00B97F5C" w:rsidP="00B97F5C">
      <w:pPr>
        <w:autoSpaceDE w:val="0"/>
        <w:autoSpaceDN w:val="0"/>
        <w:adjustRightInd w:val="0"/>
        <w:spacing w:line="360" w:lineRule="auto"/>
        <w:rPr>
          <w:rFonts w:asciiTheme="majorHAnsi" w:hAnsiTheme="majorHAnsi"/>
          <w:bCs/>
          <w:color w:val="000000"/>
        </w:rPr>
      </w:pPr>
      <w:r w:rsidRPr="005B7835">
        <w:rPr>
          <w:rFonts w:asciiTheme="majorHAnsi" w:hAnsiTheme="majorHAnsi"/>
          <w:bCs/>
          <w:color w:val="000000"/>
        </w:rPr>
        <w:t>e residente a_________________________</w:t>
      </w:r>
      <w:r>
        <w:rPr>
          <w:rFonts w:asciiTheme="majorHAnsi" w:hAnsiTheme="majorHAnsi"/>
          <w:bCs/>
          <w:color w:val="000000"/>
        </w:rPr>
        <w:t>_____</w:t>
      </w:r>
      <w:r w:rsidRPr="005B7835">
        <w:rPr>
          <w:rFonts w:asciiTheme="majorHAnsi" w:hAnsiTheme="majorHAnsi"/>
          <w:bCs/>
          <w:color w:val="000000"/>
        </w:rPr>
        <w:t>__</w:t>
      </w:r>
      <w:r>
        <w:rPr>
          <w:rFonts w:asciiTheme="majorHAnsi" w:hAnsiTheme="majorHAnsi"/>
          <w:bCs/>
          <w:color w:val="000000"/>
        </w:rPr>
        <w:t>_______</w:t>
      </w:r>
      <w:r w:rsidRPr="005B7835">
        <w:rPr>
          <w:rFonts w:asciiTheme="majorHAnsi" w:hAnsiTheme="majorHAnsi"/>
          <w:bCs/>
          <w:color w:val="000000"/>
        </w:rPr>
        <w:t>__________</w:t>
      </w:r>
      <w:r>
        <w:rPr>
          <w:rFonts w:asciiTheme="majorHAnsi" w:hAnsiTheme="majorHAnsi"/>
          <w:bCs/>
          <w:color w:val="000000"/>
        </w:rPr>
        <w:t xml:space="preserve"> </w:t>
      </w:r>
      <w:r w:rsidRPr="005B7835">
        <w:rPr>
          <w:rFonts w:asciiTheme="majorHAnsi" w:hAnsiTheme="majorHAnsi"/>
          <w:bCs/>
          <w:color w:val="000000"/>
        </w:rPr>
        <w:t>in via __________</w:t>
      </w:r>
      <w:r>
        <w:rPr>
          <w:rFonts w:asciiTheme="majorHAnsi" w:hAnsiTheme="majorHAnsi"/>
          <w:bCs/>
          <w:color w:val="000000"/>
        </w:rPr>
        <w:t>____</w:t>
      </w:r>
      <w:r w:rsidRPr="005B7835">
        <w:rPr>
          <w:rFonts w:asciiTheme="majorHAnsi" w:hAnsiTheme="majorHAnsi"/>
          <w:bCs/>
          <w:color w:val="000000"/>
        </w:rPr>
        <w:t>__________________n._</w:t>
      </w:r>
      <w:r>
        <w:rPr>
          <w:rFonts w:asciiTheme="majorHAnsi" w:hAnsiTheme="majorHAnsi"/>
          <w:bCs/>
          <w:color w:val="000000"/>
        </w:rPr>
        <w:t>_____</w:t>
      </w:r>
      <w:r w:rsidRPr="005B7835">
        <w:rPr>
          <w:rFonts w:asciiTheme="majorHAnsi" w:hAnsiTheme="majorHAnsi"/>
          <w:bCs/>
          <w:color w:val="000000"/>
        </w:rPr>
        <w:t>_</w:t>
      </w:r>
      <w:r>
        <w:rPr>
          <w:rFonts w:asciiTheme="majorHAnsi" w:hAnsiTheme="majorHAnsi"/>
          <w:bCs/>
          <w:color w:val="000000"/>
        </w:rPr>
        <w:t>____</w:t>
      </w:r>
      <w:r w:rsidRPr="005B7835">
        <w:rPr>
          <w:rFonts w:asciiTheme="majorHAnsi" w:hAnsiTheme="majorHAnsi"/>
          <w:bCs/>
          <w:color w:val="000000"/>
        </w:rPr>
        <w:t>_</w:t>
      </w:r>
      <w:r>
        <w:rPr>
          <w:rFonts w:asciiTheme="majorHAnsi" w:hAnsiTheme="majorHAnsi"/>
          <w:bCs/>
          <w:color w:val="000000"/>
        </w:rPr>
        <w:t>,</w:t>
      </w:r>
    </w:p>
    <w:p w:rsidR="00B97F5C" w:rsidRDefault="00B97F5C" w:rsidP="00B97F5C">
      <w:pPr>
        <w:autoSpaceDE w:val="0"/>
        <w:autoSpaceDN w:val="0"/>
        <w:adjustRightInd w:val="0"/>
        <w:spacing w:line="360" w:lineRule="auto"/>
        <w:rPr>
          <w:rFonts w:asciiTheme="majorHAnsi" w:hAnsiTheme="majorHAnsi"/>
          <w:bCs/>
          <w:color w:val="000000"/>
        </w:rPr>
      </w:pPr>
      <w:r w:rsidRPr="005B7835">
        <w:rPr>
          <w:rFonts w:asciiTheme="majorHAnsi" w:hAnsiTheme="majorHAnsi"/>
          <w:bCs/>
          <w:color w:val="000000"/>
        </w:rPr>
        <w:t>in qualità di __________________________</w:t>
      </w:r>
      <w:r>
        <w:rPr>
          <w:rFonts w:asciiTheme="majorHAnsi" w:hAnsiTheme="majorHAnsi"/>
          <w:bCs/>
          <w:color w:val="000000"/>
        </w:rPr>
        <w:t>________</w:t>
      </w:r>
      <w:r w:rsidRPr="005B7835">
        <w:rPr>
          <w:rFonts w:asciiTheme="majorHAnsi" w:hAnsiTheme="majorHAnsi"/>
          <w:bCs/>
          <w:color w:val="000000"/>
        </w:rPr>
        <w:t>__</w:t>
      </w:r>
      <w:r>
        <w:rPr>
          <w:rFonts w:asciiTheme="majorHAnsi" w:hAnsiTheme="majorHAnsi"/>
          <w:bCs/>
          <w:color w:val="000000"/>
        </w:rPr>
        <w:t>_______________________________________________________________</w:t>
      </w:r>
      <w:r w:rsidRPr="005B7835">
        <w:rPr>
          <w:rFonts w:asciiTheme="majorHAnsi" w:hAnsiTheme="majorHAnsi"/>
          <w:bCs/>
          <w:color w:val="000000"/>
        </w:rPr>
        <w:t>____</w:t>
      </w:r>
    </w:p>
    <w:p w:rsidR="00B97F5C" w:rsidRPr="005B7835" w:rsidRDefault="00B97F5C" w:rsidP="00B97F5C">
      <w:pPr>
        <w:tabs>
          <w:tab w:val="center" w:pos="5103"/>
        </w:tabs>
        <w:autoSpaceDE w:val="0"/>
        <w:autoSpaceDN w:val="0"/>
        <w:adjustRightInd w:val="0"/>
        <w:spacing w:line="360" w:lineRule="auto"/>
        <w:rPr>
          <w:rFonts w:asciiTheme="majorHAnsi" w:hAnsiTheme="majorHAnsi"/>
          <w:bCs/>
          <w:i/>
          <w:color w:val="000000"/>
          <w:sz w:val="16"/>
          <w:szCs w:val="16"/>
        </w:rPr>
      </w:pPr>
      <w:r>
        <w:rPr>
          <w:rFonts w:asciiTheme="majorHAnsi" w:hAnsiTheme="majorHAnsi"/>
          <w:bCs/>
          <w:color w:val="000000"/>
        </w:rPr>
        <w:tab/>
      </w:r>
      <w:r w:rsidRPr="005B7835">
        <w:rPr>
          <w:rFonts w:asciiTheme="majorHAnsi" w:hAnsiTheme="majorHAnsi"/>
          <w:bCs/>
          <w:i/>
          <w:color w:val="000000"/>
          <w:sz w:val="16"/>
          <w:szCs w:val="16"/>
        </w:rPr>
        <w:t>(</w:t>
      </w:r>
      <w:r>
        <w:rPr>
          <w:rFonts w:asciiTheme="majorHAnsi" w:hAnsiTheme="majorHAnsi"/>
          <w:bCs/>
          <w:i/>
          <w:color w:val="000000"/>
          <w:sz w:val="16"/>
          <w:szCs w:val="16"/>
        </w:rPr>
        <w:t>Legale rappresentante</w:t>
      </w:r>
      <w:r w:rsidRPr="005B7835">
        <w:rPr>
          <w:rFonts w:asciiTheme="majorHAnsi" w:hAnsiTheme="majorHAnsi"/>
          <w:bCs/>
          <w:i/>
          <w:color w:val="000000"/>
          <w:sz w:val="16"/>
          <w:szCs w:val="16"/>
        </w:rPr>
        <w:t>, procuratore, ecc.)</w:t>
      </w:r>
    </w:p>
    <w:p w:rsidR="00B97F5C" w:rsidRPr="005B7835" w:rsidRDefault="00B97F5C" w:rsidP="00B97F5C">
      <w:pPr>
        <w:autoSpaceDE w:val="0"/>
        <w:autoSpaceDN w:val="0"/>
        <w:adjustRightInd w:val="0"/>
        <w:spacing w:line="360" w:lineRule="auto"/>
        <w:rPr>
          <w:rFonts w:asciiTheme="majorHAnsi" w:hAnsiTheme="majorHAnsi"/>
          <w:bCs/>
          <w:color w:val="000000"/>
        </w:rPr>
      </w:pPr>
      <w:r>
        <w:rPr>
          <w:rFonts w:asciiTheme="majorHAnsi" w:hAnsiTheme="majorHAnsi"/>
          <w:bCs/>
          <w:color w:val="000000"/>
        </w:rPr>
        <w:t>d</w:t>
      </w:r>
      <w:r w:rsidRPr="005B7835">
        <w:rPr>
          <w:rFonts w:asciiTheme="majorHAnsi" w:hAnsiTheme="majorHAnsi"/>
          <w:bCs/>
          <w:color w:val="000000"/>
        </w:rPr>
        <w:t>ella Ditta/Società ___________________________________</w:t>
      </w:r>
      <w:r>
        <w:rPr>
          <w:rFonts w:asciiTheme="majorHAnsi" w:hAnsiTheme="majorHAnsi"/>
          <w:bCs/>
          <w:color w:val="000000"/>
        </w:rPr>
        <w:t>______________________________________________________</w:t>
      </w:r>
      <w:r w:rsidRPr="005B7835">
        <w:rPr>
          <w:rFonts w:asciiTheme="majorHAnsi" w:hAnsiTheme="majorHAnsi"/>
          <w:bCs/>
          <w:color w:val="000000"/>
        </w:rPr>
        <w:t>_______</w:t>
      </w:r>
    </w:p>
    <w:p w:rsidR="00B97F5C" w:rsidRPr="00EA085C" w:rsidRDefault="00B97F5C" w:rsidP="00B97F5C">
      <w:pPr>
        <w:autoSpaceDE w:val="0"/>
        <w:autoSpaceDN w:val="0"/>
        <w:adjustRightInd w:val="0"/>
        <w:spacing w:line="360" w:lineRule="auto"/>
        <w:jc w:val="both"/>
        <w:rPr>
          <w:rFonts w:asciiTheme="majorHAnsi" w:hAnsiTheme="majorHAnsi"/>
          <w:bCs/>
          <w:color w:val="000000"/>
        </w:rPr>
      </w:pPr>
      <w:r w:rsidRPr="00EA085C">
        <w:rPr>
          <w:rFonts w:asciiTheme="majorHAnsi" w:hAnsiTheme="majorHAnsi"/>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EA085C">
            <w:rPr>
              <w:rFonts w:asciiTheme="majorHAnsi" w:hAnsiTheme="majorHAnsi"/>
              <w:bCs/>
              <w:color w:val="000000"/>
            </w:rPr>
            <w:t>LA STIPULA</w:t>
          </w:r>
        </w:smartTag>
        <w:r w:rsidRPr="00EA085C">
          <w:rPr>
            <w:rFonts w:asciiTheme="majorHAnsi" w:hAnsiTheme="majorHAnsi"/>
            <w:bCs/>
            <w:color w:val="000000"/>
          </w:rPr>
          <w:t xml:space="preserve"> DI</w:t>
        </w:r>
      </w:smartTag>
      <w:r w:rsidRPr="00EA085C">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B97F5C" w:rsidRPr="00EA085C" w:rsidRDefault="00B97F5C" w:rsidP="00B97F5C">
      <w:pPr>
        <w:autoSpaceDE w:val="0"/>
        <w:autoSpaceDN w:val="0"/>
        <w:adjustRightInd w:val="0"/>
        <w:spacing w:line="360" w:lineRule="auto"/>
        <w:jc w:val="center"/>
        <w:rPr>
          <w:rFonts w:asciiTheme="majorHAnsi" w:hAnsiTheme="majorHAnsi"/>
          <w:bCs/>
          <w:color w:val="000000"/>
        </w:rPr>
      </w:pPr>
      <w:r w:rsidRPr="00EA085C">
        <w:rPr>
          <w:rFonts w:asciiTheme="majorHAnsi" w:hAnsiTheme="majorHAnsi"/>
          <w:bCs/>
          <w:color w:val="000000"/>
        </w:rPr>
        <w:t>DICHIARA</w:t>
      </w:r>
    </w:p>
    <w:p w:rsidR="00B97F5C" w:rsidRDefault="00B97F5C" w:rsidP="00B97F5C">
      <w:pPr>
        <w:autoSpaceDE w:val="0"/>
        <w:autoSpaceDN w:val="0"/>
        <w:adjustRightInd w:val="0"/>
        <w:spacing w:line="360" w:lineRule="auto"/>
        <w:jc w:val="both"/>
        <w:rPr>
          <w:rFonts w:asciiTheme="majorHAnsi" w:hAnsiTheme="majorHAnsi"/>
          <w:bCs/>
          <w:color w:val="000000"/>
        </w:rPr>
      </w:pPr>
      <w:r w:rsidRPr="00EA085C">
        <w:rPr>
          <w:rFonts w:asciiTheme="majorHAnsi" w:hAnsiTheme="majorHAnsi"/>
          <w:bCs/>
          <w:color w:val="000000"/>
        </w:rPr>
        <w:t>DI ACCETTARE IL SEGUENTE</w:t>
      </w:r>
      <w:r>
        <w:rPr>
          <w:rFonts w:asciiTheme="majorHAnsi" w:hAnsiTheme="majorHAnsi"/>
          <w:bCs/>
          <w:color w:val="000000"/>
        </w:rPr>
        <w:t xml:space="preserve"> PATTO D’INTEGRITA’</w:t>
      </w:r>
      <w:r w:rsidRPr="00EA085C">
        <w:rPr>
          <w:rFonts w:asciiTheme="majorHAnsi" w:hAnsiTheme="majorHAnsi"/>
          <w:bCs/>
          <w:color w:val="000000"/>
        </w:rPr>
        <w:t xml:space="preserve"> APPROVATO DALL’ENTE PER LA GESTIONE ACCENTRATA DEI SERVIZI CONDIVISI CON DECRETO N.</w:t>
      </w:r>
      <w:r>
        <w:rPr>
          <w:rFonts w:asciiTheme="majorHAnsi" w:hAnsiTheme="majorHAnsi"/>
          <w:bCs/>
          <w:color w:val="000000"/>
        </w:rPr>
        <w:t xml:space="preserve"> </w:t>
      </w:r>
      <w:r w:rsidRPr="007E0581">
        <w:rPr>
          <w:rFonts w:asciiTheme="majorHAnsi" w:hAnsiTheme="majorHAnsi"/>
          <w:bCs/>
          <w:color w:val="000000"/>
        </w:rPr>
        <w:t>71 DEL 09.12.2015.</w:t>
      </w:r>
    </w:p>
    <w:p w:rsidR="00B97F5C" w:rsidRPr="00EA085C" w:rsidRDefault="00B97F5C" w:rsidP="00B97F5C">
      <w:pPr>
        <w:autoSpaceDE w:val="0"/>
        <w:autoSpaceDN w:val="0"/>
        <w:adjustRightInd w:val="0"/>
        <w:spacing w:line="360" w:lineRule="auto"/>
        <w:jc w:val="center"/>
        <w:rPr>
          <w:rFonts w:asciiTheme="majorHAnsi" w:hAnsiTheme="majorHAnsi"/>
          <w:color w:val="000000"/>
        </w:rPr>
      </w:pPr>
      <w:r>
        <w:rPr>
          <w:rFonts w:asciiTheme="majorHAnsi" w:hAnsiTheme="majorHAnsi"/>
          <w:bCs/>
          <w:color w:val="000000"/>
        </w:rPr>
        <w:t>“</w:t>
      </w:r>
      <w:r w:rsidRPr="007E0581">
        <w:rPr>
          <w:rFonts w:asciiTheme="majorHAnsi" w:hAnsiTheme="majorHAnsi"/>
          <w:b/>
          <w:bCs/>
          <w:color w:val="000000"/>
        </w:rPr>
        <w:t>PATTO D’INTEGRITA’ IN MATERIA DI CONTRATTI</w:t>
      </w:r>
      <w:r>
        <w:rPr>
          <w:rFonts w:asciiTheme="majorHAnsi" w:hAnsiTheme="majorHAnsi"/>
          <w:b/>
          <w:bCs/>
          <w:color w:val="000000"/>
        </w:rPr>
        <w:t xml:space="preserve"> </w:t>
      </w:r>
      <w:r w:rsidRPr="007E0581">
        <w:rPr>
          <w:rFonts w:asciiTheme="majorHAnsi" w:hAnsiTheme="majorHAnsi"/>
          <w:b/>
          <w:bCs/>
          <w:color w:val="000000"/>
        </w:rPr>
        <w:t>PUBBLICI</w:t>
      </w:r>
      <w:r>
        <w:rPr>
          <w:rFonts w:asciiTheme="majorHAnsi" w:hAnsiTheme="majorHAnsi"/>
          <w:b/>
          <w:bCs/>
          <w:color w:val="000000"/>
        </w:rPr>
        <w:t>”</w:t>
      </w:r>
    </w:p>
    <w:p w:rsidR="00B97F5C" w:rsidRPr="007E0581" w:rsidRDefault="00B97F5C" w:rsidP="00B97F5C">
      <w:pPr>
        <w:autoSpaceDE w:val="0"/>
        <w:autoSpaceDN w:val="0"/>
        <w:adjustRightInd w:val="0"/>
        <w:rPr>
          <w:rFonts w:asciiTheme="majorHAnsi" w:hAnsiTheme="majorHAnsi"/>
          <w:b/>
          <w:bCs/>
          <w:color w:val="000000"/>
        </w:rPr>
      </w:pPr>
      <w:r w:rsidRPr="007E0581">
        <w:rPr>
          <w:rFonts w:asciiTheme="majorHAnsi" w:hAnsiTheme="majorHAnsi"/>
          <w:b/>
          <w:bCs/>
          <w:color w:val="000000"/>
        </w:rPr>
        <w:t>ART. 1 – FINALITÀ</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Il presente Patto d’integrità stabilisce la reciproca e formale obbligazione tra l’Ente per la Gestione</w:t>
      </w:r>
      <w:r>
        <w:rPr>
          <w:rFonts w:asciiTheme="majorHAnsi" w:hAnsiTheme="majorHAnsi"/>
          <w:bCs/>
          <w:color w:val="000000"/>
        </w:rPr>
        <w:t xml:space="preserve"> </w:t>
      </w:r>
      <w:r w:rsidRPr="007E0581">
        <w:rPr>
          <w:rFonts w:asciiTheme="majorHAnsi" w:hAnsiTheme="majorHAnsi"/>
          <w:bCs/>
          <w:color w:val="000000"/>
        </w:rPr>
        <w:t>Accentrata dei Servizi condivisi (di seguito EGAS per brevità) e l’operatore economico (O.E. per</w:t>
      </w:r>
      <w:r>
        <w:rPr>
          <w:rFonts w:asciiTheme="majorHAnsi" w:hAnsiTheme="majorHAnsi"/>
          <w:bCs/>
          <w:color w:val="000000"/>
        </w:rPr>
        <w:t xml:space="preserve"> </w:t>
      </w:r>
      <w:r w:rsidRPr="007E0581">
        <w:rPr>
          <w:rFonts w:asciiTheme="majorHAnsi" w:hAnsiTheme="majorHAnsi"/>
          <w:bCs/>
          <w:color w:val="000000"/>
        </w:rPr>
        <w:t>brevità) a conformare i propri comportamenti ai principi di lealtà, trasparenza e correttezza, nonché</w:t>
      </w:r>
      <w:r>
        <w:rPr>
          <w:rFonts w:asciiTheme="majorHAnsi" w:hAnsiTheme="majorHAnsi"/>
          <w:bCs/>
          <w:color w:val="000000"/>
        </w:rPr>
        <w:t xml:space="preserve"> </w:t>
      </w:r>
      <w:r w:rsidRPr="007E0581">
        <w:rPr>
          <w:rFonts w:asciiTheme="majorHAnsi" w:hAnsiTheme="majorHAnsi"/>
          <w:bCs/>
          <w:color w:val="000000"/>
        </w:rPr>
        <w:t>l’espresso impegno anticorruzione di non offrire, accettare o richiedere somme di denaro o qualsiasi</w:t>
      </w:r>
      <w:r>
        <w:rPr>
          <w:rFonts w:asciiTheme="majorHAnsi" w:hAnsiTheme="majorHAnsi"/>
          <w:bCs/>
          <w:color w:val="000000"/>
        </w:rPr>
        <w:t xml:space="preserve"> </w:t>
      </w:r>
      <w:r w:rsidRPr="007E0581">
        <w:rPr>
          <w:rFonts w:asciiTheme="majorHAnsi" w:hAnsiTheme="majorHAnsi"/>
          <w:bCs/>
          <w:color w:val="000000"/>
        </w:rPr>
        <w:t>altra ricompensa, vantaggio o beneficio e comunque a non compiere alcun atto volto ad influenzare</w:t>
      </w:r>
      <w:r>
        <w:rPr>
          <w:rFonts w:asciiTheme="majorHAnsi" w:hAnsiTheme="majorHAnsi"/>
          <w:bCs/>
          <w:color w:val="000000"/>
        </w:rPr>
        <w:t xml:space="preserve"> </w:t>
      </w:r>
      <w:r w:rsidRPr="007E0581">
        <w:rPr>
          <w:rFonts w:asciiTheme="majorHAnsi" w:hAnsiTheme="majorHAnsi"/>
          <w:bCs/>
          <w:color w:val="000000"/>
        </w:rPr>
        <w:t>indebitamente o a distorcere il corretto svolgersi della procedura in oggetto.</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2 – AMBITO DI APPLICAZIONE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lastRenderedPageBreak/>
        <w:t>1. Il presente Patto d’Integrità regola i comportamenti degli O.E. e dei dipendenti dell’EGAS nell’ambito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 xml:space="preserve">delle procedure di affidamento e gestione degli appalti di servizi e forniture di cui al D. </w:t>
      </w:r>
      <w:proofErr w:type="spellStart"/>
      <w:r w:rsidRPr="007E0581">
        <w:rPr>
          <w:rFonts w:asciiTheme="majorHAnsi" w:hAnsiTheme="majorHAnsi"/>
          <w:bCs/>
          <w:color w:val="000000"/>
        </w:rPr>
        <w:t>Lgs</w:t>
      </w:r>
      <w:proofErr w:type="spellEnd"/>
      <w:r w:rsidRPr="007E0581">
        <w:rPr>
          <w:rFonts w:asciiTheme="majorHAnsi" w:hAnsiTheme="majorHAnsi"/>
          <w:bCs/>
          <w:color w:val="000000"/>
        </w:rPr>
        <w:t>. n.</w:t>
      </w:r>
      <w:r>
        <w:rPr>
          <w:rFonts w:asciiTheme="majorHAnsi" w:hAnsiTheme="majorHAnsi"/>
          <w:bCs/>
          <w:color w:val="000000"/>
        </w:rPr>
        <w:t xml:space="preserve"> </w:t>
      </w:r>
      <w:r w:rsidRPr="007E0581">
        <w:rPr>
          <w:rFonts w:asciiTheme="majorHAnsi" w:hAnsiTheme="majorHAnsi"/>
          <w:bCs/>
          <w:color w:val="000000"/>
        </w:rPr>
        <w:t>163/2006.</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2. Il Patto d’integrità è da considerarsi allegato alla documentazione di ogni procedura di affidamento</w:t>
      </w:r>
      <w:r>
        <w:rPr>
          <w:rFonts w:asciiTheme="majorHAnsi" w:hAnsiTheme="majorHAnsi"/>
          <w:bCs/>
          <w:color w:val="000000"/>
        </w:rPr>
        <w:t xml:space="preserve"> </w:t>
      </w:r>
      <w:r w:rsidRPr="007E0581">
        <w:rPr>
          <w:rFonts w:asciiTheme="majorHAnsi" w:hAnsiTheme="majorHAnsi"/>
          <w:bCs/>
          <w:color w:val="000000"/>
        </w:rPr>
        <w:t>messa in atto dall’EGAS e ne costituisce parte integrante; costituisce altresì parte integrante di ogni</w:t>
      </w:r>
      <w:r>
        <w:rPr>
          <w:rFonts w:asciiTheme="majorHAnsi" w:hAnsiTheme="majorHAnsi"/>
          <w:bCs/>
          <w:color w:val="000000"/>
        </w:rPr>
        <w:t xml:space="preserve"> </w:t>
      </w:r>
      <w:r w:rsidRPr="007E0581">
        <w:rPr>
          <w:rFonts w:asciiTheme="majorHAnsi" w:hAnsiTheme="majorHAnsi"/>
          <w:bCs/>
          <w:color w:val="000000"/>
        </w:rPr>
        <w:t>contratto/convenzione stipulato dall’EGAS.</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3. L’espressa accettazione dello stesso costituisce condizione di ammissione alle procedure di</w:t>
      </w:r>
      <w:r>
        <w:rPr>
          <w:rFonts w:asciiTheme="majorHAnsi" w:hAnsiTheme="majorHAnsi"/>
          <w:bCs/>
          <w:color w:val="000000"/>
        </w:rPr>
        <w:t xml:space="preserve"> </w:t>
      </w:r>
      <w:r w:rsidRPr="007E0581">
        <w:rPr>
          <w:rFonts w:asciiTheme="majorHAnsi" w:hAnsiTheme="majorHAnsi"/>
          <w:bCs/>
          <w:color w:val="000000"/>
        </w:rPr>
        <w:t>affidamento; tale condizione deve essere esplicitamente prevista nei bandi di gara e nelle lettere</w:t>
      </w:r>
      <w:r>
        <w:rPr>
          <w:rFonts w:asciiTheme="majorHAnsi" w:hAnsiTheme="majorHAnsi"/>
          <w:bCs/>
          <w:color w:val="000000"/>
        </w:rPr>
        <w:t xml:space="preserve"> </w:t>
      </w:r>
      <w:r w:rsidRPr="007E0581">
        <w:rPr>
          <w:rFonts w:asciiTheme="majorHAnsi" w:hAnsiTheme="majorHAnsi"/>
          <w:bCs/>
          <w:color w:val="000000"/>
        </w:rPr>
        <w:t>invito.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4. Una copia del Patto d’integrità, sottoscritta per accettazione dal legale rappresentante dell’O.E.</w:t>
      </w:r>
      <w:r>
        <w:rPr>
          <w:rFonts w:asciiTheme="majorHAnsi" w:hAnsiTheme="majorHAnsi"/>
          <w:bCs/>
          <w:color w:val="000000"/>
        </w:rPr>
        <w:t xml:space="preserve"> </w:t>
      </w:r>
      <w:r w:rsidRPr="007E0581">
        <w:rPr>
          <w:rFonts w:asciiTheme="majorHAnsi" w:hAnsiTheme="majorHAnsi"/>
          <w:bCs/>
          <w:color w:val="000000"/>
        </w:rPr>
        <w:t>concorrente, deve essere consegnata unitamente alla documentazione amministrativa richiesta ai fini</w:t>
      </w:r>
      <w:r>
        <w:rPr>
          <w:rFonts w:asciiTheme="majorHAnsi" w:hAnsiTheme="majorHAnsi"/>
          <w:bCs/>
          <w:color w:val="000000"/>
        </w:rPr>
        <w:t xml:space="preserve"> </w:t>
      </w:r>
      <w:r w:rsidRPr="007E0581">
        <w:rPr>
          <w:rFonts w:asciiTheme="majorHAnsi" w:hAnsiTheme="majorHAnsi"/>
          <w:bCs/>
          <w:color w:val="000000"/>
        </w:rPr>
        <w:t>della procedura di affidamento.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5. Per i consorzi ordinari o raggruppamenti temporanei l’obbligo riguarda tutti i consorziati o</w:t>
      </w:r>
      <w:r>
        <w:rPr>
          <w:rFonts w:asciiTheme="majorHAnsi" w:hAnsiTheme="majorHAnsi"/>
          <w:bCs/>
          <w:color w:val="000000"/>
        </w:rPr>
        <w:t xml:space="preserve"> </w:t>
      </w:r>
      <w:r w:rsidRPr="007E0581">
        <w:rPr>
          <w:rFonts w:asciiTheme="majorHAnsi" w:hAnsiTheme="majorHAnsi"/>
          <w:bCs/>
          <w:color w:val="000000"/>
        </w:rPr>
        <w:t>partecipanti al raggruppamento o consorzio.</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3 – OBBLIGHI DEGLI OPERATORI ECONOMICI NEI CONFRONTI DELLA STAZIONE APPALTANTE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In sede di affidamento di contratti di servizi e forniture l’O.E.: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a) si obbliga a non ricorrere ad alcuna mediazione o altra opera di terzi finalizzata</w:t>
      </w:r>
      <w:r>
        <w:rPr>
          <w:rFonts w:asciiTheme="majorHAnsi" w:hAnsiTheme="majorHAnsi"/>
          <w:bCs/>
          <w:color w:val="000000"/>
        </w:rPr>
        <w:t xml:space="preserve"> </w:t>
      </w:r>
      <w:r w:rsidRPr="007E0581">
        <w:rPr>
          <w:rFonts w:asciiTheme="majorHAnsi" w:hAnsiTheme="majorHAnsi"/>
          <w:bCs/>
          <w:color w:val="000000"/>
        </w:rPr>
        <w:t>all’aggiudicazione e/o gestione del contratto;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b) dichiara di non avere influenzato il procedimento amministrativo diretto a stabilire il contenuto</w:t>
      </w:r>
      <w:r>
        <w:rPr>
          <w:rFonts w:asciiTheme="majorHAnsi" w:hAnsiTheme="majorHAnsi"/>
          <w:bCs/>
          <w:color w:val="000000"/>
        </w:rPr>
        <w:t xml:space="preserve"> </w:t>
      </w:r>
      <w:r w:rsidRPr="007E0581">
        <w:rPr>
          <w:rFonts w:asciiTheme="majorHAnsi" w:hAnsiTheme="majorHAnsi"/>
          <w:bCs/>
          <w:color w:val="000000"/>
        </w:rPr>
        <w:t>del bando o di altro atto equipollente, al fine di condizionare le modalità di scelta del contraente da</w:t>
      </w:r>
      <w:r>
        <w:rPr>
          <w:rFonts w:asciiTheme="majorHAnsi" w:hAnsiTheme="majorHAnsi"/>
          <w:bCs/>
          <w:color w:val="000000"/>
        </w:rPr>
        <w:t xml:space="preserve"> </w:t>
      </w:r>
      <w:r w:rsidRPr="007E0581">
        <w:rPr>
          <w:rFonts w:asciiTheme="majorHAnsi" w:hAnsiTheme="majorHAnsi"/>
          <w:bCs/>
          <w:color w:val="000000"/>
        </w:rPr>
        <w:t>parte dell’Amministrazione aggiudicatrice e di non aver corrisposto né promesso di corrispondere</w:t>
      </w:r>
      <w:r>
        <w:rPr>
          <w:rFonts w:asciiTheme="majorHAnsi" w:hAnsiTheme="majorHAnsi"/>
          <w:bCs/>
          <w:color w:val="000000"/>
        </w:rPr>
        <w:t xml:space="preserve"> </w:t>
      </w:r>
      <w:r w:rsidRPr="007E0581">
        <w:rPr>
          <w:rFonts w:asciiTheme="majorHAnsi" w:hAnsiTheme="majorHAnsi"/>
          <w:bCs/>
          <w:color w:val="000000"/>
        </w:rPr>
        <w:t>ad alcuno - e s’impegna a non corrispondere né promettere di corrispondere ad alcuno -</w:t>
      </w:r>
      <w:r>
        <w:rPr>
          <w:rFonts w:asciiTheme="majorHAnsi" w:hAnsiTheme="majorHAnsi"/>
          <w:bCs/>
          <w:color w:val="000000"/>
        </w:rPr>
        <w:t xml:space="preserve"> </w:t>
      </w:r>
      <w:r w:rsidRPr="007E0581">
        <w:rPr>
          <w:rFonts w:asciiTheme="majorHAnsi" w:hAnsiTheme="majorHAnsi"/>
          <w:bCs/>
          <w:color w:val="000000"/>
        </w:rPr>
        <w:t>direttamente o tramite terzi, ivi compresi i soggetti collegati o controllati, somme di denaro o altra</w:t>
      </w:r>
      <w:r>
        <w:rPr>
          <w:rFonts w:asciiTheme="majorHAnsi" w:hAnsiTheme="majorHAnsi"/>
          <w:bCs/>
          <w:color w:val="000000"/>
        </w:rPr>
        <w:t xml:space="preserve"> </w:t>
      </w:r>
      <w:r w:rsidRPr="007E0581">
        <w:rPr>
          <w:rFonts w:asciiTheme="majorHAnsi" w:hAnsiTheme="majorHAnsi"/>
          <w:bCs/>
          <w:color w:val="000000"/>
        </w:rPr>
        <w:t>utilità finalizzate a facilitare l’aggiudicazione e/o gestione del contratto;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c) dichiara, con riferimento alla specifica procedura di affidamento, di non avere in corso né di</w:t>
      </w:r>
      <w:r>
        <w:rPr>
          <w:rFonts w:asciiTheme="majorHAnsi" w:hAnsiTheme="majorHAnsi"/>
          <w:bCs/>
          <w:color w:val="000000"/>
        </w:rPr>
        <w:t xml:space="preserve"> </w:t>
      </w:r>
      <w:r w:rsidRPr="007E0581">
        <w:rPr>
          <w:rFonts w:asciiTheme="majorHAnsi" w:hAnsiTheme="majorHAnsi"/>
          <w:bCs/>
          <w:color w:val="000000"/>
        </w:rPr>
        <w:t>avere praticato intese e/o pratiche restrittive della concorrenza del mercato vietate ai sensi della</w:t>
      </w:r>
      <w:r>
        <w:rPr>
          <w:rFonts w:asciiTheme="majorHAnsi" w:hAnsiTheme="majorHAnsi"/>
          <w:bCs/>
          <w:color w:val="000000"/>
        </w:rPr>
        <w:t xml:space="preserve"> </w:t>
      </w:r>
      <w:r w:rsidRPr="007E0581">
        <w:rPr>
          <w:rFonts w:asciiTheme="majorHAnsi" w:hAnsiTheme="majorHAnsi"/>
          <w:bCs/>
          <w:color w:val="000000"/>
        </w:rPr>
        <w:t>normativa vigente, ivi inclusi gli artt. 101 e segg. del Trattato sul Funzionamento dell’Unione</w:t>
      </w:r>
      <w:r>
        <w:rPr>
          <w:rFonts w:asciiTheme="majorHAnsi" w:hAnsiTheme="majorHAnsi"/>
          <w:bCs/>
          <w:color w:val="000000"/>
        </w:rPr>
        <w:t xml:space="preserve"> </w:t>
      </w:r>
      <w:r w:rsidRPr="007E0581">
        <w:rPr>
          <w:rFonts w:asciiTheme="majorHAnsi" w:hAnsiTheme="majorHAnsi"/>
          <w:bCs/>
          <w:color w:val="000000"/>
        </w:rPr>
        <w:t>Europea (TFUE) e gli artt. 2 e segg. della L. 287/1990, e che l’offerta è stata predisposta nel pieno</w:t>
      </w:r>
      <w:r>
        <w:rPr>
          <w:rFonts w:asciiTheme="majorHAnsi" w:hAnsiTheme="majorHAnsi"/>
          <w:bCs/>
          <w:color w:val="000000"/>
        </w:rPr>
        <w:t xml:space="preserve"> </w:t>
      </w:r>
      <w:r w:rsidRPr="007E0581">
        <w:rPr>
          <w:rFonts w:asciiTheme="majorHAnsi" w:hAnsiTheme="majorHAnsi"/>
          <w:bCs/>
          <w:color w:val="000000"/>
        </w:rPr>
        <w:t>rispetto della predetta normativa; dichiara altresì, che non si è accordato e non si accorderà con</w:t>
      </w:r>
      <w:r>
        <w:rPr>
          <w:rFonts w:asciiTheme="majorHAnsi" w:hAnsiTheme="majorHAnsi"/>
          <w:bCs/>
          <w:color w:val="000000"/>
        </w:rPr>
        <w:t xml:space="preserve"> </w:t>
      </w:r>
      <w:r w:rsidRPr="007E0581">
        <w:rPr>
          <w:rFonts w:asciiTheme="majorHAnsi" w:hAnsiTheme="majorHAnsi"/>
          <w:bCs/>
          <w:color w:val="000000"/>
        </w:rPr>
        <w:t>altri partecipanti alle procedure per limitare con mezzi illeciti la concorrenza;</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d) si impegna a segnalare all’Amministrazione aggiudicatrice qualsiasi illecito tentativo da parte di</w:t>
      </w:r>
      <w:r>
        <w:rPr>
          <w:rFonts w:asciiTheme="majorHAnsi" w:hAnsiTheme="majorHAnsi"/>
          <w:bCs/>
          <w:color w:val="000000"/>
        </w:rPr>
        <w:t xml:space="preserve"> </w:t>
      </w:r>
      <w:r w:rsidRPr="007E0581">
        <w:rPr>
          <w:rFonts w:asciiTheme="majorHAnsi" w:hAnsiTheme="majorHAnsi"/>
          <w:bCs/>
          <w:color w:val="000000"/>
        </w:rPr>
        <w:t>terzi di turbare o distorcere le fasi di svolgimento della procedura di affidamento e/o l’esecuzione</w:t>
      </w:r>
      <w:r>
        <w:rPr>
          <w:rFonts w:asciiTheme="majorHAnsi" w:hAnsiTheme="majorHAnsi"/>
          <w:bCs/>
          <w:color w:val="000000"/>
        </w:rPr>
        <w:t xml:space="preserve"> </w:t>
      </w:r>
      <w:r w:rsidRPr="007E0581">
        <w:rPr>
          <w:rFonts w:asciiTheme="majorHAnsi" w:hAnsiTheme="majorHAnsi"/>
          <w:bCs/>
          <w:color w:val="000000"/>
        </w:rPr>
        <w:t>del contratto;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e) si impegna a segnalare all’Amministrazione aggiudicatrice qualsiasi illecita richiesta o pretesa da</w:t>
      </w:r>
      <w:r>
        <w:rPr>
          <w:rFonts w:asciiTheme="majorHAnsi" w:hAnsiTheme="majorHAnsi"/>
          <w:bCs/>
          <w:color w:val="000000"/>
        </w:rPr>
        <w:t xml:space="preserve"> </w:t>
      </w:r>
      <w:r w:rsidRPr="007E0581">
        <w:rPr>
          <w:rFonts w:asciiTheme="majorHAnsi" w:hAnsiTheme="majorHAnsi"/>
          <w:bCs/>
          <w:color w:val="000000"/>
        </w:rPr>
        <w:t>parte dei dipendenti dell’EGAS o di chiunque possa influenzare le decisioni relative alla procedura</w:t>
      </w:r>
      <w:r>
        <w:rPr>
          <w:rFonts w:asciiTheme="majorHAnsi" w:hAnsiTheme="majorHAnsi"/>
          <w:bCs/>
          <w:color w:val="000000"/>
        </w:rPr>
        <w:t xml:space="preserve"> </w:t>
      </w:r>
      <w:r w:rsidRPr="007E0581">
        <w:rPr>
          <w:rFonts w:asciiTheme="majorHAnsi" w:hAnsiTheme="majorHAnsi"/>
          <w:bCs/>
          <w:color w:val="000000"/>
        </w:rPr>
        <w:t>di affidamento o all’esecuzione del contratto;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lastRenderedPageBreak/>
        <w:t>f) si obbliga ad informare puntualmente tutto il personale, di cui si avvale, del presente Patto di</w:t>
      </w:r>
      <w:r>
        <w:rPr>
          <w:rFonts w:asciiTheme="majorHAnsi" w:hAnsiTheme="majorHAnsi"/>
          <w:bCs/>
          <w:color w:val="000000"/>
        </w:rPr>
        <w:t xml:space="preserve"> </w:t>
      </w:r>
      <w:r w:rsidRPr="007E0581">
        <w:rPr>
          <w:rFonts w:asciiTheme="majorHAnsi" w:hAnsiTheme="majorHAnsi"/>
          <w:bCs/>
          <w:color w:val="000000"/>
        </w:rPr>
        <w:t>integrità e degli obblighi in esso contenuti e a vigilare affinché gli impegni sopra indicati siano</w:t>
      </w:r>
      <w:r>
        <w:rPr>
          <w:rFonts w:asciiTheme="majorHAnsi" w:hAnsiTheme="majorHAnsi"/>
          <w:bCs/>
          <w:color w:val="000000"/>
        </w:rPr>
        <w:t xml:space="preserve"> </w:t>
      </w:r>
      <w:r w:rsidRPr="007E0581">
        <w:rPr>
          <w:rFonts w:asciiTheme="majorHAnsi" w:hAnsiTheme="majorHAnsi"/>
          <w:bCs/>
          <w:color w:val="000000"/>
        </w:rPr>
        <w:t>osservati da tutti i collaboratori e dipendenti nell’esercizio dei compiti loro assegnati;</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g) assicura di collaborare con le forze di polizia, denunciando ogni tentativo di estorsione,</w:t>
      </w:r>
      <w:r>
        <w:rPr>
          <w:rFonts w:asciiTheme="majorHAnsi" w:hAnsiTheme="majorHAnsi"/>
          <w:bCs/>
          <w:color w:val="000000"/>
        </w:rPr>
        <w:t xml:space="preserve"> </w:t>
      </w:r>
      <w:r w:rsidRPr="007E0581">
        <w:rPr>
          <w:rFonts w:asciiTheme="majorHAnsi" w:hAnsiTheme="majorHAnsi"/>
          <w:bCs/>
          <w:color w:val="000000"/>
        </w:rPr>
        <w:t>intimidazione o condizionamento di natura criminale.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2. Nelle fasi successive all’aggiudicazione, gli obblighi si intendono riferiti all’aggiudicatario il quale</w:t>
      </w:r>
      <w:r>
        <w:rPr>
          <w:rFonts w:asciiTheme="majorHAnsi" w:hAnsiTheme="majorHAnsi"/>
          <w:bCs/>
          <w:color w:val="000000"/>
        </w:rPr>
        <w:t xml:space="preserve"> </w:t>
      </w:r>
      <w:r w:rsidRPr="007E0581">
        <w:rPr>
          <w:rFonts w:asciiTheme="majorHAnsi" w:hAnsiTheme="majorHAnsi"/>
          <w:bCs/>
          <w:color w:val="000000"/>
        </w:rPr>
        <w:t>avrà l’onere di pretenderne il rispetto anche dai propri subcontraenti. A tal fine, la clausola che</w:t>
      </w:r>
      <w:r>
        <w:rPr>
          <w:rFonts w:asciiTheme="majorHAnsi" w:hAnsiTheme="majorHAnsi"/>
          <w:bCs/>
          <w:color w:val="000000"/>
        </w:rPr>
        <w:t xml:space="preserve"> </w:t>
      </w:r>
      <w:r w:rsidRPr="007E0581">
        <w:rPr>
          <w:rFonts w:asciiTheme="majorHAnsi" w:hAnsiTheme="majorHAnsi"/>
          <w:bCs/>
          <w:color w:val="000000"/>
        </w:rPr>
        <w:t>prevede il rispetto degli obblighi di cui al presente patto sarà inserita nei contratti stipulati</w:t>
      </w:r>
      <w:r>
        <w:rPr>
          <w:rFonts w:asciiTheme="majorHAnsi" w:hAnsiTheme="majorHAnsi"/>
          <w:bCs/>
          <w:color w:val="000000"/>
        </w:rPr>
        <w:t xml:space="preserve"> </w:t>
      </w:r>
      <w:r w:rsidRPr="007E0581">
        <w:rPr>
          <w:rFonts w:asciiTheme="majorHAnsi" w:hAnsiTheme="majorHAnsi"/>
          <w:bCs/>
          <w:color w:val="000000"/>
        </w:rPr>
        <w:t>dall’appaltatore con i propri subcontraenti.</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4 – OBBLIGHI DELL’AMMINISTRAZIONE AGGIUDICATRICE.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L’Amministrazione aggiudicatrice si obbliga a rispettare i principi di lealtà, trasparenza e correttezza</w:t>
      </w:r>
      <w:r>
        <w:rPr>
          <w:rFonts w:asciiTheme="majorHAnsi" w:hAnsiTheme="majorHAnsi"/>
          <w:bCs/>
          <w:color w:val="000000"/>
        </w:rPr>
        <w:t xml:space="preserve"> </w:t>
      </w:r>
      <w:r w:rsidRPr="007E0581">
        <w:rPr>
          <w:rFonts w:asciiTheme="majorHAnsi" w:hAnsiTheme="majorHAnsi"/>
          <w:bCs/>
          <w:color w:val="000000"/>
        </w:rPr>
        <w:t>e ad attivare i procedimenti disciplinari nei confronti del personale a vario titolo intervenuto nel</w:t>
      </w:r>
      <w:r>
        <w:rPr>
          <w:rFonts w:asciiTheme="majorHAnsi" w:hAnsiTheme="majorHAnsi"/>
          <w:bCs/>
          <w:color w:val="000000"/>
        </w:rPr>
        <w:t xml:space="preserve"> </w:t>
      </w:r>
      <w:r w:rsidRPr="007E0581">
        <w:rPr>
          <w:rFonts w:asciiTheme="majorHAnsi" w:hAnsiTheme="majorHAnsi"/>
          <w:bCs/>
          <w:color w:val="000000"/>
        </w:rPr>
        <w:t>procedimento di affidamento e nell’esecuzione del contratto in caso di violazione di detti principi e, in</w:t>
      </w:r>
      <w:r>
        <w:rPr>
          <w:rFonts w:asciiTheme="majorHAnsi" w:hAnsiTheme="majorHAnsi"/>
          <w:bCs/>
          <w:color w:val="000000"/>
        </w:rPr>
        <w:t xml:space="preserve"> </w:t>
      </w:r>
      <w:r w:rsidRPr="007E0581">
        <w:rPr>
          <w:rFonts w:asciiTheme="majorHAnsi" w:hAnsiTheme="majorHAnsi"/>
          <w:bCs/>
          <w:color w:val="000000"/>
        </w:rPr>
        <w:t>particolare, qualora riscontri la violazione dei contenuti dell’art. 4 “Regali, compensi e altre utilità”,</w:t>
      </w:r>
      <w:r>
        <w:rPr>
          <w:rFonts w:asciiTheme="majorHAnsi" w:hAnsiTheme="majorHAnsi"/>
          <w:bCs/>
          <w:color w:val="000000"/>
        </w:rPr>
        <w:t xml:space="preserve"> </w:t>
      </w:r>
      <w:r w:rsidRPr="007E0581">
        <w:rPr>
          <w:rFonts w:asciiTheme="majorHAnsi" w:hAnsiTheme="majorHAnsi"/>
          <w:bCs/>
          <w:color w:val="000000"/>
        </w:rPr>
        <w:t>dell’art. 6 “Comunicazione degli interessi finanziari e conflitti d’interesse”, dell’art. 7 “Obbligo di</w:t>
      </w:r>
      <w:r>
        <w:rPr>
          <w:rFonts w:asciiTheme="majorHAnsi" w:hAnsiTheme="majorHAnsi"/>
          <w:bCs/>
          <w:color w:val="000000"/>
        </w:rPr>
        <w:t xml:space="preserve"> </w:t>
      </w:r>
      <w:r w:rsidRPr="007E0581">
        <w:rPr>
          <w:rFonts w:asciiTheme="majorHAnsi" w:hAnsiTheme="majorHAnsi"/>
          <w:bCs/>
          <w:color w:val="000000"/>
        </w:rPr>
        <w:t>astensione”, dell’art. 8 “Prevenzione della Corruzione”, dell’art. 13 “Disposizioni particolari per i</w:t>
      </w:r>
      <w:r>
        <w:rPr>
          <w:rFonts w:asciiTheme="majorHAnsi" w:hAnsiTheme="majorHAnsi"/>
          <w:bCs/>
          <w:color w:val="000000"/>
        </w:rPr>
        <w:t xml:space="preserve"> </w:t>
      </w:r>
      <w:r w:rsidRPr="007E0581">
        <w:rPr>
          <w:rFonts w:asciiTheme="majorHAnsi" w:hAnsiTheme="majorHAnsi"/>
          <w:bCs/>
          <w:color w:val="000000"/>
        </w:rPr>
        <w:t>dirigenti” e dell’art. 14 “Contratti e altri</w:t>
      </w:r>
      <w:r>
        <w:rPr>
          <w:rFonts w:asciiTheme="majorHAnsi" w:hAnsiTheme="majorHAnsi"/>
          <w:bCs/>
          <w:color w:val="000000"/>
        </w:rPr>
        <w:t xml:space="preserve"> </w:t>
      </w:r>
      <w:r w:rsidRPr="007E0581">
        <w:rPr>
          <w:rFonts w:asciiTheme="majorHAnsi" w:hAnsiTheme="majorHAnsi"/>
          <w:bCs/>
          <w:color w:val="000000"/>
        </w:rPr>
        <w:t>atti negoziali” del D.P.R. 16.04.2013, n. 62, Regolamento recante codice di comportamento dei</w:t>
      </w:r>
      <w:r>
        <w:rPr>
          <w:rFonts w:asciiTheme="majorHAnsi" w:hAnsiTheme="majorHAnsi"/>
          <w:bCs/>
          <w:color w:val="000000"/>
        </w:rPr>
        <w:t xml:space="preserve"> </w:t>
      </w:r>
      <w:r w:rsidRPr="007E0581">
        <w:rPr>
          <w:rFonts w:asciiTheme="majorHAnsi" w:hAnsiTheme="majorHAnsi"/>
          <w:bCs/>
          <w:color w:val="000000"/>
        </w:rPr>
        <w:t>dipendenti pubblici.</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2. In particolare l’Amministrazione aggiudicatrice assume l’espresso impegno anticorruzione di non</w:t>
      </w:r>
      <w:r>
        <w:rPr>
          <w:rFonts w:asciiTheme="majorHAnsi" w:hAnsiTheme="majorHAnsi"/>
          <w:bCs/>
          <w:color w:val="000000"/>
        </w:rPr>
        <w:t xml:space="preserve"> </w:t>
      </w:r>
      <w:r w:rsidRPr="007E0581">
        <w:rPr>
          <w:rFonts w:asciiTheme="majorHAnsi" w:hAnsiTheme="majorHAnsi"/>
          <w:bCs/>
          <w:color w:val="000000"/>
        </w:rPr>
        <w:t>offrire, accettare o richiedere somme di denaro o qualsiasi altra ricompensa, vantaggio o beneficio, sia</w:t>
      </w:r>
      <w:r>
        <w:rPr>
          <w:rFonts w:asciiTheme="majorHAnsi" w:hAnsiTheme="majorHAnsi"/>
          <w:bCs/>
          <w:color w:val="000000"/>
        </w:rPr>
        <w:t xml:space="preserve"> </w:t>
      </w:r>
      <w:r w:rsidRPr="007E0581">
        <w:rPr>
          <w:rFonts w:asciiTheme="majorHAnsi" w:hAnsiTheme="majorHAnsi"/>
          <w:bCs/>
          <w:color w:val="000000"/>
        </w:rPr>
        <w:t>direttamente che indirettamente tramite intermediari, al fine dell'assegnazione del contratto e/o al</w:t>
      </w:r>
      <w:r>
        <w:rPr>
          <w:rFonts w:asciiTheme="majorHAnsi" w:hAnsiTheme="majorHAnsi"/>
          <w:bCs/>
          <w:color w:val="000000"/>
        </w:rPr>
        <w:t xml:space="preserve"> </w:t>
      </w:r>
      <w:r w:rsidRPr="007E0581">
        <w:rPr>
          <w:rFonts w:asciiTheme="majorHAnsi" w:hAnsiTheme="majorHAnsi"/>
          <w:bCs/>
          <w:color w:val="000000"/>
        </w:rPr>
        <w:t>fine di distorcerne la relativa corretta esecuzione.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3. L’Amministrazione aggiudicatrice pubblica sul proprio sito internet i dati riguardanti la procedura</w:t>
      </w:r>
      <w:r>
        <w:rPr>
          <w:rFonts w:asciiTheme="majorHAnsi" w:hAnsiTheme="majorHAnsi"/>
          <w:bCs/>
          <w:color w:val="000000"/>
        </w:rPr>
        <w:t xml:space="preserve"> </w:t>
      </w:r>
      <w:r w:rsidRPr="007E0581">
        <w:rPr>
          <w:rFonts w:asciiTheme="majorHAnsi" w:hAnsiTheme="majorHAnsi"/>
          <w:bCs/>
          <w:color w:val="000000"/>
        </w:rPr>
        <w:t>di affidamento, ai sensi della normativa in materia di trasparenza.</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5 – VIOLAZIONE DEL PATTO D’INTEGRITÀ</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La violazione è dichiarata in esito ad un procedimento di verifica in cui venga garantito adeguato</w:t>
      </w:r>
      <w:r>
        <w:rPr>
          <w:rFonts w:asciiTheme="majorHAnsi" w:hAnsiTheme="majorHAnsi"/>
          <w:bCs/>
          <w:color w:val="000000"/>
        </w:rPr>
        <w:t xml:space="preserve"> </w:t>
      </w:r>
      <w:r w:rsidRPr="007E0581">
        <w:rPr>
          <w:rFonts w:asciiTheme="majorHAnsi" w:hAnsiTheme="majorHAnsi"/>
          <w:bCs/>
          <w:color w:val="000000"/>
        </w:rPr>
        <w:t>contradditorio con l’O.E. interessato.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2. La violazione da parte dell’O.E., sia in veste di concorrente che di aggiudicatario, di uno degli</w:t>
      </w:r>
      <w:r>
        <w:rPr>
          <w:rFonts w:asciiTheme="majorHAnsi" w:hAnsiTheme="majorHAnsi"/>
          <w:bCs/>
          <w:color w:val="000000"/>
        </w:rPr>
        <w:t xml:space="preserve"> </w:t>
      </w:r>
      <w:r w:rsidRPr="007E0581">
        <w:rPr>
          <w:rFonts w:asciiTheme="majorHAnsi" w:hAnsiTheme="majorHAnsi"/>
          <w:bCs/>
          <w:color w:val="000000"/>
        </w:rPr>
        <w:t>impegni previsti dall’articolo 3 può comportare, secondo la gravità della violazione accertata e la fase</w:t>
      </w:r>
      <w:r>
        <w:rPr>
          <w:rFonts w:asciiTheme="majorHAnsi" w:hAnsiTheme="majorHAnsi"/>
          <w:bCs/>
          <w:color w:val="000000"/>
        </w:rPr>
        <w:t xml:space="preserve"> </w:t>
      </w:r>
      <w:r w:rsidRPr="007E0581">
        <w:rPr>
          <w:rFonts w:asciiTheme="majorHAnsi" w:hAnsiTheme="majorHAnsi"/>
          <w:bCs/>
          <w:color w:val="000000"/>
        </w:rPr>
        <w:t>in cui la violazione è accertata:</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a) l’esclusione dalla procedura di affidamento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b) la risoluzione di diritto del contratto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3. L’Amministrazione aggiudicatrice può non avvalersi della risoluzione del contratto qualora la</w:t>
      </w:r>
      <w:r>
        <w:rPr>
          <w:rFonts w:asciiTheme="majorHAnsi" w:hAnsiTheme="majorHAnsi"/>
          <w:bCs/>
          <w:color w:val="000000"/>
        </w:rPr>
        <w:t xml:space="preserve"> </w:t>
      </w:r>
      <w:r w:rsidRPr="007E0581">
        <w:rPr>
          <w:rFonts w:asciiTheme="majorHAnsi" w:hAnsiTheme="majorHAnsi"/>
          <w:bCs/>
          <w:color w:val="000000"/>
        </w:rPr>
        <w:t>ritenga pregiudizievole agli interessi pubblici, quali indicati dall’art. 121, comma 2, d.lgs.104/2010. È</w:t>
      </w:r>
      <w:r>
        <w:rPr>
          <w:rFonts w:asciiTheme="majorHAnsi" w:hAnsiTheme="majorHAnsi"/>
          <w:bCs/>
          <w:color w:val="000000"/>
        </w:rPr>
        <w:t xml:space="preserve"> </w:t>
      </w:r>
      <w:r w:rsidRPr="007E0581">
        <w:rPr>
          <w:rFonts w:asciiTheme="majorHAnsi" w:hAnsiTheme="majorHAnsi"/>
          <w:bCs/>
          <w:color w:val="000000"/>
        </w:rPr>
        <w:t>fatto salvo in ogni caso l’eventuale diritto al risarcimento del danno.</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4. L’Amministrazione aggiudicatrice segnala agli Enti del Servizio Sanitario Regionale di cui alla L.R. n.</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17/2014 l’O.E. che abbia violato uno degli impegni previsti dall’articolo 3. L’Amministrazione</w:t>
      </w:r>
      <w:r>
        <w:rPr>
          <w:rFonts w:asciiTheme="majorHAnsi" w:hAnsiTheme="majorHAnsi"/>
          <w:bCs/>
          <w:color w:val="000000"/>
        </w:rPr>
        <w:t xml:space="preserve"> </w:t>
      </w:r>
      <w:r w:rsidRPr="007E0581">
        <w:rPr>
          <w:rFonts w:asciiTheme="majorHAnsi" w:hAnsiTheme="majorHAnsi"/>
          <w:bCs/>
          <w:color w:val="000000"/>
        </w:rPr>
        <w:t>aggiudicatrice tiene conto della violazione degli impegni anticorruzione assunti con l’accettazione del</w:t>
      </w:r>
      <w:r>
        <w:rPr>
          <w:rFonts w:asciiTheme="majorHAnsi" w:hAnsiTheme="majorHAnsi"/>
          <w:bCs/>
          <w:color w:val="000000"/>
        </w:rPr>
        <w:t xml:space="preserve"> </w:t>
      </w:r>
      <w:r w:rsidRPr="007E0581">
        <w:rPr>
          <w:rFonts w:asciiTheme="majorHAnsi" w:hAnsiTheme="majorHAnsi"/>
          <w:bCs/>
          <w:color w:val="000000"/>
        </w:rPr>
        <w:lastRenderedPageBreak/>
        <w:t>presente Patto di integrità anche ai fini delle future valutazioni relative all’esclusione degli operatori</w:t>
      </w:r>
      <w:r>
        <w:rPr>
          <w:rFonts w:asciiTheme="majorHAnsi" w:hAnsiTheme="majorHAnsi"/>
          <w:bCs/>
          <w:color w:val="000000"/>
        </w:rPr>
        <w:t xml:space="preserve"> </w:t>
      </w:r>
      <w:r w:rsidRPr="007E0581">
        <w:rPr>
          <w:rFonts w:asciiTheme="majorHAnsi" w:hAnsiTheme="majorHAnsi"/>
          <w:bCs/>
          <w:color w:val="000000"/>
        </w:rPr>
        <w:t xml:space="preserve">economici dalle procedure di affidamento previste dall’articolo 38, comma 1, </w:t>
      </w:r>
      <w:proofErr w:type="spellStart"/>
      <w:r w:rsidRPr="007E0581">
        <w:rPr>
          <w:rFonts w:asciiTheme="majorHAnsi" w:hAnsiTheme="majorHAnsi"/>
          <w:bCs/>
          <w:color w:val="000000"/>
        </w:rPr>
        <w:t>lett</w:t>
      </w:r>
      <w:proofErr w:type="spellEnd"/>
      <w:r w:rsidRPr="007E0581">
        <w:rPr>
          <w:rFonts w:asciiTheme="majorHAnsi" w:hAnsiTheme="majorHAnsi"/>
          <w:bCs/>
          <w:color w:val="000000"/>
        </w:rPr>
        <w:t>. f) D.Lgs.163/06.</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5. In ogni caso, alla dichiarazione di violazione consegue la segnalazione del fatto all’Autorità</w:t>
      </w:r>
      <w:r>
        <w:rPr>
          <w:rFonts w:asciiTheme="majorHAnsi" w:hAnsiTheme="majorHAnsi"/>
          <w:bCs/>
          <w:color w:val="000000"/>
        </w:rPr>
        <w:t xml:space="preserve"> </w:t>
      </w:r>
      <w:r w:rsidRPr="007E0581">
        <w:rPr>
          <w:rFonts w:asciiTheme="majorHAnsi" w:hAnsiTheme="majorHAnsi"/>
          <w:bCs/>
          <w:color w:val="000000"/>
        </w:rPr>
        <w:t>Nazionale Anticorruzione ed alle competenti autorità.</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7 – EFFICACIA DEL PATTO D’INTEGRITÀ</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Il presente Patto di integrità e le sanzioni applicabili resteranno in vigore sino alla completa</w:t>
      </w:r>
      <w:r>
        <w:rPr>
          <w:rFonts w:asciiTheme="majorHAnsi" w:hAnsiTheme="majorHAnsi"/>
          <w:bCs/>
          <w:color w:val="000000"/>
        </w:rPr>
        <w:t xml:space="preserve"> </w:t>
      </w:r>
      <w:r w:rsidRPr="007E0581">
        <w:rPr>
          <w:rFonts w:asciiTheme="majorHAnsi" w:hAnsiTheme="majorHAnsi"/>
          <w:bCs/>
          <w:color w:val="000000"/>
        </w:rPr>
        <w:t>esecuzione del contratto assegnato a seguito della procedura di affidamento.</w:t>
      </w:r>
    </w:p>
    <w:p w:rsidR="00B97F5C" w:rsidRPr="007E0581" w:rsidRDefault="00B97F5C" w:rsidP="00B97F5C">
      <w:pPr>
        <w:autoSpaceDE w:val="0"/>
        <w:autoSpaceDN w:val="0"/>
        <w:adjustRightInd w:val="0"/>
        <w:jc w:val="both"/>
        <w:rPr>
          <w:rFonts w:asciiTheme="majorHAnsi" w:hAnsiTheme="majorHAnsi"/>
          <w:b/>
          <w:bCs/>
          <w:color w:val="000000"/>
        </w:rPr>
      </w:pPr>
      <w:r w:rsidRPr="007E0581">
        <w:rPr>
          <w:rFonts w:asciiTheme="majorHAnsi" w:hAnsiTheme="majorHAnsi"/>
          <w:b/>
          <w:bCs/>
          <w:color w:val="000000"/>
        </w:rPr>
        <w:t>ART. 8 – NORMA FINALE</w:t>
      </w:r>
    </w:p>
    <w:p w:rsidR="00B97F5C" w:rsidRPr="007E0581" w:rsidRDefault="00B97F5C" w:rsidP="00B97F5C">
      <w:pPr>
        <w:autoSpaceDE w:val="0"/>
        <w:autoSpaceDN w:val="0"/>
        <w:adjustRightInd w:val="0"/>
        <w:jc w:val="both"/>
        <w:rPr>
          <w:rFonts w:asciiTheme="majorHAnsi" w:hAnsiTheme="majorHAnsi"/>
          <w:bCs/>
          <w:color w:val="000000"/>
        </w:rPr>
      </w:pPr>
      <w:r w:rsidRPr="007E0581">
        <w:rPr>
          <w:rFonts w:asciiTheme="majorHAnsi" w:hAnsiTheme="majorHAnsi"/>
          <w:bCs/>
          <w:color w:val="000000"/>
        </w:rPr>
        <w:t>1. Ogni controversia relativa all’interpretazione, all’esecuzione e validità del presente Patto di integrità</w:t>
      </w:r>
      <w:r>
        <w:rPr>
          <w:rFonts w:asciiTheme="majorHAnsi" w:hAnsiTheme="majorHAnsi"/>
          <w:bCs/>
          <w:color w:val="000000"/>
        </w:rPr>
        <w:t xml:space="preserve"> </w:t>
      </w:r>
      <w:r w:rsidRPr="007E0581">
        <w:rPr>
          <w:rFonts w:asciiTheme="majorHAnsi" w:hAnsiTheme="majorHAnsi"/>
          <w:bCs/>
          <w:color w:val="000000"/>
        </w:rPr>
        <w:t>tra l’EGAS e gli operatori economici partecipanti alle procedure di affidamento dei contratti pubblici,</w:t>
      </w:r>
      <w:r>
        <w:rPr>
          <w:rFonts w:asciiTheme="majorHAnsi" w:hAnsiTheme="majorHAnsi"/>
          <w:bCs/>
          <w:color w:val="000000"/>
        </w:rPr>
        <w:t xml:space="preserve"> </w:t>
      </w:r>
      <w:r w:rsidRPr="007E0581">
        <w:rPr>
          <w:rFonts w:asciiTheme="majorHAnsi" w:hAnsiTheme="majorHAnsi"/>
          <w:bCs/>
          <w:color w:val="000000"/>
        </w:rPr>
        <w:t>sarà risolta dall’Autorità Giudiziaria competente.</w:t>
      </w:r>
    </w:p>
    <w:p w:rsidR="00B97F5C" w:rsidRPr="007E0581" w:rsidRDefault="00B97F5C" w:rsidP="00B97F5C">
      <w:pPr>
        <w:autoSpaceDE w:val="0"/>
        <w:autoSpaceDN w:val="0"/>
        <w:adjustRightInd w:val="0"/>
        <w:spacing w:line="360" w:lineRule="auto"/>
        <w:jc w:val="both"/>
        <w:rPr>
          <w:rFonts w:asciiTheme="majorHAnsi" w:hAnsiTheme="majorHAnsi"/>
          <w:bCs/>
          <w:color w:val="000000"/>
        </w:rPr>
      </w:pPr>
    </w:p>
    <w:p w:rsidR="00B97F5C" w:rsidRPr="007E0581" w:rsidRDefault="00B97F5C" w:rsidP="00B97F5C">
      <w:pPr>
        <w:autoSpaceDE w:val="0"/>
        <w:autoSpaceDN w:val="0"/>
        <w:adjustRightInd w:val="0"/>
        <w:spacing w:line="360" w:lineRule="auto"/>
        <w:jc w:val="both"/>
        <w:rPr>
          <w:rFonts w:asciiTheme="majorHAnsi" w:hAnsiTheme="majorHAnsi"/>
          <w:bCs/>
          <w:color w:val="000000"/>
        </w:rPr>
      </w:pPr>
      <w:r w:rsidRPr="007E0581">
        <w:rPr>
          <w:rFonts w:asciiTheme="majorHAnsi" w:hAnsiTheme="majorHAnsi"/>
          <w:bCs/>
          <w:color w:val="000000"/>
        </w:rPr>
        <w:t>Data, _____________________________________</w:t>
      </w:r>
    </w:p>
    <w:p w:rsidR="00B97F5C" w:rsidRDefault="00B97F5C" w:rsidP="00B97F5C">
      <w:pPr>
        <w:tabs>
          <w:tab w:val="center" w:pos="6804"/>
        </w:tabs>
        <w:autoSpaceDE w:val="0"/>
        <w:autoSpaceDN w:val="0"/>
        <w:adjustRightInd w:val="0"/>
        <w:spacing w:line="360" w:lineRule="auto"/>
        <w:jc w:val="both"/>
        <w:rPr>
          <w:rFonts w:asciiTheme="majorHAnsi" w:hAnsiTheme="majorHAnsi"/>
          <w:bCs/>
          <w:color w:val="000000"/>
        </w:rPr>
      </w:pPr>
      <w:r>
        <w:rPr>
          <w:rFonts w:asciiTheme="majorHAnsi" w:hAnsiTheme="majorHAnsi"/>
          <w:bCs/>
          <w:color w:val="000000"/>
        </w:rPr>
        <w:tab/>
        <w:t>_______________________________________________</w:t>
      </w:r>
    </w:p>
    <w:p w:rsidR="00B97F5C" w:rsidRPr="004D65F5" w:rsidRDefault="00B97F5C" w:rsidP="00B97F5C">
      <w:pPr>
        <w:tabs>
          <w:tab w:val="center" w:pos="6804"/>
        </w:tabs>
        <w:autoSpaceDE w:val="0"/>
        <w:autoSpaceDN w:val="0"/>
        <w:adjustRightInd w:val="0"/>
        <w:spacing w:line="360" w:lineRule="auto"/>
        <w:jc w:val="both"/>
        <w:rPr>
          <w:rFonts w:asciiTheme="majorHAnsi" w:hAnsiTheme="majorHAnsi"/>
          <w:bCs/>
          <w:color w:val="000000"/>
        </w:rPr>
      </w:pPr>
      <w:r>
        <w:rPr>
          <w:rFonts w:asciiTheme="majorHAnsi" w:hAnsiTheme="majorHAnsi"/>
          <w:bCs/>
          <w:color w:val="000000"/>
        </w:rPr>
        <w:tab/>
      </w:r>
      <w:r w:rsidRPr="004D65F5">
        <w:rPr>
          <w:rFonts w:asciiTheme="majorHAnsi" w:hAnsiTheme="majorHAnsi"/>
          <w:bCs/>
          <w:i/>
          <w:color w:val="000000"/>
          <w:sz w:val="16"/>
          <w:szCs w:val="16"/>
        </w:rPr>
        <w:t xml:space="preserve">Firma del </w:t>
      </w:r>
      <w:r>
        <w:rPr>
          <w:rFonts w:asciiTheme="majorHAnsi" w:hAnsiTheme="majorHAnsi"/>
          <w:bCs/>
          <w:i/>
          <w:color w:val="000000"/>
          <w:sz w:val="16"/>
          <w:szCs w:val="16"/>
        </w:rPr>
        <w:t>Legale rappresentante</w:t>
      </w:r>
      <w:r w:rsidRPr="005B7835">
        <w:rPr>
          <w:rFonts w:asciiTheme="majorHAnsi" w:hAnsiTheme="majorHAnsi"/>
          <w:bCs/>
          <w:i/>
          <w:color w:val="000000"/>
          <w:sz w:val="16"/>
          <w:szCs w:val="16"/>
        </w:rPr>
        <w:t>, procuratore, ecc.</w:t>
      </w:r>
    </w:p>
    <w:p w:rsidR="00B97F5C" w:rsidRDefault="00B97F5C">
      <w:pPr>
        <w:spacing w:after="0" w:line="240" w:lineRule="auto"/>
        <w:rPr>
          <w:rFonts w:ascii="Garamond" w:hAnsi="Garamond" w:cs="Tahoma"/>
          <w:highlight w:val="yellow"/>
        </w:rPr>
      </w:pPr>
      <w:r>
        <w:rPr>
          <w:rFonts w:ascii="Garamond" w:hAnsi="Garamond" w:cs="Tahoma"/>
          <w:highlight w:val="yellow"/>
        </w:rPr>
        <w:br w:type="page"/>
      </w:r>
    </w:p>
    <w:p w:rsidR="00F93C35" w:rsidRDefault="00F93C35">
      <w:pPr>
        <w:spacing w:after="0" w:line="240" w:lineRule="auto"/>
        <w:rPr>
          <w:rFonts w:ascii="Arial" w:hAnsi="Arial" w:cs="Arial"/>
          <w:color w:val="000000"/>
        </w:rPr>
      </w:pPr>
    </w:p>
    <w:p w:rsidR="00295D2D" w:rsidRPr="00115EF6" w:rsidRDefault="00295D2D" w:rsidP="00295D2D">
      <w:pPr>
        <w:pStyle w:val="Corpodeltesto2"/>
        <w:spacing w:after="0" w:line="240" w:lineRule="auto"/>
        <w:rPr>
          <w:rFonts w:ascii="Garamond" w:hAnsi="Garamond" w:cs="Tahoma"/>
          <w:b/>
          <w:sz w:val="28"/>
          <w:szCs w:val="28"/>
          <w:u w:val="single"/>
        </w:rPr>
      </w:pPr>
      <w:proofErr w:type="spellStart"/>
      <w:r w:rsidRPr="00115EF6">
        <w:rPr>
          <w:rFonts w:ascii="Garamond" w:hAnsi="Garamond" w:cs="Tahoma"/>
          <w:b/>
          <w:sz w:val="28"/>
          <w:szCs w:val="28"/>
          <w:u w:val="single"/>
        </w:rPr>
        <w:t>Fac</w:t>
      </w:r>
      <w:proofErr w:type="spellEnd"/>
      <w:r w:rsidRPr="00115EF6">
        <w:rPr>
          <w:rFonts w:ascii="Garamond" w:hAnsi="Garamond" w:cs="Tahoma"/>
          <w:b/>
          <w:sz w:val="28"/>
          <w:szCs w:val="28"/>
          <w:u w:val="single"/>
        </w:rPr>
        <w:t xml:space="preserve"> simile “Modello 1”</w:t>
      </w:r>
      <w:r>
        <w:rPr>
          <w:rFonts w:ascii="Garamond" w:hAnsi="Garamond" w:cs="Tahoma"/>
          <w:b/>
          <w:sz w:val="28"/>
          <w:szCs w:val="28"/>
          <w:u w:val="single"/>
        </w:rPr>
        <w:t xml:space="preserve"> - </w:t>
      </w:r>
      <w:r w:rsidRPr="00115EF6">
        <w:rPr>
          <w:rFonts w:ascii="Garamond" w:hAnsi="Garamond" w:cs="Tahoma"/>
          <w:b/>
          <w:sz w:val="28"/>
          <w:szCs w:val="28"/>
          <w:u w:val="single"/>
        </w:rPr>
        <w:t xml:space="preserve"> </w:t>
      </w:r>
      <w:r w:rsidRPr="00C27EC8">
        <w:rPr>
          <w:rFonts w:ascii="Garamond" w:hAnsi="Garamond" w:cs="Tahoma"/>
          <w:b/>
          <w:sz w:val="28"/>
          <w:szCs w:val="28"/>
          <w:u w:val="single"/>
        </w:rPr>
        <w:t>Dichiarazione sostitutiva di iscrizione al</w:t>
      </w:r>
      <w:r>
        <w:rPr>
          <w:rFonts w:ascii="Garamond" w:hAnsi="Garamond" w:cs="Tahoma"/>
          <w:b/>
          <w:sz w:val="28"/>
          <w:szCs w:val="28"/>
          <w:u w:val="single"/>
        </w:rPr>
        <w:t>la</w:t>
      </w:r>
      <w:r w:rsidRPr="00C27EC8">
        <w:rPr>
          <w:rFonts w:ascii="Garamond" w:hAnsi="Garamond" w:cs="Tahoma"/>
          <w:b/>
          <w:sz w:val="28"/>
          <w:szCs w:val="28"/>
          <w:u w:val="single"/>
        </w:rPr>
        <w:t xml:space="preserve"> C.C.I.A.A.</w:t>
      </w:r>
    </w:p>
    <w:p w:rsidR="00295D2D" w:rsidRDefault="00295D2D" w:rsidP="00295D2D">
      <w:pPr>
        <w:pStyle w:val="Default"/>
        <w:jc w:val="both"/>
        <w:rPr>
          <w:rFonts w:ascii="Garamond" w:hAnsi="Garamond" w:cs="Tahoma"/>
          <w:sz w:val="22"/>
          <w:szCs w:val="22"/>
        </w:rPr>
      </w:pPr>
    </w:p>
    <w:p w:rsidR="00295D2D" w:rsidRDefault="00295D2D" w:rsidP="00295D2D">
      <w:pPr>
        <w:pStyle w:val="Default"/>
        <w:jc w:val="both"/>
        <w:rPr>
          <w:b/>
          <w:bCs/>
          <w:sz w:val="23"/>
          <w:szCs w:val="23"/>
        </w:rPr>
      </w:pPr>
    </w:p>
    <w:p w:rsidR="00D45627" w:rsidRPr="00477DB8" w:rsidRDefault="00D45627" w:rsidP="00D45627">
      <w:pPr>
        <w:pStyle w:val="Default"/>
        <w:jc w:val="center"/>
        <w:rPr>
          <w:b/>
          <w:bCs/>
          <w:sz w:val="23"/>
          <w:szCs w:val="23"/>
        </w:rPr>
      </w:pPr>
      <w:r w:rsidRPr="00477DB8">
        <w:rPr>
          <w:b/>
          <w:bCs/>
          <w:sz w:val="23"/>
          <w:szCs w:val="23"/>
        </w:rPr>
        <w:t>DICHIARAZIONE SOSTITUTIVA DEL CERTIFICATO DI ISCRIZIONE ALLA CAMERA DI COMMERCIO INDUSTRIA ARTIGIANATO AGRICOLTURA</w:t>
      </w:r>
    </w:p>
    <w:p w:rsidR="00D45627" w:rsidRPr="00477DB8" w:rsidRDefault="00D45627" w:rsidP="00D45627">
      <w:pPr>
        <w:pStyle w:val="Default"/>
        <w:jc w:val="both"/>
      </w:pPr>
      <w:r w:rsidRPr="00477DB8">
        <w:t>(resa ai sensi dell’art. 46 Testo unico delle disposizioni legislative e regolamentari in materia di documentazione amministrativa n. 445/2000).</w:t>
      </w:r>
    </w:p>
    <w:p w:rsidR="00D45627" w:rsidRPr="00477DB8" w:rsidRDefault="00D45627" w:rsidP="00D45627">
      <w:pPr>
        <w:pStyle w:val="Default"/>
        <w:ind w:left="2832" w:firstLine="708"/>
        <w:rPr>
          <w:b/>
        </w:rPr>
      </w:pPr>
      <w:r w:rsidRPr="00477DB8">
        <w:rPr>
          <w:b/>
        </w:rPr>
        <w:t>Compilare tutte le sezioni in stampatello</w:t>
      </w:r>
    </w:p>
    <w:p w:rsidR="00D45627" w:rsidRPr="00477DB8" w:rsidRDefault="009A6996" w:rsidP="00D45627">
      <w:pPr>
        <w:pStyle w:val="Default"/>
        <w:ind w:left="2832" w:firstLine="708"/>
        <w:rPr>
          <w:b/>
        </w:rPr>
      </w:pPr>
      <w:r>
        <w:rPr>
          <w:noProof/>
        </w:rPr>
        <w:pict>
          <v:shapetype id="_x0000_t202" coordsize="21600,21600" o:spt="202" path="m,l,21600r21600,l21600,xe">
            <v:stroke joinstyle="miter"/>
            <v:path gradientshapeok="t" o:connecttype="rect"/>
          </v:shapetype>
          <v:shape id="Casella di testo 2" o:spid="_x0000_s1053" type="#_x0000_t202" style="position:absolute;left:0;text-align:left;margin-left:84.3pt;margin-top:2.45pt;width:414.75pt;height:32.2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">
            <v:textbox style="mso-next-textbox:#Casella di testo 2">
              <w:txbxContent>
                <w:p w:rsidR="003575E5" w:rsidRDefault="003575E5" w:rsidP="00D45627"/>
                <w:p w:rsidR="003575E5" w:rsidRDefault="003575E5" w:rsidP="00D45627"/>
                <w:p w:rsidR="003575E5" w:rsidRDefault="003575E5" w:rsidP="00D45627"/>
                <w:p w:rsidR="003575E5" w:rsidRDefault="003575E5" w:rsidP="00D45627"/>
                <w:p w:rsidR="003575E5" w:rsidRDefault="003575E5" w:rsidP="00D45627">
                  <w:proofErr w:type="spellStart"/>
                  <w:r>
                    <w:t>Nome__________________________Cognome</w:t>
                  </w:r>
                  <w:proofErr w:type="spellEnd"/>
                </w:p>
              </w:txbxContent>
            </v:textbox>
          </v:shape>
        </w:pict>
      </w:r>
    </w:p>
    <w:p w:rsidR="00D45627" w:rsidRPr="00477DB8" w:rsidRDefault="00D45627" w:rsidP="00D45627">
      <w:pPr>
        <w:pStyle w:val="Default"/>
      </w:pPr>
    </w:p>
    <w:p w:rsidR="00D45627" w:rsidRPr="00477DB8" w:rsidRDefault="00D45627" w:rsidP="00D45627">
      <w:pPr>
        <w:pStyle w:val="Default"/>
        <w:rPr>
          <w:sz w:val="23"/>
          <w:szCs w:val="23"/>
        </w:rPr>
      </w:pPr>
      <w:r w:rsidRPr="00477DB8">
        <w:rPr>
          <w:sz w:val="23"/>
          <w:szCs w:val="23"/>
        </w:rPr>
        <w:t xml:space="preserve">Il/La </w:t>
      </w:r>
      <w:proofErr w:type="spellStart"/>
      <w:r w:rsidRPr="00477DB8">
        <w:rPr>
          <w:sz w:val="23"/>
          <w:szCs w:val="23"/>
        </w:rPr>
        <w:t>sottoscritt</w:t>
      </w:r>
      <w:proofErr w:type="spellEnd"/>
      <w:r w:rsidRPr="00477DB8">
        <w:rPr>
          <w:sz w:val="23"/>
          <w:szCs w:val="23"/>
        </w:rPr>
        <w:t xml:space="preserve">__                                                                                                 </w:t>
      </w:r>
    </w:p>
    <w:p w:rsidR="00D45627" w:rsidRPr="00477DB8" w:rsidRDefault="009A6996" w:rsidP="00D45627">
      <w:pPr>
        <w:pStyle w:val="Default"/>
        <w:rPr>
          <w:sz w:val="23"/>
          <w:szCs w:val="23"/>
        </w:rPr>
      </w:pPr>
      <w:r>
        <w:rPr>
          <w:noProof/>
        </w:rPr>
        <w:pict>
          <v:shape id="_x0000_s1055" type="#_x0000_t202" style="position:absolute;margin-left:288.3pt;margin-top:8.75pt;width:233.25pt;height:26.2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">
            <v:textbox style="mso-next-textbox:#_x0000_s1055">
              <w:txbxContent>
                <w:p w:rsidR="003575E5" w:rsidRDefault="003575E5" w:rsidP="00D45627"/>
              </w:txbxContent>
            </v:textbox>
          </v:shape>
        </w:pict>
      </w:r>
      <w:r>
        <w:rPr>
          <w:noProof/>
        </w:rPr>
        <w:pict>
          <v:shape id="_x0000_s1054" type="#_x0000_t202" style="position:absolute;margin-left:50.55pt;margin-top:8.75pt;width:190.5pt;height:26.2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">
            <v:textbox style="mso-next-textbox:#_x0000_s1054">
              <w:txbxContent>
                <w:p w:rsidR="003575E5" w:rsidRDefault="003575E5" w:rsidP="00D45627"/>
              </w:txbxContent>
            </v:textbox>
          </v:shape>
        </w:pict>
      </w:r>
    </w:p>
    <w:p w:rsidR="00D45627" w:rsidRPr="00477DB8" w:rsidRDefault="00D45627" w:rsidP="00D45627">
      <w:pPr>
        <w:pStyle w:val="Default"/>
        <w:rPr>
          <w:sz w:val="23"/>
          <w:szCs w:val="23"/>
        </w:rPr>
      </w:pPr>
      <w:proofErr w:type="spellStart"/>
      <w:r w:rsidRPr="00477DB8">
        <w:rPr>
          <w:sz w:val="23"/>
          <w:szCs w:val="23"/>
        </w:rPr>
        <w:t>nat</w:t>
      </w:r>
      <w:proofErr w:type="spellEnd"/>
      <w:r w:rsidRPr="00477DB8">
        <w:rPr>
          <w:sz w:val="23"/>
          <w:szCs w:val="23"/>
        </w:rPr>
        <w:t>__ a                                                                          il</w:t>
      </w:r>
    </w:p>
    <w:p w:rsidR="00D45627" w:rsidRPr="00477DB8" w:rsidRDefault="00D45627" w:rsidP="00D45627">
      <w:pPr>
        <w:pStyle w:val="Default"/>
        <w:rPr>
          <w:sz w:val="23"/>
          <w:szCs w:val="23"/>
        </w:rPr>
      </w:pPr>
    </w:p>
    <w:p w:rsidR="00D45627" w:rsidRPr="00477DB8" w:rsidRDefault="009A6996" w:rsidP="00D45627">
      <w:pPr>
        <w:pStyle w:val="Default"/>
        <w:tabs>
          <w:tab w:val="left" w:pos="6015"/>
        </w:tabs>
        <w:rPr>
          <w:sz w:val="23"/>
          <w:szCs w:val="23"/>
        </w:rPr>
      </w:pPr>
      <w:r>
        <w:rPr>
          <w:noProof/>
        </w:rPr>
        <w:pict>
          <v:shape id="Casella di testo 4" o:spid="_x0000_s1057" type="#_x0000_t202" style="position:absolute;margin-left:288.3pt;margin-top:6.25pt;width:228.75pt;height:26.2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">
            <v:textbox style="mso-next-textbox:#Casella di testo 4">
              <w:txbxContent>
                <w:p w:rsidR="003575E5" w:rsidRDefault="003575E5" w:rsidP="00D45627"/>
              </w:txbxContent>
            </v:textbox>
          </v:shape>
        </w:pict>
      </w:r>
      <w:r>
        <w:rPr>
          <w:noProof/>
        </w:rPr>
        <w:pict>
          <v:shape id="Casella di testo 3" o:spid="_x0000_s1056" type="#_x0000_t202" style="position:absolute;margin-left:62.55pt;margin-top:6.6pt;width:178.5pt;height:26.2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">
            <v:textbox style="mso-next-textbox:#Casella di testo 3">
              <w:txbxContent>
                <w:p w:rsidR="003575E5" w:rsidRDefault="003575E5" w:rsidP="00D45627">
                  <w:r>
                    <w:t xml:space="preserve">                                                                        </w:t>
                  </w:r>
                </w:p>
              </w:txbxContent>
            </v:textbox>
          </v:shape>
        </w:pict>
      </w:r>
      <w:r w:rsidR="00D45627" w:rsidRPr="00477DB8">
        <w:rPr>
          <w:sz w:val="23"/>
          <w:szCs w:val="23"/>
        </w:rPr>
        <w:tab/>
      </w:r>
    </w:p>
    <w:p w:rsidR="00D45627" w:rsidRPr="00477DB8" w:rsidRDefault="00D45627" w:rsidP="00D45627">
      <w:pPr>
        <w:pStyle w:val="Default"/>
        <w:rPr>
          <w:sz w:val="23"/>
          <w:szCs w:val="23"/>
        </w:rPr>
      </w:pPr>
      <w:r w:rsidRPr="00477DB8">
        <w:rPr>
          <w:sz w:val="23"/>
          <w:szCs w:val="23"/>
        </w:rPr>
        <w:t>residente a                                                                Via</w:t>
      </w:r>
    </w:p>
    <w:p w:rsidR="00D45627" w:rsidRPr="00477DB8" w:rsidRDefault="00D45627" w:rsidP="00D45627">
      <w:pPr>
        <w:pStyle w:val="Default"/>
        <w:tabs>
          <w:tab w:val="left" w:pos="6030"/>
        </w:tabs>
        <w:rPr>
          <w:sz w:val="23"/>
          <w:szCs w:val="23"/>
        </w:rPr>
      </w:pPr>
      <w:r w:rsidRPr="00477DB8">
        <w:rPr>
          <w:sz w:val="23"/>
          <w:szCs w:val="23"/>
        </w:rPr>
        <w:tab/>
      </w:r>
    </w:p>
    <w:p w:rsidR="00D45627" w:rsidRPr="00477DB8" w:rsidRDefault="009A6996" w:rsidP="00D45627">
      <w:pPr>
        <w:pStyle w:val="Default"/>
        <w:tabs>
          <w:tab w:val="left" w:pos="708"/>
          <w:tab w:val="left" w:pos="1416"/>
          <w:tab w:val="left" w:pos="5385"/>
        </w:tabs>
        <w:rPr>
          <w:sz w:val="23"/>
          <w:szCs w:val="23"/>
        </w:rPr>
      </w:pPr>
      <w:r>
        <w:rPr>
          <w:noProof/>
        </w:rPr>
        <w:pict>
          <v:shape id="Casella di testo 27" o:spid="_x0000_s1077" type="#_x0000_t202" style="position:absolute;margin-left:140.55pt;margin-top:7.4pt;width:264pt;height:21.75pt;flip:y;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">
            <v:textbox style="mso-next-textbox:#Casella di testo 27">
              <w:txbxContent>
                <w:p w:rsidR="003575E5" w:rsidRDefault="003575E5" w:rsidP="00D45627"/>
              </w:txbxContent>
            </v:textbox>
          </v:shape>
        </w:pict>
      </w:r>
    </w:p>
    <w:p w:rsidR="00D45627" w:rsidRPr="00477DB8" w:rsidRDefault="00D45627" w:rsidP="00D45627">
      <w:pPr>
        <w:pStyle w:val="Default"/>
        <w:tabs>
          <w:tab w:val="left" w:pos="708"/>
          <w:tab w:val="left" w:pos="1416"/>
          <w:tab w:val="left" w:pos="5385"/>
        </w:tabs>
        <w:rPr>
          <w:sz w:val="23"/>
          <w:szCs w:val="23"/>
        </w:rPr>
      </w:pPr>
      <w:r w:rsidRPr="00477DB8">
        <w:rPr>
          <w:sz w:val="23"/>
          <w:szCs w:val="23"/>
        </w:rPr>
        <w:t xml:space="preserve">                   codice fiscale</w:t>
      </w:r>
    </w:p>
    <w:p w:rsidR="00D45627" w:rsidRPr="00477DB8" w:rsidRDefault="00D45627" w:rsidP="00D45627">
      <w:pPr>
        <w:pStyle w:val="Default"/>
        <w:tabs>
          <w:tab w:val="left" w:pos="708"/>
          <w:tab w:val="left" w:pos="1416"/>
          <w:tab w:val="left" w:pos="5385"/>
        </w:tabs>
        <w:rPr>
          <w:sz w:val="23"/>
          <w:szCs w:val="23"/>
        </w:rPr>
      </w:pPr>
      <w:r w:rsidRPr="00477DB8">
        <w:rPr>
          <w:sz w:val="23"/>
          <w:szCs w:val="23"/>
        </w:rPr>
        <w:tab/>
      </w:r>
      <w:r w:rsidRPr="00477DB8">
        <w:rPr>
          <w:sz w:val="23"/>
          <w:szCs w:val="23"/>
        </w:rPr>
        <w:tab/>
        <w:t xml:space="preserve"> </w:t>
      </w:r>
    </w:p>
    <w:p w:rsidR="00D45627" w:rsidRPr="00477DB8" w:rsidRDefault="009A6996" w:rsidP="00D45627">
      <w:pPr>
        <w:pStyle w:val="Default"/>
        <w:rPr>
          <w:sz w:val="23"/>
          <w:szCs w:val="23"/>
        </w:rPr>
      </w:pPr>
      <w:r>
        <w:rPr>
          <w:noProof/>
        </w:rPr>
        <w:pict>
          <v:shape id="Casella di testo 5" o:spid="_x0000_s1058" type="#_x0000_t202" style="position:absolute;margin-left:99.3pt;margin-top:12.3pt;width:399.75pt;height:26.2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">
            <v:textbox style="mso-next-textbox:#Casella di testo 5">
              <w:txbxContent>
                <w:p w:rsidR="003575E5" w:rsidRDefault="003575E5" w:rsidP="00D45627"/>
              </w:txbxContent>
            </v:textbox>
          </v:shape>
        </w:pic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r w:rsidRPr="00477DB8">
        <w:rPr>
          <w:sz w:val="23"/>
          <w:szCs w:val="23"/>
        </w:rPr>
        <w:t xml:space="preserve">nella sua qualità di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8" o:spid="_x0000_s1059" type="#_x0000_t202" style="position:absolute;margin-left:103.8pt;margin-top:.65pt;width:395.25pt;height:26.25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">
            <v:textbox style="mso-next-textbox:#Casella di testo 8">
              <w:txbxContent>
                <w:p w:rsidR="003575E5" w:rsidRDefault="003575E5" w:rsidP="00D45627"/>
              </w:txbxContent>
            </v:textbox>
          </v:shape>
        </w:pict>
      </w:r>
    </w:p>
    <w:p w:rsidR="00D45627" w:rsidRPr="00477DB8" w:rsidRDefault="00D45627" w:rsidP="00D45627">
      <w:pPr>
        <w:pStyle w:val="Default"/>
        <w:rPr>
          <w:sz w:val="23"/>
          <w:szCs w:val="23"/>
        </w:rPr>
      </w:pPr>
      <w:r w:rsidRPr="00477DB8">
        <w:rPr>
          <w:sz w:val="23"/>
          <w:szCs w:val="23"/>
        </w:rPr>
        <w:t xml:space="preserve">dell’Impresa </w:t>
      </w:r>
    </w:p>
    <w:p w:rsidR="00D45627" w:rsidRPr="00477DB8" w:rsidRDefault="00D45627" w:rsidP="00D45627">
      <w:pPr>
        <w:pStyle w:val="Default"/>
        <w:rPr>
          <w:b/>
          <w:bCs/>
          <w:sz w:val="23"/>
          <w:szCs w:val="23"/>
        </w:rPr>
      </w:pPr>
    </w:p>
    <w:p w:rsidR="00D45627" w:rsidRPr="00477DB8" w:rsidRDefault="00D45627" w:rsidP="00D45627">
      <w:pPr>
        <w:pStyle w:val="Default"/>
        <w:jc w:val="center"/>
        <w:rPr>
          <w:b/>
          <w:bCs/>
          <w:sz w:val="23"/>
          <w:szCs w:val="23"/>
        </w:rPr>
      </w:pPr>
      <w:r w:rsidRPr="00477DB8">
        <w:rPr>
          <w:b/>
          <w:bCs/>
          <w:sz w:val="23"/>
          <w:szCs w:val="23"/>
        </w:rPr>
        <w:t>D I C H I A R A</w:t>
      </w:r>
    </w:p>
    <w:p w:rsidR="00D45627" w:rsidRPr="00477DB8" w:rsidRDefault="009A6996" w:rsidP="00D45627">
      <w:pPr>
        <w:pStyle w:val="Default"/>
        <w:rPr>
          <w:b/>
          <w:bCs/>
          <w:sz w:val="23"/>
          <w:szCs w:val="23"/>
        </w:rPr>
      </w:pPr>
      <w:r>
        <w:rPr>
          <w:noProof/>
        </w:rPr>
        <w:pict>
          <v:shape id="Casella di testo 9" o:spid="_x0000_s1060" type="#_x0000_t202" style="position:absolute;margin-left:274.05pt;margin-top:12.7pt;width:247.5pt;height:26.2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4TT3pCkCAABTBAAADgAAAAAAAAAAAAAAAAAuAgAAZHJz&#10;L2Uyb0RvYy54bWxQSwECLQAUAAYACAAAACEACVWXZOEAAAAKAQAADwAAAAAAAAAAAAAAAACDBAAA&#10;ZHJzL2Rvd25yZXYueG1sUEsFBgAAAAAEAAQA8wAAAJEFAAAAAA==&#10;">
            <v:textbox style="mso-next-textbox:#Casella di testo 9">
              <w:txbxContent>
                <w:p w:rsidR="003575E5" w:rsidRDefault="003575E5" w:rsidP="00D45627"/>
              </w:txbxContent>
            </v:textbox>
          </v:shape>
        </w:pict>
      </w:r>
    </w:p>
    <w:p w:rsidR="00D45627" w:rsidRPr="00477DB8" w:rsidRDefault="00D45627" w:rsidP="00D45627">
      <w:pPr>
        <w:pStyle w:val="Default"/>
        <w:jc w:val="center"/>
        <w:rPr>
          <w:sz w:val="23"/>
          <w:szCs w:val="23"/>
        </w:rPr>
      </w:pPr>
    </w:p>
    <w:p w:rsidR="00D45627" w:rsidRPr="00477DB8" w:rsidRDefault="00D45627" w:rsidP="00D45627">
      <w:pPr>
        <w:pStyle w:val="Default"/>
        <w:rPr>
          <w:sz w:val="23"/>
          <w:szCs w:val="23"/>
        </w:rPr>
      </w:pPr>
      <w:r w:rsidRPr="00477DB8">
        <w:rPr>
          <w:sz w:val="23"/>
          <w:szCs w:val="23"/>
        </w:rPr>
        <w:t xml:space="preserve">che l’Impresa è iscritta nel Registro delle Imprese di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0" o:spid="_x0000_s1061" type="#_x0000_t202" style="position:absolute;margin-left:274.05pt;margin-top:1.8pt;width:247.5pt;height:26.2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mKoRvikCAABVBAAADgAAAAAAAAAAAAAAAAAuAgAAZHJzL2Uy&#10;b0RvYy54bWxQSwECLQAUAAYACAAAACEA6VqKc94AAAAJAQAADwAAAAAAAAAAAAAAAACDBAAAZHJz&#10;L2Rvd25yZXYueG1sUEsFBgAAAAAEAAQA8wAAAI4FAAAAAA==&#10;">
            <v:textbox style="mso-next-textbox:#Casella di testo 10">
              <w:txbxContent>
                <w:p w:rsidR="003575E5" w:rsidRDefault="003575E5" w:rsidP="00D45627"/>
              </w:txbxContent>
            </v:textbox>
          </v:shape>
        </w:pict>
      </w:r>
    </w:p>
    <w:p w:rsidR="00D45627" w:rsidRPr="00477DB8" w:rsidRDefault="00D45627" w:rsidP="00D45627">
      <w:pPr>
        <w:pStyle w:val="Default"/>
        <w:rPr>
          <w:sz w:val="23"/>
          <w:szCs w:val="23"/>
        </w:rPr>
      </w:pPr>
      <w:r w:rsidRPr="00477DB8">
        <w:rPr>
          <w:sz w:val="23"/>
          <w:szCs w:val="23"/>
        </w:rPr>
        <w:t xml:space="preserve">con il numero Repertorio Economico Amministrativo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1" o:spid="_x0000_s1062" type="#_x0000_t202" style="position:absolute;margin-left:99.3pt;margin-top:.4pt;width:422.25pt;height:26.2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">
            <v:textbox style="mso-next-textbox:#Casella di testo 11">
              <w:txbxContent>
                <w:p w:rsidR="003575E5" w:rsidRDefault="003575E5" w:rsidP="00D45627"/>
              </w:txbxContent>
            </v:textbox>
          </v:shape>
        </w:pict>
      </w:r>
    </w:p>
    <w:p w:rsidR="00D45627" w:rsidRPr="00477DB8" w:rsidRDefault="00D45627" w:rsidP="00D45627">
      <w:pPr>
        <w:pStyle w:val="Default"/>
        <w:rPr>
          <w:sz w:val="23"/>
          <w:szCs w:val="23"/>
        </w:rPr>
      </w:pPr>
      <w:r w:rsidRPr="00477DB8">
        <w:rPr>
          <w:sz w:val="23"/>
          <w:szCs w:val="23"/>
        </w:rPr>
        <w:t xml:space="preserve">Denominazione: </w:t>
      </w:r>
    </w:p>
    <w:p w:rsidR="00D45627" w:rsidRPr="00477DB8" w:rsidRDefault="009A6996" w:rsidP="00D45627">
      <w:pPr>
        <w:pStyle w:val="Default"/>
        <w:rPr>
          <w:sz w:val="23"/>
          <w:szCs w:val="23"/>
        </w:rPr>
      </w:pPr>
      <w:r>
        <w:rPr>
          <w:noProof/>
        </w:rPr>
        <w:pict>
          <v:shape id="Casella di testo 12" o:spid="_x0000_s1063" type="#_x0000_t202" style="position:absolute;margin-left:99.25pt;margin-top:12.2pt;width:422.25pt;height:26.2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Df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WI5klyhPBCzDsdBp8UkoUH3nbOehrzk/tsO&#10;nOLMvLPUnZvZfB63IinzxVVOiju3VOcWsIKgSh44G8V1SJsUc7V4R12sdSL4OZNjzjS8qUXHRYvb&#10;ca4nr+ffweoH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QLGg3yoCAABWBAAADgAAAAAAAAAAAAAAAAAuAgAAZHJz&#10;L2Uyb0RvYy54bWxQSwECLQAUAAYACAAAACEAdec+HeAAAAAKAQAADwAAAAAAAAAAAAAAAACEBAAA&#10;ZHJzL2Rvd25yZXYueG1sUEsFBgAAAAAEAAQA8wAAAJEFAAAAAA==&#10;">
            <v:textbox style="mso-next-textbox:#Casella di testo 12">
              <w:txbxContent>
                <w:p w:rsidR="003575E5" w:rsidRDefault="003575E5" w:rsidP="00D45627"/>
              </w:txbxContent>
            </v:textbox>
          </v:shape>
        </w:pic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r w:rsidRPr="00477DB8">
        <w:rPr>
          <w:sz w:val="23"/>
          <w:szCs w:val="23"/>
        </w:rPr>
        <w:t xml:space="preserve">Forma giuridica: </w:t>
      </w:r>
    </w:p>
    <w:p w:rsidR="00D45627" w:rsidRPr="00477DB8" w:rsidRDefault="009A6996" w:rsidP="00D45627">
      <w:pPr>
        <w:pStyle w:val="Default"/>
        <w:rPr>
          <w:sz w:val="23"/>
          <w:szCs w:val="23"/>
        </w:rPr>
      </w:pPr>
      <w:r>
        <w:rPr>
          <w:noProof/>
        </w:rPr>
        <w:pict>
          <v:shape id="Casella di testo 13" o:spid="_x0000_s1064" type="#_x0000_t202" style="position:absolute;margin-left:99.25pt;margin-top:9.25pt;width:422.25pt;height:26.2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">
            <v:textbox style="mso-next-textbox:#Casella di testo 13">
              <w:txbxContent>
                <w:p w:rsidR="003575E5" w:rsidRDefault="003575E5" w:rsidP="00D45627"/>
              </w:txbxContent>
            </v:textbox>
          </v:shape>
        </w:pic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r w:rsidRPr="00477DB8">
        <w:rPr>
          <w:sz w:val="23"/>
          <w:szCs w:val="23"/>
        </w:rPr>
        <w:t xml:space="preserve">Sede: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31" o:spid="_x0000_s1081" type="#_x0000_t202" style="position:absolute;margin-left:94.8pt;margin-top:3.1pt;width:426.75pt;height:80.2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">
            <v:textbox style="mso-next-textbox:#Casella di testo 31">
              <w:txbxContent>
                <w:p w:rsidR="003575E5" w:rsidRDefault="003575E5" w:rsidP="00D45627"/>
              </w:txbxContent>
            </v:textbox>
          </v:shape>
        </w:pict>
      </w:r>
      <w:r w:rsidR="00D45627" w:rsidRPr="00477DB8">
        <w:rPr>
          <w:sz w:val="23"/>
          <w:szCs w:val="23"/>
        </w:rPr>
        <w:t xml:space="preserve">Sedi secondarie e </w:t>
      </w:r>
    </w:p>
    <w:p w:rsidR="00D45627" w:rsidRPr="00477DB8" w:rsidRDefault="00D45627" w:rsidP="00D45627">
      <w:pPr>
        <w:pStyle w:val="Default"/>
        <w:rPr>
          <w:sz w:val="23"/>
          <w:szCs w:val="23"/>
        </w:rPr>
      </w:pPr>
      <w:r w:rsidRPr="00477DB8">
        <w:rPr>
          <w:sz w:val="23"/>
          <w:szCs w:val="23"/>
        </w:rPr>
        <w:t>Unità Locali</w: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4" o:spid="_x0000_s1065" type="#_x0000_t202" style="position:absolute;margin-left:99.25pt;margin-top:7.1pt;width:422.25pt;height:26.2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">
            <v:textbox style="mso-next-textbox:#Casella di testo 14">
              <w:txbxContent>
                <w:p w:rsidR="003575E5" w:rsidRDefault="003575E5" w:rsidP="00D45627"/>
              </w:txbxContent>
            </v:textbox>
          </v:shape>
        </w:pic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r w:rsidRPr="00477DB8">
        <w:rPr>
          <w:sz w:val="23"/>
          <w:szCs w:val="23"/>
        </w:rPr>
        <w:lastRenderedPageBreak/>
        <w:t xml:space="preserve">Codice Fiscale: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5" o:spid="_x0000_s1066" type="#_x0000_t202" style="position:absolute;margin-left:101.55pt;margin-top:4.65pt;width:414pt;height:36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">
            <v:textbox style="mso-next-textbox:#Casella di testo 15">
              <w:txbxContent>
                <w:p w:rsidR="003575E5" w:rsidRDefault="003575E5" w:rsidP="00D45627"/>
              </w:txbxContent>
            </v:textbox>
          </v:shape>
        </w:pict>
      </w:r>
    </w:p>
    <w:p w:rsidR="00D45627" w:rsidRPr="00477DB8" w:rsidRDefault="00D45627" w:rsidP="00D45627">
      <w:pPr>
        <w:pStyle w:val="Default"/>
        <w:rPr>
          <w:sz w:val="23"/>
          <w:szCs w:val="23"/>
        </w:rPr>
      </w:pPr>
      <w:r w:rsidRPr="00477DB8">
        <w:rPr>
          <w:sz w:val="23"/>
          <w:szCs w:val="23"/>
        </w:rPr>
        <w:t>Data di costituzione</w:t>
      </w:r>
    </w:p>
    <w:p w:rsidR="00D45627" w:rsidRPr="00477DB8" w:rsidRDefault="009A6996" w:rsidP="00D45627">
      <w:pPr>
        <w:pStyle w:val="Default"/>
        <w:rPr>
          <w:sz w:val="23"/>
          <w:szCs w:val="23"/>
        </w:rPr>
      </w:pPr>
      <w:r>
        <w:rPr>
          <w:noProof/>
        </w:rPr>
        <w:pict>
          <v:shape id="Casella di testo 16" o:spid="_x0000_s1067" type="#_x0000_t202" style="position:absolute;margin-left:222.3pt;margin-top:3.8pt;width:299.25pt;height:27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">
            <v:textbox style="mso-next-textbox:#Casella di testo 16">
              <w:txbxContent>
                <w:p w:rsidR="003575E5" w:rsidRDefault="003575E5" w:rsidP="00D45627">
                  <w:pPr>
                    <w:ind w:left="993" w:firstLine="425"/>
                  </w:pPr>
                  <w:r>
                    <w:t xml:space="preserve">  </w:t>
                  </w:r>
                </w:p>
              </w:txbxContent>
            </v:textbox>
          </v:shape>
        </w:pict>
      </w:r>
      <w:r w:rsidR="00D45627" w:rsidRPr="00477DB8">
        <w:rPr>
          <w:sz w:val="23"/>
          <w:szCs w:val="23"/>
        </w:rPr>
        <w:t xml:space="preserve">CONSIGLIO DI AMMINISTRAZIONE       </w:t>
      </w:r>
    </w:p>
    <w:p w:rsidR="00D45627" w:rsidRPr="00477DB8" w:rsidRDefault="00D45627" w:rsidP="00D45627">
      <w:pPr>
        <w:pStyle w:val="Default"/>
        <w:rPr>
          <w:sz w:val="23"/>
          <w:szCs w:val="23"/>
        </w:rPr>
      </w:pPr>
      <w:r w:rsidRPr="00477DB8">
        <w:rPr>
          <w:sz w:val="23"/>
          <w:szCs w:val="23"/>
        </w:rPr>
        <w:t xml:space="preserve">Numero componenti in carica: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9" o:spid="_x0000_s1075" type="#_x0000_t202" style="position:absolute;margin-left:241.05pt;margin-top:12.1pt;width:275.25pt;height:26.2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">
            <v:textbox style="mso-next-textbox:#Casella di testo 19">
              <w:txbxContent>
                <w:p w:rsidR="003575E5" w:rsidRDefault="003575E5" w:rsidP="00D45627">
                  <w:pPr>
                    <w:ind w:left="993" w:firstLine="425"/>
                  </w:pPr>
                  <w:r>
                    <w:t xml:space="preserve">  </w:t>
                  </w:r>
                </w:p>
              </w:txbxContent>
            </v:textbox>
          </v:shape>
        </w:pict>
      </w:r>
    </w:p>
    <w:p w:rsidR="00D45627" w:rsidRPr="00477DB8" w:rsidRDefault="00D45627" w:rsidP="00D45627">
      <w:pPr>
        <w:pStyle w:val="Default"/>
        <w:rPr>
          <w:sz w:val="23"/>
          <w:szCs w:val="23"/>
        </w:rPr>
      </w:pPr>
      <w:r w:rsidRPr="00477DB8">
        <w:rPr>
          <w:sz w:val="23"/>
          <w:szCs w:val="23"/>
        </w:rPr>
        <w:t>PROCURATORI E PROCURATORI SPECIALI</w:t>
      </w:r>
    </w:p>
    <w:p w:rsidR="00D45627" w:rsidRPr="00477DB8" w:rsidRDefault="00D45627" w:rsidP="00D45627">
      <w:pPr>
        <w:pStyle w:val="Default"/>
        <w:rPr>
          <w:sz w:val="23"/>
          <w:szCs w:val="23"/>
        </w:rPr>
      </w:pPr>
      <w:r w:rsidRPr="00477DB8">
        <w:rPr>
          <w:sz w:val="23"/>
          <w:szCs w:val="23"/>
        </w:rPr>
        <w:t xml:space="preserve">Numero componenti in carica               </w:t>
      </w: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7" o:spid="_x0000_s1068" type="#_x0000_t202" style="position:absolute;margin-left:141.3pt;margin-top:5.65pt;width:367.5pt;height:19.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">
            <v:textbox style="mso-next-textbox:#Casella di testo 17">
              <w:txbxContent>
                <w:p w:rsidR="003575E5" w:rsidRDefault="003575E5" w:rsidP="00D45627"/>
              </w:txbxContent>
            </v:textbox>
          </v:shape>
        </w:pict>
      </w:r>
      <w:r w:rsidR="00D45627" w:rsidRPr="00477DB8">
        <w:rPr>
          <w:sz w:val="23"/>
          <w:szCs w:val="23"/>
        </w:rPr>
        <w:t xml:space="preserve">COLLEGIO SINDACALE </w:t>
      </w:r>
    </w:p>
    <w:p w:rsidR="00D45627" w:rsidRPr="00477DB8" w:rsidRDefault="00D45627" w:rsidP="00D45627">
      <w:pPr>
        <w:pStyle w:val="Default"/>
        <w:rPr>
          <w:sz w:val="23"/>
          <w:szCs w:val="23"/>
        </w:rPr>
      </w:pPr>
      <w:r w:rsidRPr="00477DB8">
        <w:rPr>
          <w:sz w:val="23"/>
          <w:szCs w:val="23"/>
        </w:rPr>
        <w:t xml:space="preserve">Numero sindaci effettivi: </w:t>
      </w:r>
    </w:p>
    <w:p w:rsidR="00D45627" w:rsidRPr="00477DB8" w:rsidRDefault="00D45627" w:rsidP="00D45627">
      <w:pPr>
        <w:pStyle w:val="Default"/>
        <w:rPr>
          <w:sz w:val="23"/>
          <w:szCs w:val="23"/>
        </w:rPr>
      </w:pPr>
    </w:p>
    <w:p w:rsidR="00D45627" w:rsidRPr="00477DB8" w:rsidRDefault="009A6996" w:rsidP="00D45627">
      <w:pPr>
        <w:pStyle w:val="Default"/>
        <w:rPr>
          <w:sz w:val="23"/>
          <w:szCs w:val="23"/>
        </w:rPr>
      </w:pPr>
      <w:r>
        <w:rPr>
          <w:noProof/>
        </w:rPr>
        <w:pict>
          <v:shape id="Casella di testo 18" o:spid="_x0000_s1069" type="#_x0000_t202" style="position:absolute;margin-left:141.3pt;margin-top:1.25pt;width:367.5pt;height:18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">
            <v:textbox style="mso-next-textbox:#Casella di testo 18">
              <w:txbxContent>
                <w:p w:rsidR="003575E5" w:rsidRDefault="003575E5" w:rsidP="00D45627"/>
              </w:txbxContent>
            </v:textbox>
          </v:shape>
        </w:pict>
      </w:r>
      <w:r w:rsidR="00D45627" w:rsidRPr="00477DB8">
        <w:rPr>
          <w:sz w:val="23"/>
          <w:szCs w:val="23"/>
        </w:rPr>
        <w:t xml:space="preserve">Numero sindaci supplenti </w:t>
      </w:r>
    </w:p>
    <w:p w:rsidR="00D45627" w:rsidRPr="00477DB8" w:rsidRDefault="00D45627" w:rsidP="00D45627">
      <w:pPr>
        <w:pStyle w:val="Default"/>
        <w:rPr>
          <w:b/>
          <w:bCs/>
          <w:sz w:val="23"/>
          <w:szCs w:val="23"/>
        </w:rPr>
      </w:pPr>
    </w:p>
    <w:p w:rsidR="00D45627" w:rsidRPr="00477DB8" w:rsidRDefault="00D45627" w:rsidP="00D45627">
      <w:pPr>
        <w:pStyle w:val="Default"/>
        <w:rPr>
          <w:b/>
          <w:bCs/>
          <w:sz w:val="23"/>
          <w:szCs w:val="23"/>
        </w:rPr>
      </w:pPr>
    </w:p>
    <w:p w:rsidR="00D45627" w:rsidRPr="00477DB8" w:rsidRDefault="00D45627" w:rsidP="00D45627">
      <w:pPr>
        <w:pStyle w:val="Default"/>
        <w:jc w:val="center"/>
        <w:rPr>
          <w:b/>
          <w:bCs/>
          <w:sz w:val="23"/>
          <w:szCs w:val="23"/>
        </w:rPr>
      </w:pPr>
      <w:r w:rsidRPr="00477DB8">
        <w:rPr>
          <w:b/>
          <w:bCs/>
          <w:sz w:val="23"/>
          <w:szCs w:val="23"/>
        </w:rPr>
        <w:t>OGGETTO SOCIALE</w:t>
      </w:r>
    </w:p>
    <w:p w:rsidR="00D45627" w:rsidRPr="00477DB8" w:rsidRDefault="00D45627" w:rsidP="00D45627">
      <w:pPr>
        <w:pStyle w:val="Default"/>
        <w:rPr>
          <w:b/>
          <w:bCs/>
          <w:sz w:val="23"/>
          <w:szCs w:val="23"/>
        </w:rPr>
      </w:pPr>
    </w:p>
    <w:p w:rsidR="00D45627" w:rsidRPr="00477DB8" w:rsidRDefault="009A6996" w:rsidP="00D45627">
      <w:pPr>
        <w:pStyle w:val="Default"/>
        <w:jc w:val="center"/>
        <w:rPr>
          <w:b/>
          <w:bCs/>
          <w:sz w:val="23"/>
          <w:szCs w:val="23"/>
        </w:rPr>
      </w:pPr>
      <w:r>
        <w:rPr>
          <w:noProof/>
        </w:rPr>
        <w:pict>
          <v:shape id="Casella di testo 6" o:spid="_x0000_s1070" type="#_x0000_t202" style="position:absolute;left:0;text-align:left;margin-left:-22.95pt;margin-top:3.15pt;width:541.5pt;height:150.7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">
            <v:textbox style="mso-next-textbox:#Casella di testo 6">
              <w:txbxContent>
                <w:p w:rsidR="003575E5" w:rsidRDefault="003575E5" w:rsidP="00D45627"/>
              </w:txbxContent>
            </v:textbox>
          </v:shape>
        </w:pict>
      </w: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r w:rsidRPr="00477DB8">
        <w:rPr>
          <w:b/>
          <w:bCs/>
          <w:sz w:val="23"/>
          <w:szCs w:val="23"/>
        </w:rPr>
        <w:t>COMPONENTI DEL CONSIGLIO DI AMMINISTRAZIONE</w:t>
      </w:r>
    </w:p>
    <w:p w:rsidR="00D45627" w:rsidRPr="00477DB8" w:rsidRDefault="00D45627" w:rsidP="00D45627">
      <w:pPr>
        <w:pStyle w:val="Default"/>
        <w:jc w:val="center"/>
        <w:rPr>
          <w:b/>
          <w:bCs/>
          <w:sz w:val="18"/>
          <w:szCs w:val="18"/>
        </w:rPr>
      </w:pPr>
      <w:r w:rsidRPr="00477DB8">
        <w:rPr>
          <w:b/>
          <w:bCs/>
          <w:sz w:val="23"/>
          <w:szCs w:val="23"/>
        </w:rPr>
        <w:t xml:space="preserve"> </w:t>
      </w:r>
      <w:r w:rsidRPr="00477DB8">
        <w:rPr>
          <w:b/>
          <w:bCs/>
          <w:sz w:val="18"/>
          <w:szCs w:val="18"/>
        </w:rPr>
        <w:t>(Presidente del C.d.A., Amministratore Delegato e Consiglieri)</w:t>
      </w:r>
    </w:p>
    <w:p w:rsidR="00D45627" w:rsidRPr="00477DB8" w:rsidRDefault="009A6996" w:rsidP="00D45627">
      <w:pPr>
        <w:pStyle w:val="Default"/>
        <w:jc w:val="center"/>
        <w:rPr>
          <w:b/>
          <w:bCs/>
          <w:sz w:val="23"/>
          <w:szCs w:val="23"/>
        </w:rPr>
      </w:pPr>
      <w:r>
        <w:rPr>
          <w:noProof/>
        </w:rPr>
        <w:pict>
          <v:shape id="Casella di testo 7" o:spid="_x0000_s1071" type="#_x0000_t202" style="position:absolute;left:0;text-align:left;margin-left:-19.2pt;margin-top:2.35pt;width:539.25pt;height:264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">
            <v:textbox style="mso-next-textbox:#Casella di testo 7">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p w:rsidR="003575E5" w:rsidRDefault="003575E5" w:rsidP="00D45627"/>
                <w:p w:rsidR="003575E5" w:rsidRDefault="003575E5" w:rsidP="00D45627"/>
                <w:p w:rsidR="003575E5" w:rsidRDefault="003575E5" w:rsidP="00D45627"/>
                <w:p w:rsidR="003575E5" w:rsidRDefault="003575E5" w:rsidP="00D45627"/>
                <w:p w:rsidR="003575E5" w:rsidRDefault="003575E5" w:rsidP="00D45627"/>
                <w:p w:rsidR="003575E5" w:rsidRDefault="003575E5" w:rsidP="00D45627"/>
                <w:p w:rsidR="003575E5" w:rsidRDefault="003575E5" w:rsidP="00D45627"/>
                <w:p w:rsidR="003575E5" w:rsidRDefault="003575E5" w:rsidP="00D45627"/>
                <w:p w:rsidR="003575E5" w:rsidRDefault="003575E5" w:rsidP="00D45627"/>
              </w:txbxContent>
            </v:textbox>
          </v:shape>
        </w:pict>
      </w: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jc w:val="center"/>
        <w:rPr>
          <w:b/>
          <w:bCs/>
          <w:sz w:val="23"/>
          <w:szCs w:val="23"/>
        </w:rPr>
      </w:pPr>
    </w:p>
    <w:p w:rsidR="00D45627" w:rsidRPr="00477DB8" w:rsidRDefault="00D45627" w:rsidP="00D45627">
      <w:pPr>
        <w:pStyle w:val="Default"/>
        <w:rPr>
          <w:rFonts w:ascii="Calibri" w:hAnsi="Calibri"/>
          <w:sz w:val="22"/>
          <w:szCs w:val="22"/>
        </w:rPr>
      </w:pPr>
    </w:p>
    <w:p w:rsidR="00D45627" w:rsidRPr="00477DB8" w:rsidRDefault="00D45627" w:rsidP="00D45627">
      <w:pPr>
        <w:pStyle w:val="Default"/>
        <w:rPr>
          <w:b/>
          <w:bCs/>
          <w:sz w:val="23"/>
          <w:szCs w:val="23"/>
        </w:rPr>
      </w:pPr>
    </w:p>
    <w:p w:rsidR="00D45627" w:rsidRPr="00477DB8" w:rsidRDefault="00D45627" w:rsidP="00D45627">
      <w:pPr>
        <w:pStyle w:val="Default"/>
        <w:rPr>
          <w:b/>
          <w:bCs/>
          <w:sz w:val="23"/>
          <w:szCs w:val="23"/>
        </w:rPr>
      </w:pPr>
    </w:p>
    <w:p w:rsidR="00D45627" w:rsidRPr="00477DB8" w:rsidRDefault="00D45627" w:rsidP="00D45627">
      <w:pPr>
        <w:pStyle w:val="Default"/>
        <w:jc w:val="center"/>
        <w:rPr>
          <w:b/>
          <w:bCs/>
          <w:sz w:val="23"/>
          <w:szCs w:val="23"/>
        </w:rPr>
      </w:pPr>
      <w:r w:rsidRPr="00477DB8">
        <w:rPr>
          <w:b/>
          <w:bCs/>
          <w:sz w:val="23"/>
          <w:szCs w:val="23"/>
        </w:rPr>
        <w:t>PROCURATORI E PROCURATORI SPECIALI (OVE PREVISTI)</w:t>
      </w:r>
      <w:r w:rsidRPr="00477DB8">
        <w:rPr>
          <w:b/>
          <w:bCs/>
          <w:sz w:val="32"/>
          <w:szCs w:val="32"/>
        </w:rPr>
        <w:t>*</w:t>
      </w:r>
    </w:p>
    <w:p w:rsidR="00D45627" w:rsidRPr="00477DB8" w:rsidRDefault="009A6996" w:rsidP="00D45627">
      <w:r>
        <w:rPr>
          <w:noProof/>
        </w:rPr>
        <w:pict>
          <v:shape id="Casella di testo 23" o:spid="_x0000_s1076" type="#_x0000_t202" style="position:absolute;margin-left:-22.95pt;margin-top:24.75pt;width:541.5pt;height:182.2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">
            <v:textbox style="mso-next-textbox:#Casella di testo 23">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txbxContent>
            </v:textbox>
          </v:shape>
        </w:pict>
      </w:r>
    </w:p>
    <w:p w:rsidR="00D45627" w:rsidRPr="00477DB8" w:rsidRDefault="00D45627" w:rsidP="00D45627">
      <w:pPr>
        <w:rPr>
          <w:rFonts w:ascii="Arial" w:hAnsi="Arial" w:cs="Arial"/>
          <w:b/>
          <w:bCs/>
          <w:color w:val="000000"/>
          <w:sz w:val="23"/>
          <w:szCs w:val="23"/>
        </w:rPr>
      </w:pPr>
      <w:r w:rsidRPr="00477DB8">
        <w:t xml:space="preserve">            </w:t>
      </w: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pStyle w:val="Default"/>
        <w:rPr>
          <w:b/>
          <w:bCs/>
          <w:sz w:val="23"/>
          <w:szCs w:val="23"/>
        </w:rPr>
      </w:pPr>
    </w:p>
    <w:p w:rsidR="00D45627" w:rsidRPr="00477DB8" w:rsidRDefault="00D45627" w:rsidP="00D45627">
      <w:pPr>
        <w:pStyle w:val="Default"/>
        <w:rPr>
          <w:b/>
          <w:bCs/>
          <w:sz w:val="23"/>
          <w:szCs w:val="23"/>
        </w:rPr>
      </w:pPr>
    </w:p>
    <w:p w:rsidR="00D45627" w:rsidRPr="00477DB8" w:rsidRDefault="00D45627" w:rsidP="00D45627">
      <w:pPr>
        <w:pStyle w:val="Default"/>
        <w:jc w:val="center"/>
        <w:rPr>
          <w:b/>
          <w:bCs/>
          <w:sz w:val="23"/>
          <w:szCs w:val="23"/>
        </w:rPr>
      </w:pPr>
      <w:r w:rsidRPr="00477DB8">
        <w:rPr>
          <w:b/>
          <w:bCs/>
          <w:sz w:val="23"/>
          <w:szCs w:val="23"/>
        </w:rPr>
        <w:t>COLLEGIO SINDACALE</w:t>
      </w:r>
    </w:p>
    <w:p w:rsidR="00D45627" w:rsidRPr="00477DB8" w:rsidRDefault="00D45627" w:rsidP="00D45627">
      <w:pPr>
        <w:pStyle w:val="Default"/>
        <w:jc w:val="center"/>
        <w:rPr>
          <w:b/>
          <w:bCs/>
          <w:sz w:val="18"/>
          <w:szCs w:val="18"/>
        </w:rPr>
      </w:pPr>
      <w:r w:rsidRPr="00477DB8">
        <w:rPr>
          <w:b/>
          <w:bCs/>
          <w:sz w:val="23"/>
          <w:szCs w:val="23"/>
        </w:rPr>
        <w:t xml:space="preserve">  </w:t>
      </w:r>
      <w:r w:rsidRPr="00477DB8">
        <w:rPr>
          <w:b/>
          <w:bCs/>
          <w:sz w:val="18"/>
          <w:szCs w:val="18"/>
        </w:rPr>
        <w:t>(sindaci effettivi e supplenti)</w:t>
      </w:r>
    </w:p>
    <w:p w:rsidR="00D45627" w:rsidRPr="00477DB8" w:rsidRDefault="00D45627" w:rsidP="00D45627">
      <w:pPr>
        <w:pStyle w:val="Default"/>
        <w:rPr>
          <w:b/>
          <w:bCs/>
          <w:sz w:val="23"/>
          <w:szCs w:val="23"/>
        </w:rPr>
      </w:pPr>
    </w:p>
    <w:p w:rsidR="00D45627" w:rsidRPr="00477DB8" w:rsidRDefault="009A6996" w:rsidP="00D45627">
      <w:r>
        <w:rPr>
          <w:noProof/>
        </w:rPr>
        <w:pict>
          <v:shape id="Casella di testo 29" o:spid="_x0000_s1079" type="#_x0000_t202" style="position:absolute;margin-left:-22.95pt;margin-top:21.2pt;width:541.5pt;height:159.7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">
            <v:textbox style="mso-next-textbox:#Casella di testo 29">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txbxContent>
            </v:textbox>
          </v:shape>
        </w:pict>
      </w:r>
    </w:p>
    <w:p w:rsidR="00D45627" w:rsidRPr="00477DB8" w:rsidRDefault="00D45627" w:rsidP="00D45627">
      <w:pPr>
        <w:rPr>
          <w:rFonts w:ascii="Arial" w:hAnsi="Arial" w:cs="Arial"/>
          <w:b/>
          <w:bCs/>
          <w:color w:val="000000"/>
          <w:sz w:val="23"/>
          <w:szCs w:val="23"/>
        </w:rPr>
      </w:pPr>
      <w:r w:rsidRPr="00477DB8">
        <w:t xml:space="preserve">            </w:t>
      </w: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pStyle w:val="Default"/>
        <w:jc w:val="center"/>
        <w:rPr>
          <w:b/>
          <w:bCs/>
          <w:sz w:val="23"/>
          <w:szCs w:val="23"/>
        </w:rPr>
      </w:pPr>
      <w:r w:rsidRPr="00477DB8">
        <w:rPr>
          <w:b/>
          <w:bCs/>
          <w:sz w:val="23"/>
          <w:szCs w:val="23"/>
        </w:rPr>
        <w:t xml:space="preserve">COMPONENTI ORGANISMO DI VIGILANZA (OVE PREVISTO) </w:t>
      </w:r>
      <w:r w:rsidRPr="00477DB8">
        <w:rPr>
          <w:b/>
          <w:bCs/>
          <w:sz w:val="32"/>
          <w:szCs w:val="32"/>
        </w:rPr>
        <w:t>**</w:t>
      </w:r>
    </w:p>
    <w:p w:rsidR="00D45627" w:rsidRPr="00477DB8" w:rsidRDefault="009A6996" w:rsidP="00D45627">
      <w:r>
        <w:rPr>
          <w:noProof/>
        </w:rPr>
        <w:pict>
          <v:shape id="Casella di testo 30" o:spid="_x0000_s1080" type="#_x0000_t202" style="position:absolute;margin-left:-22.95pt;margin-top:24.75pt;width:541.5pt;height:150.7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">
            <v:textbox style="mso-next-textbox:#Casella di testo 30">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txbxContent>
            </v:textbox>
          </v:shape>
        </w:pict>
      </w:r>
    </w:p>
    <w:p w:rsidR="00D45627" w:rsidRPr="00477DB8" w:rsidRDefault="00D45627" w:rsidP="00D45627">
      <w:pPr>
        <w:rPr>
          <w:rFonts w:ascii="Arial" w:hAnsi="Arial" w:cs="Arial"/>
          <w:b/>
          <w:bCs/>
          <w:color w:val="000000"/>
          <w:sz w:val="23"/>
          <w:szCs w:val="23"/>
        </w:rPr>
      </w:pPr>
      <w:r w:rsidRPr="00477DB8">
        <w:t xml:space="preserve">            </w:t>
      </w: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rPr>
          <w:rFonts w:ascii="Arial" w:hAnsi="Arial" w:cs="Arial"/>
          <w:b/>
          <w:bCs/>
          <w:color w:val="000000"/>
          <w:sz w:val="23"/>
          <w:szCs w:val="23"/>
        </w:rPr>
      </w:pPr>
    </w:p>
    <w:p w:rsidR="00D45627" w:rsidRPr="00477DB8" w:rsidRDefault="00D45627" w:rsidP="00D45627">
      <w:pPr>
        <w:ind w:left="-426" w:right="-285"/>
        <w:jc w:val="both"/>
        <w:rPr>
          <w:rFonts w:ascii="Arial" w:hAnsi="Arial" w:cs="Arial"/>
          <w:b/>
          <w:bCs/>
          <w:color w:val="000000"/>
          <w:sz w:val="23"/>
          <w:szCs w:val="23"/>
        </w:rPr>
      </w:pPr>
      <w:r w:rsidRPr="00477DB8">
        <w:rPr>
          <w:rFonts w:ascii="Arial" w:hAnsi="Arial" w:cs="Arial"/>
          <w:b/>
          <w:bCs/>
          <w:color w:val="000000"/>
          <w:sz w:val="23"/>
          <w:szCs w:val="23"/>
        </w:rPr>
        <w:lastRenderedPageBreak/>
        <w:t>SOCIO DI MAGGIORANZA O SOCIO UNICO (NELLE SOLE SOCIETA’ DI CAPITALI O COOPERATIVE DI NUMERO PARI O INFERIORI A 4 O NELLE SOCIETA’ CON SOCIO UNICO)</w:t>
      </w:r>
      <w:r w:rsidRPr="00477DB8">
        <w:rPr>
          <w:rFonts w:ascii="Arial" w:hAnsi="Arial" w:cs="Arial"/>
          <w:b/>
          <w:bCs/>
          <w:color w:val="000000"/>
          <w:sz w:val="32"/>
          <w:szCs w:val="32"/>
        </w:rPr>
        <w:t>***</w:t>
      </w:r>
    </w:p>
    <w:p w:rsidR="00D45627" w:rsidRPr="00477DB8" w:rsidRDefault="009A6996" w:rsidP="00D45627">
      <w:pPr>
        <w:jc w:val="center"/>
        <w:rPr>
          <w:rFonts w:ascii="Arial" w:hAnsi="Arial" w:cs="Arial"/>
          <w:b/>
          <w:bCs/>
          <w:color w:val="000000"/>
          <w:sz w:val="23"/>
          <w:szCs w:val="23"/>
        </w:rPr>
      </w:pPr>
      <w:r>
        <w:rPr>
          <w:noProof/>
        </w:rPr>
        <w:pict>
          <v:shape id="Casella di testo 21" o:spid="_x0000_s1072" type="#_x0000_t202" style="position:absolute;left:0;text-align:left;margin-left:-20.7pt;margin-top:10.1pt;width:537pt;height:67.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">
            <v:textbox style="mso-next-textbox:#Casella di testo 21">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txbxContent>
            </v:textbox>
          </v:shape>
        </w:pict>
      </w:r>
    </w:p>
    <w:p w:rsidR="00D45627" w:rsidRPr="00477DB8" w:rsidRDefault="00D45627" w:rsidP="00D45627">
      <w:pPr>
        <w:jc w:val="center"/>
        <w:rPr>
          <w:rFonts w:ascii="Arial" w:hAnsi="Arial" w:cs="Arial"/>
          <w:b/>
          <w:bCs/>
          <w:color w:val="000000"/>
          <w:sz w:val="23"/>
          <w:szCs w:val="23"/>
        </w:rPr>
      </w:pPr>
    </w:p>
    <w:p w:rsidR="00D45627" w:rsidRPr="00477DB8" w:rsidRDefault="00D45627" w:rsidP="00D45627">
      <w:pPr>
        <w:jc w:val="center"/>
        <w:rPr>
          <w:rFonts w:ascii="Arial" w:hAnsi="Arial" w:cs="Arial"/>
          <w:b/>
          <w:bCs/>
          <w:color w:val="000000"/>
          <w:sz w:val="23"/>
          <w:szCs w:val="23"/>
        </w:rPr>
      </w:pPr>
    </w:p>
    <w:p w:rsidR="00D45627" w:rsidRPr="00477DB8" w:rsidRDefault="00D45627" w:rsidP="00D45627">
      <w:pPr>
        <w:pStyle w:val="Default"/>
        <w:rPr>
          <w:b/>
          <w:bCs/>
          <w:sz w:val="23"/>
          <w:szCs w:val="23"/>
        </w:rPr>
      </w:pPr>
    </w:p>
    <w:p w:rsidR="00D45627" w:rsidRPr="00477DB8" w:rsidRDefault="00D45627" w:rsidP="00D45627">
      <w:pPr>
        <w:pStyle w:val="Default"/>
        <w:jc w:val="center"/>
        <w:rPr>
          <w:b/>
          <w:bCs/>
          <w:sz w:val="23"/>
          <w:szCs w:val="23"/>
        </w:rPr>
      </w:pPr>
      <w:r w:rsidRPr="00477DB8">
        <w:rPr>
          <w:b/>
          <w:bCs/>
          <w:sz w:val="23"/>
          <w:szCs w:val="23"/>
        </w:rPr>
        <w:t>DIRETTORE TECNICO (OVE PREVISTI)</w:t>
      </w:r>
    </w:p>
    <w:p w:rsidR="00D45627" w:rsidRPr="00477DB8" w:rsidRDefault="009A6996" w:rsidP="00D45627">
      <w:r>
        <w:rPr>
          <w:noProof/>
        </w:rPr>
        <w:pict>
          <v:shape id="Casella di testo 20" o:spid="_x0000_s1078" type="#_x0000_t202" style="position:absolute;margin-left:-20.7pt;margin-top:21.05pt;width:539.25pt;height:57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">
            <v:textbox style="mso-next-textbox:#Casella di testo 20">
              <w:txbxContent>
                <w:p w:rsidR="003575E5" w:rsidRDefault="003575E5" w:rsidP="00D45627">
                  <w:r>
                    <w:t>NOME</w:t>
                  </w:r>
                  <w:proofErr w:type="gramStart"/>
                  <w:r>
                    <w:t xml:space="preserve">                  </w:t>
                  </w:r>
                  <w:proofErr w:type="gramEnd"/>
                  <w:r>
                    <w:t xml:space="preserve">COGNOME                   LUOGO  E  DATA  DI NASCITA                      RESIDENZA                  CODICE FISCALE       </w:t>
                  </w:r>
                </w:p>
                <w:p w:rsidR="003575E5" w:rsidRDefault="003575E5" w:rsidP="00D45627"/>
              </w:txbxContent>
            </v:textbox>
          </v:shape>
        </w:pict>
      </w:r>
    </w:p>
    <w:p w:rsidR="00D45627" w:rsidRPr="00477DB8" w:rsidRDefault="00D45627" w:rsidP="00D45627"/>
    <w:p w:rsidR="00D45627" w:rsidRPr="00477DB8" w:rsidRDefault="00D45627" w:rsidP="00D45627">
      <w:pPr>
        <w:pStyle w:val="Default"/>
        <w:rPr>
          <w:rFonts w:ascii="Calibri" w:hAnsi="Calibri"/>
          <w:sz w:val="22"/>
          <w:szCs w:val="22"/>
        </w:rPr>
      </w:pPr>
    </w:p>
    <w:p w:rsidR="00D45627" w:rsidRPr="00477DB8" w:rsidRDefault="00D45627" w:rsidP="00D45627">
      <w:pPr>
        <w:pStyle w:val="Default"/>
        <w:jc w:val="both"/>
        <w:rPr>
          <w:rFonts w:ascii="Calibri" w:hAnsi="Calibri"/>
          <w:sz w:val="22"/>
          <w:szCs w:val="22"/>
        </w:rPr>
      </w:pPr>
    </w:p>
    <w:p w:rsidR="00D45627" w:rsidRPr="00477DB8" w:rsidRDefault="00D45627" w:rsidP="00D45627">
      <w:pPr>
        <w:pStyle w:val="Default"/>
        <w:jc w:val="both"/>
        <w:rPr>
          <w:rFonts w:ascii="Calibri" w:hAnsi="Calibri"/>
          <w:sz w:val="22"/>
          <w:szCs w:val="22"/>
        </w:rPr>
      </w:pPr>
    </w:p>
    <w:p w:rsidR="00D45627" w:rsidRPr="00477DB8" w:rsidRDefault="00D45627" w:rsidP="00D45627">
      <w:pPr>
        <w:pStyle w:val="Default"/>
        <w:jc w:val="both"/>
        <w:rPr>
          <w:rFonts w:ascii="Calibri" w:hAnsi="Calibri"/>
          <w:sz w:val="22"/>
          <w:szCs w:val="22"/>
        </w:rPr>
      </w:pPr>
    </w:p>
    <w:p w:rsidR="00D45627" w:rsidRPr="00477DB8" w:rsidRDefault="00D45627" w:rsidP="00D45627">
      <w:pPr>
        <w:pStyle w:val="Default"/>
        <w:ind w:left="-426" w:right="-721"/>
        <w:jc w:val="both"/>
        <w:rPr>
          <w:sz w:val="23"/>
          <w:szCs w:val="23"/>
        </w:rPr>
      </w:pPr>
      <w:r w:rsidRPr="00477DB8">
        <w:rPr>
          <w:sz w:val="23"/>
          <w:szCs w:val="23"/>
        </w:rPr>
        <w:t xml:space="preserve">Dichiara, altresì, che l’impresa gode del pieno e libero esercizio dei propri diritti, non è in stato di liquidazione, fallimento o concordato preventivo, non ha in corso alcuna procedura dalla legge fallimentare e tali procedure non si sono verificate nel quinquennio antecedente la data odierna. </w:t>
      </w:r>
    </w:p>
    <w:p w:rsidR="00D45627" w:rsidRPr="00477DB8" w:rsidRDefault="00D45627" w:rsidP="00D45627">
      <w:pPr>
        <w:pStyle w:val="Default"/>
        <w:jc w:val="both"/>
        <w:rPr>
          <w:sz w:val="23"/>
          <w:szCs w:val="23"/>
        </w:rPr>
      </w:pPr>
    </w:p>
    <w:p w:rsidR="00D45627" w:rsidRPr="00477DB8" w:rsidRDefault="00D45627" w:rsidP="00D45627">
      <w:pPr>
        <w:pStyle w:val="Default"/>
        <w:jc w:val="both"/>
      </w:pPr>
      <w:r w:rsidRPr="00477DB8">
        <w:t xml:space="preserve">  LUOGO                                                                               DATA</w:t>
      </w:r>
    </w:p>
    <w:p w:rsidR="00D45627" w:rsidRPr="00477DB8" w:rsidRDefault="009A6996" w:rsidP="00D45627">
      <w:pPr>
        <w:jc w:val="center"/>
        <w:rPr>
          <w:rFonts w:ascii="Arial" w:hAnsi="Arial" w:cs="Arial"/>
          <w:b/>
          <w:bCs/>
          <w:color w:val="000000"/>
          <w:sz w:val="23"/>
          <w:szCs w:val="23"/>
        </w:rPr>
      </w:pPr>
      <w:r>
        <w:rPr>
          <w:noProof/>
        </w:rPr>
        <w:pict>
          <v:shape id="_x0000_s1073" type="#_x0000_t202" style="position:absolute;left:0;text-align:left;margin-left:4.8pt;margin-top:10.5pt;width:172.5pt;height:13.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">
            <v:textbox style="mso-next-textbox:#_x0000_s1073">
              <w:txbxContent>
                <w:p w:rsidR="003575E5" w:rsidRDefault="003575E5" w:rsidP="00D45627"/>
              </w:txbxContent>
            </v:textbox>
          </v:shape>
        </w:pict>
      </w:r>
      <w:r>
        <w:rPr>
          <w:noProof/>
        </w:rPr>
        <w:pict>
          <v:shape id="_x0000_s1074" type="#_x0000_t202" style="position:absolute;left:0;text-align:left;margin-left:277.05pt;margin-top:9pt;width:176.25pt;height:1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i3LgIAAFU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">
            <v:textbox style="mso-next-textbox:#_x0000_s1074">
              <w:txbxContent>
                <w:p w:rsidR="003575E5" w:rsidRDefault="003575E5" w:rsidP="00D45627"/>
              </w:txbxContent>
            </v:textbox>
          </v:shape>
        </w:pict>
      </w:r>
    </w:p>
    <w:p w:rsidR="00D45627" w:rsidRPr="00477DB8" w:rsidRDefault="00D45627" w:rsidP="00D45627">
      <w:pPr>
        <w:rPr>
          <w:sz w:val="23"/>
          <w:szCs w:val="23"/>
        </w:rPr>
      </w:pPr>
      <w:r w:rsidRPr="00477DB8">
        <w:rPr>
          <w:rFonts w:ascii="Arial" w:hAnsi="Arial" w:cs="Arial"/>
          <w:b/>
          <w:bCs/>
          <w:color w:val="000000"/>
          <w:sz w:val="23"/>
          <w:szCs w:val="23"/>
        </w:rPr>
        <w:t xml:space="preserve">                                                        </w:t>
      </w:r>
      <w:r w:rsidRPr="00477DB8">
        <w:rPr>
          <w:sz w:val="23"/>
          <w:szCs w:val="23"/>
        </w:rPr>
        <w:t xml:space="preserve">                                                                      </w:t>
      </w:r>
    </w:p>
    <w:p w:rsidR="00D45627" w:rsidRPr="00477DB8" w:rsidRDefault="00D45627" w:rsidP="00D45627">
      <w:pPr>
        <w:pStyle w:val="Default"/>
        <w:ind w:left="3540" w:firstLine="1416"/>
      </w:pPr>
      <w:r w:rsidRPr="00477DB8">
        <w:rPr>
          <w:sz w:val="23"/>
          <w:szCs w:val="23"/>
        </w:rPr>
        <w:t xml:space="preserve"> </w:t>
      </w:r>
      <w:r w:rsidRPr="00477DB8">
        <w:t xml:space="preserve">IL TITOLARE/LEGALE RAPPRESENTANTE </w:t>
      </w:r>
    </w:p>
    <w:p w:rsidR="00D45627" w:rsidRPr="00477DB8" w:rsidRDefault="00D45627" w:rsidP="00D45627">
      <w:pPr>
        <w:pStyle w:val="Default"/>
        <w:ind w:left="3540" w:firstLine="1416"/>
        <w:rPr>
          <w:sz w:val="23"/>
          <w:szCs w:val="23"/>
        </w:rPr>
      </w:pPr>
    </w:p>
    <w:p w:rsidR="00D45627" w:rsidRPr="00477DB8" w:rsidRDefault="00D45627" w:rsidP="00D45627">
      <w:r w:rsidRPr="00477DB8">
        <w:rPr>
          <w:sz w:val="23"/>
          <w:szCs w:val="23"/>
        </w:rPr>
        <w:t xml:space="preserve">                                                                                                        _________________________________</w:t>
      </w:r>
    </w:p>
    <w:p w:rsidR="00D45627" w:rsidRPr="00477DB8" w:rsidRDefault="00D45627" w:rsidP="00D45627">
      <w:pPr>
        <w:spacing w:line="240" w:lineRule="auto"/>
        <w:ind w:left="-426" w:right="-710"/>
        <w:contextualSpacing/>
        <w:jc w:val="both"/>
        <w:rPr>
          <w:rFonts w:ascii="Arial" w:hAnsi="Arial" w:cs="Arial"/>
          <w:color w:val="000000"/>
          <w:sz w:val="20"/>
          <w:szCs w:val="20"/>
        </w:rPr>
      </w:pPr>
      <w:r w:rsidRPr="00477DB8">
        <w:rPr>
          <w:rFonts w:ascii="Arial" w:hAnsi="Arial" w:cs="Arial"/>
          <w:bCs/>
          <w:color w:val="000000"/>
          <w:sz w:val="40"/>
          <w:szCs w:val="40"/>
        </w:rPr>
        <w:t xml:space="preserve">* </w:t>
      </w:r>
      <w:r w:rsidRPr="00477DB8">
        <w:rPr>
          <w:rFonts w:ascii="Arial" w:hAnsi="Arial" w:cs="Arial"/>
          <w:b/>
          <w:color w:val="000000"/>
        </w:rPr>
        <w:t>I procuratori e i procuratori speciali</w:t>
      </w:r>
      <w:r w:rsidRPr="00477DB8">
        <w:rPr>
          <w:rFonts w:ascii="Arial" w:hAnsi="Arial" w:cs="Arial"/>
          <w:color w:val="000000"/>
          <w:sz w:val="20"/>
          <w:szCs w:val="20"/>
        </w:rPr>
        <w:t xml:space="preserve">: Nella dichiarazione sostitutiva dovranno essere indicati, ai sensi </w:t>
      </w:r>
      <w:r w:rsidRPr="00477DB8">
        <w:rPr>
          <w:rFonts w:ascii="Arial" w:hAnsi="Arial" w:cs="Arial"/>
          <w:b/>
          <w:color w:val="000000"/>
          <w:sz w:val="20"/>
          <w:szCs w:val="20"/>
        </w:rPr>
        <w:t xml:space="preserve">dell’art. 91, comma 5 del </w:t>
      </w:r>
      <w:proofErr w:type="spellStart"/>
      <w:r w:rsidRPr="00477DB8">
        <w:rPr>
          <w:rFonts w:ascii="Arial" w:hAnsi="Arial" w:cs="Arial"/>
          <w:b/>
          <w:color w:val="000000"/>
          <w:sz w:val="20"/>
          <w:szCs w:val="20"/>
        </w:rPr>
        <w:t>D.Lgs</w:t>
      </w:r>
      <w:proofErr w:type="spellEnd"/>
      <w:r w:rsidRPr="00477DB8">
        <w:rPr>
          <w:rFonts w:ascii="Arial" w:hAnsi="Arial" w:cs="Arial"/>
          <w:b/>
          <w:color w:val="000000"/>
          <w:sz w:val="20"/>
          <w:szCs w:val="20"/>
        </w:rPr>
        <w:t xml:space="preserve"> 159/2011</w:t>
      </w:r>
      <w:r w:rsidRPr="00477DB8">
        <w:rPr>
          <w:rFonts w:ascii="Arial" w:hAnsi="Arial" w:cs="Arial"/>
          <w:color w:val="000000"/>
          <w:sz w:val="20"/>
          <w:szCs w:val="20"/>
        </w:rPr>
        <w:t>*, i procuratori generali e i procuratori speciali e i loro familiari conviventi.</w:t>
      </w:r>
    </w:p>
    <w:p w:rsidR="00D45627" w:rsidRPr="00477DB8" w:rsidRDefault="00D45627" w:rsidP="00D45627">
      <w:pPr>
        <w:spacing w:line="240" w:lineRule="auto"/>
        <w:ind w:left="-426" w:right="-710"/>
        <w:contextualSpacing/>
        <w:jc w:val="both"/>
        <w:rPr>
          <w:rFonts w:ascii="Arial" w:hAnsi="Arial" w:cs="Arial"/>
          <w:color w:val="000000"/>
          <w:sz w:val="20"/>
          <w:szCs w:val="20"/>
          <w:u w:val="single"/>
        </w:rPr>
      </w:pPr>
      <w:r w:rsidRPr="00477DB8">
        <w:rPr>
          <w:rFonts w:ascii="Arial" w:hAnsi="Arial" w:cs="Arial"/>
          <w:b/>
          <w:color w:val="000000"/>
          <w:sz w:val="20"/>
          <w:szCs w:val="20"/>
        </w:rPr>
        <w:t>N.B</w:t>
      </w:r>
      <w:r w:rsidRPr="00477DB8">
        <w:rPr>
          <w:rFonts w:ascii="Arial" w:hAnsi="Arial" w:cs="Arial"/>
          <w:color w:val="000000"/>
          <w:sz w:val="20"/>
          <w:szCs w:val="20"/>
        </w:rPr>
        <w:t xml:space="preserve">. </w:t>
      </w:r>
      <w:r w:rsidRPr="00477DB8">
        <w:rPr>
          <w:rFonts w:ascii="Arial" w:hAnsi="Arial" w:cs="Arial"/>
          <w:color w:val="000000"/>
          <w:sz w:val="20"/>
          <w:szCs w:val="20"/>
          <w:u w:val="single"/>
        </w:rPr>
        <w:t xml:space="preserve">Dovranno essere indicati soltanto i procuratori generali e speciali che, sulla base dei poteri conferitigli, siano legittimati a partecipare alle procedure di affidamento di appalti pubblici di cui al </w:t>
      </w:r>
      <w:proofErr w:type="spellStart"/>
      <w:r w:rsidRPr="00477DB8">
        <w:rPr>
          <w:rFonts w:ascii="Arial" w:hAnsi="Arial" w:cs="Arial"/>
          <w:color w:val="000000"/>
          <w:sz w:val="20"/>
          <w:szCs w:val="20"/>
          <w:u w:val="single"/>
        </w:rPr>
        <w:t>D.Lgs</w:t>
      </w:r>
      <w:proofErr w:type="spellEnd"/>
      <w:r w:rsidRPr="00477DB8">
        <w:rPr>
          <w:rFonts w:ascii="Arial" w:hAnsi="Arial" w:cs="Arial"/>
          <w:color w:val="000000"/>
          <w:sz w:val="20"/>
          <w:szCs w:val="20"/>
          <w:u w:val="single"/>
        </w:rPr>
        <w:t xml:space="preserve"> 163/2006, a stipulare i relativi contratti in caso di aggiudicazione (per i quali sia richiesta la documentazione antimafia) e, comunque, più in generale, i procuratori che esercitano poteri che per la rilevanza sostanziale e lo spessore economico sono tali da impegnare sul piano decisionale e </w:t>
      </w:r>
      <w:proofErr w:type="spellStart"/>
      <w:r w:rsidRPr="00477DB8">
        <w:rPr>
          <w:rFonts w:ascii="Arial" w:hAnsi="Arial" w:cs="Arial"/>
          <w:color w:val="000000"/>
          <w:sz w:val="20"/>
          <w:szCs w:val="20"/>
          <w:u w:val="single"/>
        </w:rPr>
        <w:t>gestorio</w:t>
      </w:r>
      <w:proofErr w:type="spellEnd"/>
      <w:r w:rsidRPr="00477DB8">
        <w:rPr>
          <w:rFonts w:ascii="Arial" w:hAnsi="Arial" w:cs="Arial"/>
          <w:color w:val="000000"/>
          <w:sz w:val="20"/>
          <w:szCs w:val="20"/>
          <w:u w:val="single"/>
        </w:rPr>
        <w:t xml:space="preserve"> la società determinandone in qualsiasi modo le scelte o gli indirizzi.</w:t>
      </w:r>
    </w:p>
    <w:p w:rsidR="00D45627" w:rsidRPr="00477DB8" w:rsidRDefault="00D45627" w:rsidP="00D45627">
      <w:pPr>
        <w:spacing w:line="240" w:lineRule="auto"/>
        <w:ind w:left="-426" w:right="-710"/>
        <w:contextualSpacing/>
        <w:jc w:val="both"/>
        <w:rPr>
          <w:rFonts w:ascii="Arial" w:hAnsi="Arial" w:cs="Arial"/>
          <w:color w:val="000000"/>
          <w:sz w:val="20"/>
          <w:szCs w:val="20"/>
        </w:rPr>
      </w:pPr>
    </w:p>
    <w:p w:rsidR="00D45627" w:rsidRPr="00477DB8" w:rsidRDefault="00D45627" w:rsidP="00D45627">
      <w:pPr>
        <w:spacing w:line="240" w:lineRule="auto"/>
        <w:ind w:left="-426" w:right="-710"/>
        <w:contextualSpacing/>
        <w:jc w:val="both"/>
        <w:rPr>
          <w:rFonts w:ascii="Arial" w:hAnsi="Arial" w:cs="Arial"/>
          <w:color w:val="000000"/>
          <w:sz w:val="20"/>
          <w:szCs w:val="20"/>
        </w:rPr>
      </w:pPr>
      <w:r w:rsidRPr="00477DB8">
        <w:rPr>
          <w:rFonts w:ascii="Arial" w:hAnsi="Arial" w:cs="Arial"/>
          <w:color w:val="000000"/>
          <w:sz w:val="20"/>
          <w:szCs w:val="20"/>
        </w:rPr>
        <w:t>*</w:t>
      </w:r>
      <w:r w:rsidRPr="00477DB8">
        <w:rPr>
          <w:rFonts w:ascii="Arial" w:hAnsi="Arial" w:cs="Arial"/>
          <w:b/>
          <w:color w:val="000000"/>
          <w:sz w:val="20"/>
          <w:szCs w:val="20"/>
        </w:rPr>
        <w:t xml:space="preserve">Art. 91, comma 5 del </w:t>
      </w:r>
      <w:proofErr w:type="spellStart"/>
      <w:r w:rsidRPr="00477DB8">
        <w:rPr>
          <w:rFonts w:ascii="Arial" w:hAnsi="Arial" w:cs="Arial"/>
          <w:b/>
          <w:color w:val="000000"/>
          <w:sz w:val="20"/>
          <w:szCs w:val="20"/>
        </w:rPr>
        <w:t>D.Lgs</w:t>
      </w:r>
      <w:proofErr w:type="spellEnd"/>
      <w:r w:rsidRPr="00477DB8">
        <w:rPr>
          <w:rFonts w:ascii="Arial" w:hAnsi="Arial" w:cs="Arial"/>
          <w:b/>
          <w:color w:val="000000"/>
          <w:sz w:val="20"/>
          <w:szCs w:val="20"/>
        </w:rPr>
        <w:t xml:space="preserve"> 159/2011</w:t>
      </w:r>
      <w:r w:rsidRPr="00477DB8">
        <w:rPr>
          <w:rFonts w:ascii="Arial" w:hAnsi="Arial" w:cs="Arial"/>
          <w:color w:val="000000"/>
          <w:sz w:val="20"/>
          <w:szCs w:val="20"/>
        </w:rPr>
        <w:t xml:space="preserve">: “Il prefetto estende gli accertamenti pure ai soggetti che risultano poter determinare in qualsiasi modo le scelte o gli indirizzi dell’ impresa”.(cfr. </w:t>
      </w:r>
      <w:r w:rsidRPr="00477DB8">
        <w:rPr>
          <w:rFonts w:ascii="Arial" w:hAnsi="Arial" w:cs="Arial"/>
          <w:b/>
          <w:color w:val="000000"/>
          <w:sz w:val="20"/>
          <w:szCs w:val="20"/>
        </w:rPr>
        <w:t>circolare del Ministero dell’Interno n. 11001/119/20(8) del 05/11/2013</w:t>
      </w:r>
      <w:r w:rsidRPr="00477DB8">
        <w:rPr>
          <w:rFonts w:ascii="Arial" w:hAnsi="Arial" w:cs="Arial"/>
          <w:color w:val="000000"/>
          <w:sz w:val="20"/>
          <w:szCs w:val="20"/>
        </w:rPr>
        <w:t>).</w:t>
      </w:r>
    </w:p>
    <w:p w:rsidR="00D45627" w:rsidRPr="00477DB8" w:rsidRDefault="00D45627" w:rsidP="00D45627">
      <w:pPr>
        <w:spacing w:line="240" w:lineRule="auto"/>
        <w:ind w:left="-426" w:right="-710"/>
        <w:contextualSpacing/>
        <w:jc w:val="both"/>
        <w:rPr>
          <w:rFonts w:ascii="Arial" w:hAnsi="Arial" w:cs="Arial"/>
          <w:i/>
          <w:color w:val="000000"/>
          <w:sz w:val="20"/>
          <w:szCs w:val="20"/>
        </w:rPr>
      </w:pPr>
    </w:p>
    <w:p w:rsidR="00D45627" w:rsidRPr="00477DB8" w:rsidRDefault="00D45627" w:rsidP="00D45627">
      <w:pPr>
        <w:tabs>
          <w:tab w:val="left" w:pos="1560"/>
        </w:tabs>
        <w:spacing w:line="240" w:lineRule="auto"/>
        <w:ind w:left="-426" w:right="-710"/>
        <w:contextualSpacing/>
        <w:jc w:val="both"/>
        <w:rPr>
          <w:rFonts w:ascii="Arial" w:hAnsi="Arial" w:cs="Arial"/>
          <w:color w:val="000000"/>
          <w:sz w:val="20"/>
          <w:szCs w:val="20"/>
        </w:rPr>
      </w:pPr>
      <w:r w:rsidRPr="00477DB8">
        <w:rPr>
          <w:rFonts w:ascii="Arial" w:hAnsi="Arial" w:cs="Arial"/>
          <w:bCs/>
          <w:color w:val="000000"/>
          <w:sz w:val="40"/>
          <w:szCs w:val="40"/>
        </w:rPr>
        <w:t xml:space="preserve">** </w:t>
      </w:r>
      <w:r w:rsidRPr="00477DB8">
        <w:rPr>
          <w:rFonts w:ascii="Arial" w:hAnsi="Arial" w:cs="Arial"/>
          <w:b/>
          <w:color w:val="000000"/>
        </w:rPr>
        <w:t>Organismo di vigilanza</w:t>
      </w:r>
      <w:r w:rsidRPr="00477DB8">
        <w:rPr>
          <w:rFonts w:ascii="Arial" w:hAnsi="Arial" w:cs="Arial"/>
          <w:b/>
          <w:color w:val="000000"/>
          <w:sz w:val="20"/>
          <w:szCs w:val="20"/>
        </w:rPr>
        <w:t>:</w:t>
      </w:r>
      <w:r w:rsidRPr="00477DB8">
        <w:rPr>
          <w:rFonts w:ascii="Arial" w:hAnsi="Arial" w:cs="Arial"/>
          <w:bCs/>
          <w:color w:val="000000"/>
          <w:sz w:val="20"/>
          <w:szCs w:val="20"/>
        </w:rPr>
        <w:t xml:space="preserve"> </w:t>
      </w:r>
      <w:r w:rsidRPr="00477DB8">
        <w:rPr>
          <w:rFonts w:ascii="Arial" w:hAnsi="Arial" w:cs="Arial"/>
          <w:color w:val="000000"/>
          <w:sz w:val="20"/>
          <w:szCs w:val="20"/>
        </w:rPr>
        <w:t xml:space="preserve">l’art. 85, comma 2 bis del </w:t>
      </w:r>
      <w:proofErr w:type="spellStart"/>
      <w:r w:rsidRPr="00477DB8">
        <w:rPr>
          <w:rFonts w:ascii="Arial" w:hAnsi="Arial" w:cs="Arial"/>
          <w:color w:val="000000"/>
          <w:sz w:val="20"/>
          <w:szCs w:val="20"/>
        </w:rPr>
        <w:t>D.Lgs</w:t>
      </w:r>
      <w:proofErr w:type="spellEnd"/>
      <w:r w:rsidRPr="00477DB8">
        <w:rPr>
          <w:rFonts w:ascii="Arial" w:hAnsi="Arial" w:cs="Arial"/>
          <w:color w:val="000000"/>
          <w:sz w:val="20"/>
          <w:szCs w:val="20"/>
        </w:rPr>
        <w:t xml:space="preserve"> 159/2011 prevede che i controlli antimafia siano effettuati, nei casi contemplati dall’ art. 2477 del c.c., al sindaco, nonché ai soggetti che svolgono i compiti di vigilanza di cui all’art. 6, comma 1 , </w:t>
      </w:r>
      <w:proofErr w:type="spellStart"/>
      <w:r w:rsidRPr="00477DB8">
        <w:rPr>
          <w:rFonts w:ascii="Arial" w:hAnsi="Arial" w:cs="Arial"/>
          <w:color w:val="000000"/>
          <w:sz w:val="20"/>
          <w:szCs w:val="20"/>
        </w:rPr>
        <w:t>lett</w:t>
      </w:r>
      <w:proofErr w:type="spellEnd"/>
      <w:r w:rsidRPr="00477DB8">
        <w:rPr>
          <w:rFonts w:ascii="Arial" w:hAnsi="Arial" w:cs="Arial"/>
          <w:color w:val="000000"/>
          <w:sz w:val="20"/>
          <w:szCs w:val="20"/>
        </w:rPr>
        <w:t xml:space="preserve">. b) del </w:t>
      </w:r>
      <w:proofErr w:type="spellStart"/>
      <w:r w:rsidRPr="00477DB8">
        <w:rPr>
          <w:rFonts w:ascii="Arial" w:hAnsi="Arial" w:cs="Arial"/>
          <w:color w:val="000000"/>
          <w:sz w:val="20"/>
          <w:szCs w:val="20"/>
        </w:rPr>
        <w:t>D.Lgs</w:t>
      </w:r>
      <w:proofErr w:type="spellEnd"/>
      <w:r w:rsidRPr="00477DB8">
        <w:rPr>
          <w:rFonts w:ascii="Arial" w:hAnsi="Arial" w:cs="Arial"/>
          <w:color w:val="000000"/>
          <w:sz w:val="20"/>
          <w:szCs w:val="20"/>
        </w:rPr>
        <w:t xml:space="preserve">  8 giugno 2011, n. 231. </w:t>
      </w:r>
    </w:p>
    <w:p w:rsidR="00D45627" w:rsidRPr="00477DB8" w:rsidRDefault="00D45627" w:rsidP="00D45627">
      <w:pPr>
        <w:spacing w:after="0" w:line="240" w:lineRule="auto"/>
        <w:ind w:left="-426" w:right="-710"/>
        <w:contextualSpacing/>
        <w:jc w:val="both"/>
        <w:rPr>
          <w:rFonts w:ascii="Arial" w:hAnsi="Arial" w:cs="Arial"/>
          <w:color w:val="000000"/>
          <w:sz w:val="20"/>
          <w:szCs w:val="20"/>
        </w:rPr>
      </w:pPr>
      <w:r w:rsidRPr="00477DB8">
        <w:rPr>
          <w:rFonts w:ascii="Arial" w:hAnsi="Arial" w:cs="Arial"/>
          <w:bCs/>
          <w:color w:val="000000"/>
          <w:sz w:val="40"/>
          <w:szCs w:val="40"/>
        </w:rPr>
        <w:t>***</w:t>
      </w:r>
      <w:r w:rsidRPr="00477DB8">
        <w:rPr>
          <w:rFonts w:ascii="Arial" w:hAnsi="Arial" w:cs="Arial"/>
          <w:b/>
          <w:color w:val="000000"/>
        </w:rPr>
        <w:t>Socio di maggioranza</w:t>
      </w:r>
      <w:r w:rsidRPr="00477DB8">
        <w:rPr>
          <w:rFonts w:ascii="Arial" w:hAnsi="Arial" w:cs="Arial"/>
          <w:b/>
          <w:color w:val="000000"/>
          <w:sz w:val="20"/>
          <w:szCs w:val="20"/>
        </w:rPr>
        <w:t>:</w:t>
      </w:r>
      <w:r w:rsidRPr="00477DB8">
        <w:rPr>
          <w:rFonts w:ascii="Bookman Old Style" w:eastAsia="Times New Roman" w:hAnsi="Bookman Old Style"/>
          <w:sz w:val="20"/>
          <w:szCs w:val="20"/>
        </w:rPr>
        <w:t xml:space="preserve"> </w:t>
      </w:r>
      <w:r w:rsidRPr="00477DB8">
        <w:rPr>
          <w:rFonts w:ascii="Arial" w:hAnsi="Arial" w:cs="Arial"/>
          <w:color w:val="000000"/>
          <w:sz w:val="20"/>
          <w:szCs w:val="20"/>
        </w:rPr>
        <w:t>si intende “la persona fisica o giuridica  che detiene la maggioranza relativa delle quote o azioni della società interessata”.</w:t>
      </w:r>
    </w:p>
    <w:p w:rsidR="00D45627" w:rsidRPr="00477DB8" w:rsidRDefault="00D45627" w:rsidP="00D45627">
      <w:pPr>
        <w:spacing w:after="0" w:line="240" w:lineRule="auto"/>
        <w:ind w:left="-426" w:right="-710"/>
        <w:contextualSpacing/>
        <w:jc w:val="both"/>
        <w:rPr>
          <w:rFonts w:ascii="Arial" w:hAnsi="Arial" w:cs="Arial"/>
          <w:color w:val="000000"/>
          <w:sz w:val="20"/>
          <w:szCs w:val="20"/>
        </w:rPr>
      </w:pPr>
      <w:r w:rsidRPr="00477DB8">
        <w:rPr>
          <w:rFonts w:ascii="Arial" w:hAnsi="Arial" w:cs="Arial"/>
          <w:b/>
          <w:color w:val="000000"/>
          <w:sz w:val="20"/>
          <w:szCs w:val="20"/>
        </w:rPr>
        <w:t>N.B</w:t>
      </w:r>
      <w:r w:rsidRPr="00477DB8">
        <w:rPr>
          <w:rFonts w:ascii="Arial" w:hAnsi="Arial" w:cs="Arial"/>
          <w:color w:val="000000"/>
          <w:sz w:val="20"/>
          <w:szCs w:val="20"/>
        </w:rPr>
        <w:t>. Nel caso di più soci (es. 3 o 4) con la medesima percentuale di quote o azioni del capitale sociale della società interessata, non è richiesta alcuna documentazione relativa al socio di maggioranza.</w:t>
      </w:r>
    </w:p>
    <w:p w:rsidR="00D45627" w:rsidRPr="00477DB8" w:rsidRDefault="00D45627" w:rsidP="00D45627">
      <w:pPr>
        <w:spacing w:after="0" w:line="240" w:lineRule="auto"/>
        <w:ind w:left="-426" w:right="-710"/>
        <w:contextualSpacing/>
        <w:jc w:val="both"/>
        <w:rPr>
          <w:rFonts w:ascii="Arial" w:hAnsi="Arial" w:cs="Arial"/>
          <w:color w:val="000000"/>
          <w:sz w:val="20"/>
          <w:szCs w:val="20"/>
        </w:rPr>
      </w:pPr>
      <w:r w:rsidRPr="00477DB8">
        <w:rPr>
          <w:rFonts w:ascii="Arial" w:hAnsi="Arial" w:cs="Arial"/>
          <w:color w:val="000000"/>
          <w:sz w:val="20"/>
          <w:szCs w:val="20"/>
        </w:rPr>
        <w:lastRenderedPageBreak/>
        <w:t>La documentazione dovrà, invece, essere prodotta nel caso in cui i soci (persone fisiche o giuridiche) della società interessata al rilascio della comunicazione o informazione antimafia siano ciascuno titolari di quote o azioni pari al 50% del capitale sociale.</w:t>
      </w:r>
    </w:p>
    <w:p w:rsidR="00D45627" w:rsidRPr="00477DB8" w:rsidRDefault="00D45627" w:rsidP="00D45627">
      <w:pPr>
        <w:spacing w:after="0" w:line="240" w:lineRule="auto"/>
        <w:ind w:left="-426" w:right="-710"/>
        <w:contextualSpacing/>
        <w:jc w:val="both"/>
        <w:rPr>
          <w:rFonts w:ascii="Arial" w:hAnsi="Arial" w:cs="Arial"/>
          <w:color w:val="000000"/>
          <w:sz w:val="20"/>
          <w:szCs w:val="20"/>
        </w:rPr>
      </w:pPr>
      <w:r w:rsidRPr="00477DB8">
        <w:rPr>
          <w:rFonts w:ascii="Arial" w:hAnsi="Arial" w:cs="Arial"/>
          <w:color w:val="000000"/>
          <w:sz w:val="20"/>
          <w:szCs w:val="20"/>
        </w:rPr>
        <w:t xml:space="preserve">Ciò in coerenza con l’art. 91, comma 5 del </w:t>
      </w:r>
      <w:proofErr w:type="spellStart"/>
      <w:r w:rsidRPr="00477DB8">
        <w:rPr>
          <w:rFonts w:ascii="Arial" w:hAnsi="Arial" w:cs="Arial"/>
          <w:color w:val="000000"/>
          <w:sz w:val="20"/>
          <w:szCs w:val="20"/>
        </w:rPr>
        <w:t>D.lgs</w:t>
      </w:r>
      <w:proofErr w:type="spellEnd"/>
      <w:r w:rsidRPr="00477DB8">
        <w:rPr>
          <w:rFonts w:ascii="Arial" w:hAnsi="Arial" w:cs="Arial"/>
          <w:color w:val="000000"/>
          <w:sz w:val="20"/>
          <w:szCs w:val="20"/>
        </w:rPr>
        <w:t xml:space="preserve"> 159/2011 e la sentenza n. 4654 del 28/08/2012 del Consiglio di Stato Sez. V. </w:t>
      </w:r>
    </w:p>
    <w:p w:rsidR="00D45627" w:rsidRPr="00477DB8" w:rsidRDefault="00D45627" w:rsidP="00D45627">
      <w:pPr>
        <w:spacing w:after="0" w:line="240" w:lineRule="auto"/>
        <w:ind w:left="-426" w:right="-710"/>
        <w:contextualSpacing/>
        <w:jc w:val="both"/>
        <w:rPr>
          <w:rFonts w:ascii="Arial" w:hAnsi="Arial" w:cs="Arial"/>
          <w:color w:val="000000"/>
          <w:sz w:val="20"/>
          <w:szCs w:val="20"/>
        </w:rPr>
      </w:pPr>
    </w:p>
    <w:p w:rsidR="00D45627" w:rsidRPr="00477DB8" w:rsidRDefault="00D45627" w:rsidP="00D45627">
      <w:pPr>
        <w:spacing w:line="240" w:lineRule="auto"/>
        <w:ind w:left="-426" w:right="-710"/>
        <w:contextualSpacing/>
        <w:jc w:val="both"/>
        <w:rPr>
          <w:rFonts w:ascii="Arial" w:hAnsi="Arial" w:cs="Arial"/>
          <w:color w:val="000000"/>
          <w:sz w:val="20"/>
          <w:szCs w:val="20"/>
        </w:rPr>
      </w:pPr>
      <w:r w:rsidRPr="00477DB8">
        <w:rPr>
          <w:rFonts w:ascii="Arial" w:hAnsi="Arial" w:cs="Arial"/>
          <w:b/>
          <w:bCs/>
          <w:color w:val="000000"/>
        </w:rPr>
        <w:t>Variazioni degli organi societari</w:t>
      </w:r>
      <w:r w:rsidRPr="00477DB8">
        <w:rPr>
          <w:rFonts w:ascii="Arial" w:hAnsi="Arial" w:cs="Arial"/>
          <w:b/>
          <w:bCs/>
          <w:color w:val="000000"/>
          <w:sz w:val="20"/>
          <w:szCs w:val="20"/>
        </w:rPr>
        <w:t xml:space="preserve"> -</w:t>
      </w:r>
      <w:r w:rsidRPr="00477DB8">
        <w:rPr>
          <w:rFonts w:ascii="Arial" w:hAnsi="Arial" w:cs="Arial"/>
          <w:color w:val="000000"/>
          <w:sz w:val="20"/>
          <w:szCs w:val="20"/>
        </w:rPr>
        <w:t xml:space="preserve"> I legali 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w:t>
      </w:r>
    </w:p>
    <w:p w:rsidR="00D45627" w:rsidRPr="00477DB8" w:rsidRDefault="00D45627" w:rsidP="00D45627">
      <w:pPr>
        <w:spacing w:line="240" w:lineRule="auto"/>
        <w:ind w:left="-426" w:right="-710"/>
        <w:contextualSpacing/>
        <w:jc w:val="both"/>
        <w:rPr>
          <w:rFonts w:ascii="Arial" w:hAnsi="Arial" w:cs="Arial"/>
          <w:color w:val="000000"/>
          <w:sz w:val="20"/>
          <w:szCs w:val="20"/>
        </w:rPr>
      </w:pPr>
      <w:r w:rsidRPr="00477DB8">
        <w:rPr>
          <w:rFonts w:ascii="Arial" w:hAnsi="Arial" w:cs="Arial"/>
          <w:color w:val="000000"/>
          <w:sz w:val="20"/>
          <w:szCs w:val="20"/>
        </w:rPr>
        <w:t>La violazione di tale obbligo è punita con la sanzione amministrativa pecuniaria (da 20.000 a 60.000 Euro) di cui all'art. 86, comma 4 del D. </w:t>
      </w:r>
      <w:proofErr w:type="spellStart"/>
      <w:r w:rsidRPr="00477DB8">
        <w:rPr>
          <w:rFonts w:ascii="Arial" w:hAnsi="Arial" w:cs="Arial"/>
          <w:color w:val="000000"/>
          <w:sz w:val="20"/>
          <w:szCs w:val="20"/>
        </w:rPr>
        <w:t>Lgs</w:t>
      </w:r>
      <w:proofErr w:type="spellEnd"/>
      <w:r w:rsidRPr="00477DB8">
        <w:rPr>
          <w:rFonts w:ascii="Arial" w:hAnsi="Arial" w:cs="Arial"/>
          <w:color w:val="000000"/>
          <w:sz w:val="20"/>
          <w:szCs w:val="20"/>
        </w:rPr>
        <w:t>. 159/2011.</w:t>
      </w:r>
    </w:p>
    <w:p w:rsidR="00D45627" w:rsidRPr="006E107A" w:rsidRDefault="00D45627" w:rsidP="00D45627">
      <w:pPr>
        <w:pStyle w:val="NormaleWeb"/>
        <w:tabs>
          <w:tab w:val="left" w:pos="0"/>
          <w:tab w:val="left" w:pos="705"/>
          <w:tab w:val="left" w:pos="1413"/>
          <w:tab w:val="left" w:pos="2120"/>
          <w:tab w:val="left" w:pos="2828"/>
          <w:tab w:val="left" w:pos="3535"/>
          <w:tab w:val="left" w:pos="4243"/>
          <w:tab w:val="left" w:pos="4950"/>
          <w:tab w:val="left" w:pos="5658"/>
          <w:tab w:val="left" w:pos="6365"/>
          <w:tab w:val="left" w:pos="7073"/>
          <w:tab w:val="left" w:pos="7780"/>
          <w:tab w:val="left" w:pos="8488"/>
          <w:tab w:val="left" w:pos="9195"/>
          <w:tab w:val="left" w:pos="9903"/>
          <w:tab w:val="left" w:pos="10610"/>
          <w:tab w:val="left" w:pos="11318"/>
          <w:tab w:val="left" w:pos="12025"/>
          <w:tab w:val="left" w:pos="12733"/>
          <w:tab w:val="left" w:pos="13440"/>
          <w:tab w:val="left" w:pos="14148"/>
        </w:tabs>
        <w:spacing w:before="95" w:beforeAutospacing="0" w:after="0" w:afterAutospacing="0"/>
        <w:ind w:left="-426" w:right="-710"/>
        <w:contextualSpacing/>
        <w:jc w:val="both"/>
        <w:textAlignment w:val="baseline"/>
        <w:rPr>
          <w:rFonts w:ascii="Arial" w:eastAsia="Calibri" w:hAnsi="Arial" w:cs="Arial"/>
          <w:color w:val="000000"/>
          <w:sz w:val="20"/>
          <w:szCs w:val="20"/>
          <w:lang w:eastAsia="en-US"/>
        </w:rPr>
      </w:pPr>
      <w:r w:rsidRPr="00477DB8">
        <w:rPr>
          <w:rFonts w:ascii="Arial" w:eastAsia="Calibri" w:hAnsi="Arial" w:cs="Arial"/>
          <w:b/>
          <w:color w:val="000000"/>
          <w:sz w:val="22"/>
          <w:szCs w:val="22"/>
          <w:lang w:eastAsia="en-US"/>
        </w:rPr>
        <w:t>Nel caso di documentazione incompleta</w:t>
      </w:r>
      <w:r w:rsidRPr="00477DB8">
        <w:rPr>
          <w:rFonts w:ascii="Arial" w:eastAsia="Calibri" w:hAnsi="Arial" w:cs="Arial"/>
          <w:color w:val="000000"/>
          <w:sz w:val="20"/>
          <w:szCs w:val="20"/>
          <w:lang w:eastAsia="en-US"/>
        </w:rPr>
        <w:t xml:space="preserve"> (es. dichiarazioni sostitutive prive di tutti i soggetti di cui all’ art. 85 del </w:t>
      </w:r>
      <w:proofErr w:type="spellStart"/>
      <w:r w:rsidRPr="00477DB8">
        <w:rPr>
          <w:rFonts w:ascii="Arial" w:eastAsia="Calibri" w:hAnsi="Arial" w:cs="Arial"/>
          <w:color w:val="000000"/>
          <w:sz w:val="20"/>
          <w:szCs w:val="20"/>
          <w:lang w:eastAsia="en-US"/>
        </w:rPr>
        <w:t>D.Lgs.</w:t>
      </w:r>
      <w:proofErr w:type="spellEnd"/>
      <w:r w:rsidRPr="00477DB8">
        <w:rPr>
          <w:rFonts w:ascii="Arial" w:eastAsia="Calibri" w:hAnsi="Arial" w:cs="Arial"/>
          <w:color w:val="000000"/>
          <w:sz w:val="20"/>
          <w:szCs w:val="20"/>
          <w:lang w:eastAsia="en-US"/>
        </w:rPr>
        <w:t xml:space="preserve"> 159/2011)  l’istruttoria non potrà considerarsi avviata e quindi non potranno decorrere i termini previsti dall’ art. 92, commi 3 e 4 del </w:t>
      </w:r>
      <w:proofErr w:type="spellStart"/>
      <w:r w:rsidRPr="00477DB8">
        <w:rPr>
          <w:rFonts w:ascii="Arial" w:eastAsia="Calibri" w:hAnsi="Arial" w:cs="Arial"/>
          <w:color w:val="000000"/>
          <w:sz w:val="20"/>
          <w:szCs w:val="20"/>
          <w:lang w:eastAsia="en-US"/>
        </w:rPr>
        <w:t>D.Lgs</w:t>
      </w:r>
      <w:proofErr w:type="spellEnd"/>
      <w:r w:rsidRPr="00477DB8">
        <w:rPr>
          <w:rFonts w:ascii="Arial" w:eastAsia="Calibri" w:hAnsi="Arial" w:cs="Arial"/>
          <w:color w:val="000000"/>
          <w:sz w:val="20"/>
          <w:szCs w:val="20"/>
          <w:lang w:eastAsia="en-US"/>
        </w:rPr>
        <w:t xml:space="preserve"> 159/2011..</w:t>
      </w:r>
    </w:p>
    <w:p w:rsidR="00D45627" w:rsidRDefault="00D45627">
      <w:pPr>
        <w:spacing w:after="0" w:line="240" w:lineRule="auto"/>
        <w:rPr>
          <w:szCs w:val="23"/>
        </w:rPr>
      </w:pPr>
      <w:r>
        <w:rPr>
          <w:szCs w:val="23"/>
        </w:rPr>
        <w:br w:type="page"/>
      </w:r>
    </w:p>
    <w:p w:rsidR="0025082C" w:rsidRPr="00A5777C" w:rsidRDefault="0025082C" w:rsidP="0025082C">
      <w:pPr>
        <w:pStyle w:val="Corpodeltesto2"/>
        <w:spacing w:line="240" w:lineRule="auto"/>
        <w:rPr>
          <w:rFonts w:ascii="Arial" w:hAnsi="Arial" w:cs="Arial"/>
          <w:b/>
          <w:bCs/>
          <w:sz w:val="16"/>
          <w:szCs w:val="16"/>
        </w:rPr>
      </w:pPr>
      <w:r w:rsidRPr="00A5777C">
        <w:rPr>
          <w:rFonts w:ascii="Arial" w:hAnsi="Arial" w:cs="Arial"/>
          <w:b/>
          <w:bCs/>
          <w:sz w:val="16"/>
          <w:szCs w:val="16"/>
        </w:rPr>
        <w:lastRenderedPageBreak/>
        <w:t>Modello</w:t>
      </w:r>
      <w:r>
        <w:rPr>
          <w:rFonts w:ascii="Arial" w:hAnsi="Arial" w:cs="Arial"/>
          <w:b/>
          <w:bCs/>
          <w:sz w:val="16"/>
          <w:szCs w:val="16"/>
        </w:rPr>
        <w:t xml:space="preserve"> 4</w:t>
      </w:r>
      <w:r w:rsidRPr="00A5777C">
        <w:rPr>
          <w:rFonts w:ascii="Arial" w:hAnsi="Arial" w:cs="Arial"/>
          <w:b/>
          <w:bCs/>
          <w:sz w:val="16"/>
          <w:szCs w:val="16"/>
        </w:rPr>
        <w:t xml:space="preserve"> </w:t>
      </w:r>
      <w:r>
        <w:rPr>
          <w:rFonts w:ascii="Arial" w:hAnsi="Arial" w:cs="Arial"/>
          <w:b/>
          <w:bCs/>
          <w:sz w:val="16"/>
          <w:szCs w:val="16"/>
        </w:rPr>
        <w:t>– informazione</w:t>
      </w:r>
      <w:r w:rsidRPr="00A5777C">
        <w:rPr>
          <w:rFonts w:ascii="Arial" w:hAnsi="Arial" w:cs="Arial"/>
          <w:b/>
          <w:bCs/>
          <w:sz w:val="16"/>
          <w:szCs w:val="16"/>
        </w:rPr>
        <w:t xml:space="preserve"> antimafia </w:t>
      </w:r>
    </w:p>
    <w:p w:rsidR="0025082C" w:rsidRPr="00A5777C" w:rsidRDefault="0025082C" w:rsidP="0025082C">
      <w:pPr>
        <w:pStyle w:val="Corpodeltesto2"/>
        <w:spacing w:line="240" w:lineRule="auto"/>
        <w:rPr>
          <w:rFonts w:ascii="Arial" w:hAnsi="Arial" w:cs="Arial"/>
          <w:b/>
          <w:bCs/>
          <w:sz w:val="16"/>
          <w:szCs w:val="16"/>
        </w:rPr>
      </w:pPr>
      <w:r>
        <w:rPr>
          <w:rFonts w:ascii="Arial" w:hAnsi="Arial" w:cs="Arial"/>
          <w:b/>
          <w:bCs/>
          <w:sz w:val="16"/>
          <w:szCs w:val="16"/>
        </w:rPr>
        <w:t>Dichiarazione sostitutiva familiari conviventi</w:t>
      </w:r>
    </w:p>
    <w:p w:rsidR="0025082C" w:rsidRPr="00A5777C" w:rsidRDefault="0025082C" w:rsidP="0025082C">
      <w:pPr>
        <w:pStyle w:val="Corpodeltesto2"/>
        <w:spacing w:line="240" w:lineRule="auto"/>
        <w:jc w:val="center"/>
        <w:rPr>
          <w:rFonts w:ascii="Arial" w:hAnsi="Arial" w:cs="Arial"/>
          <w:b/>
          <w:bCs/>
          <w:sz w:val="16"/>
          <w:szCs w:val="16"/>
        </w:rPr>
      </w:pPr>
    </w:p>
    <w:p w:rsidR="0025082C" w:rsidRPr="00A244B1" w:rsidRDefault="0025082C" w:rsidP="0025082C">
      <w:pPr>
        <w:pStyle w:val="Corpodeltesto2"/>
        <w:spacing w:line="240" w:lineRule="auto"/>
        <w:jc w:val="center"/>
        <w:rPr>
          <w:rFonts w:ascii="Arial" w:hAnsi="Arial" w:cs="Arial"/>
          <w:b/>
          <w:bCs/>
        </w:rPr>
      </w:pPr>
      <w:r w:rsidRPr="00A244B1">
        <w:rPr>
          <w:rFonts w:ascii="Arial" w:hAnsi="Arial" w:cs="Arial"/>
          <w:b/>
          <w:bCs/>
        </w:rPr>
        <w:t>Dichiarazione sostitutiva di certificazione</w:t>
      </w:r>
    </w:p>
    <w:p w:rsidR="0025082C" w:rsidRDefault="0025082C" w:rsidP="0025082C">
      <w:pPr>
        <w:jc w:val="center"/>
        <w:rPr>
          <w:rFonts w:ascii="Arial" w:hAnsi="Arial" w:cs="Arial"/>
          <w:sz w:val="20"/>
          <w:szCs w:val="20"/>
        </w:rPr>
      </w:pPr>
      <w:r w:rsidRPr="00A244B1">
        <w:rPr>
          <w:rFonts w:ascii="Arial" w:hAnsi="Arial" w:cs="Arial"/>
          <w:sz w:val="20"/>
          <w:szCs w:val="20"/>
        </w:rPr>
        <w:t>(D.P.R. n. 445 del 28.12.2000)</w:t>
      </w:r>
    </w:p>
    <w:p w:rsidR="0025082C" w:rsidRDefault="0025082C" w:rsidP="0025082C">
      <w:pPr>
        <w:jc w:val="center"/>
        <w:rPr>
          <w:rFonts w:ascii="Arial" w:hAnsi="Arial" w:cs="Arial"/>
          <w:sz w:val="20"/>
          <w:szCs w:val="20"/>
        </w:rPr>
      </w:pPr>
    </w:p>
    <w:p w:rsidR="0025082C" w:rsidRPr="00596F17" w:rsidRDefault="0025082C" w:rsidP="0025082C">
      <w:pPr>
        <w:jc w:val="center"/>
        <w:rPr>
          <w:rFonts w:ascii="Arial" w:hAnsi="Arial" w:cs="Arial"/>
          <w:b/>
          <w:sz w:val="20"/>
          <w:szCs w:val="20"/>
        </w:rPr>
      </w:pPr>
      <w:r w:rsidRPr="00477DB8">
        <w:rPr>
          <w:rFonts w:ascii="Arial" w:hAnsi="Arial" w:cs="Arial"/>
          <w:b/>
          <w:sz w:val="20"/>
          <w:szCs w:val="20"/>
        </w:rPr>
        <w:t>Compilare in formato word o a stampatello</w:t>
      </w:r>
    </w:p>
    <w:p w:rsidR="0025082C" w:rsidRPr="00A244B1" w:rsidRDefault="0025082C" w:rsidP="0025082C">
      <w:pPr>
        <w:jc w:val="center"/>
        <w:rPr>
          <w:rFonts w:ascii="Arial" w:hAnsi="Arial" w:cs="Arial"/>
          <w:sz w:val="20"/>
          <w:szCs w:val="20"/>
        </w:rPr>
      </w:pPr>
    </w:p>
    <w:p w:rsidR="0025082C" w:rsidRDefault="0025082C" w:rsidP="0025082C">
      <w:pPr>
        <w:spacing w:line="360" w:lineRule="auto"/>
        <w:jc w:val="right"/>
        <w:rPr>
          <w:rFonts w:ascii="Arial" w:hAnsi="Arial" w:cs="Arial"/>
          <w:sz w:val="20"/>
          <w:szCs w:val="20"/>
        </w:rPr>
      </w:pPr>
    </w:p>
    <w:p w:rsidR="0025082C" w:rsidRDefault="0025082C" w:rsidP="0025082C">
      <w:pPr>
        <w:spacing w:line="360" w:lineRule="auto"/>
        <w:jc w:val="right"/>
        <w:rPr>
          <w:rFonts w:ascii="Arial" w:hAnsi="Arial" w:cs="Arial"/>
          <w:sz w:val="20"/>
          <w:szCs w:val="20"/>
        </w:rPr>
      </w:pPr>
    </w:p>
    <w:p w:rsidR="0025082C" w:rsidRPr="00A244B1" w:rsidRDefault="0025082C" w:rsidP="0025082C">
      <w:pPr>
        <w:spacing w:line="360" w:lineRule="auto"/>
        <w:jc w:val="right"/>
        <w:rPr>
          <w:rFonts w:ascii="Arial" w:hAnsi="Arial" w:cs="Arial"/>
          <w:sz w:val="20"/>
          <w:szCs w:val="20"/>
        </w:rPr>
      </w:pPr>
    </w:p>
    <w:p w:rsidR="0025082C" w:rsidRPr="00A244B1" w:rsidRDefault="0025082C" w:rsidP="0025082C">
      <w:pPr>
        <w:spacing w:line="360" w:lineRule="auto"/>
        <w:jc w:val="both"/>
        <w:rPr>
          <w:rFonts w:ascii="Arial" w:hAnsi="Arial" w:cs="Arial"/>
          <w:sz w:val="20"/>
          <w:szCs w:val="20"/>
        </w:rPr>
      </w:pPr>
      <w:r w:rsidRPr="00A244B1">
        <w:rPr>
          <w:rFonts w:ascii="Arial" w:hAnsi="Arial" w:cs="Arial"/>
          <w:sz w:val="20"/>
          <w:szCs w:val="20"/>
        </w:rPr>
        <w:t xml:space="preserve">_l_ </w:t>
      </w:r>
      <w:proofErr w:type="spellStart"/>
      <w:r w:rsidRPr="00A244B1">
        <w:rPr>
          <w:rFonts w:ascii="Arial" w:hAnsi="Arial" w:cs="Arial"/>
          <w:sz w:val="20"/>
          <w:szCs w:val="20"/>
        </w:rPr>
        <w:t>sottoscritt</w:t>
      </w:r>
      <w:proofErr w:type="spellEnd"/>
      <w:r w:rsidRPr="00A244B1">
        <w:rPr>
          <w:rFonts w:ascii="Arial" w:hAnsi="Arial" w:cs="Arial"/>
          <w:sz w:val="20"/>
          <w:szCs w:val="20"/>
        </w:rPr>
        <w:t>_ (nome e cognome) ______________________________________________</w:t>
      </w:r>
      <w:r>
        <w:rPr>
          <w:rFonts w:ascii="Arial" w:hAnsi="Arial" w:cs="Arial"/>
          <w:sz w:val="20"/>
          <w:szCs w:val="20"/>
        </w:rPr>
        <w:t>_______</w:t>
      </w:r>
    </w:p>
    <w:p w:rsidR="0025082C" w:rsidRDefault="0025082C" w:rsidP="0025082C">
      <w:pPr>
        <w:spacing w:line="360" w:lineRule="auto"/>
        <w:jc w:val="both"/>
        <w:rPr>
          <w:rFonts w:ascii="Arial" w:hAnsi="Arial" w:cs="Arial"/>
          <w:sz w:val="20"/>
          <w:szCs w:val="20"/>
        </w:rPr>
      </w:pPr>
      <w:proofErr w:type="spellStart"/>
      <w:r w:rsidRPr="00A244B1">
        <w:rPr>
          <w:rFonts w:ascii="Arial" w:hAnsi="Arial" w:cs="Arial"/>
          <w:sz w:val="20"/>
          <w:szCs w:val="20"/>
        </w:rPr>
        <w:t>nat</w:t>
      </w:r>
      <w:proofErr w:type="spellEnd"/>
      <w:r w:rsidRPr="00A244B1">
        <w:rPr>
          <w:rFonts w:ascii="Arial" w:hAnsi="Arial" w:cs="Arial"/>
          <w:sz w:val="20"/>
          <w:szCs w:val="20"/>
        </w:rPr>
        <w:t xml:space="preserve">_ a __________________________ </w:t>
      </w:r>
      <w:proofErr w:type="spellStart"/>
      <w:r w:rsidRPr="00A244B1">
        <w:rPr>
          <w:rFonts w:ascii="Arial" w:hAnsi="Arial" w:cs="Arial"/>
          <w:sz w:val="20"/>
          <w:szCs w:val="20"/>
        </w:rPr>
        <w:t>Prov</w:t>
      </w:r>
      <w:proofErr w:type="spellEnd"/>
      <w:r w:rsidRPr="00A244B1">
        <w:rPr>
          <w:rFonts w:ascii="Arial" w:hAnsi="Arial" w:cs="Arial"/>
          <w:sz w:val="20"/>
          <w:szCs w:val="20"/>
        </w:rPr>
        <w:t>. ________ il ________________ residente a_____________________</w:t>
      </w:r>
      <w:r>
        <w:rPr>
          <w:rFonts w:ascii="Arial" w:hAnsi="Arial" w:cs="Arial"/>
          <w:sz w:val="20"/>
          <w:szCs w:val="20"/>
        </w:rPr>
        <w:t>___</w:t>
      </w:r>
      <w:r w:rsidRPr="00A244B1">
        <w:rPr>
          <w:rFonts w:ascii="Arial" w:hAnsi="Arial" w:cs="Arial"/>
          <w:sz w:val="20"/>
          <w:szCs w:val="20"/>
        </w:rPr>
        <w:t>via/piazza____________</w:t>
      </w:r>
      <w:r>
        <w:rPr>
          <w:rFonts w:ascii="Arial" w:hAnsi="Arial" w:cs="Arial"/>
          <w:sz w:val="20"/>
          <w:szCs w:val="20"/>
        </w:rPr>
        <w:t>_________________________n.__________</w:t>
      </w:r>
    </w:p>
    <w:p w:rsidR="0025082C" w:rsidRDefault="0025082C" w:rsidP="0025082C">
      <w:pPr>
        <w:spacing w:line="360" w:lineRule="auto"/>
        <w:jc w:val="both"/>
        <w:rPr>
          <w:rFonts w:ascii="Arial" w:hAnsi="Arial" w:cs="Arial"/>
          <w:sz w:val="20"/>
          <w:szCs w:val="20"/>
        </w:rPr>
      </w:pPr>
      <w:r>
        <w:rPr>
          <w:rFonts w:ascii="Arial" w:hAnsi="Arial" w:cs="Arial"/>
          <w:sz w:val="20"/>
          <w:szCs w:val="20"/>
        </w:rPr>
        <w:t>Codice Fiscale_____________________________________________________________________</w:t>
      </w:r>
    </w:p>
    <w:p w:rsidR="0025082C" w:rsidRDefault="0025082C" w:rsidP="0025082C">
      <w:pPr>
        <w:spacing w:line="360" w:lineRule="auto"/>
        <w:jc w:val="both"/>
        <w:rPr>
          <w:rFonts w:ascii="Arial" w:hAnsi="Arial" w:cs="Arial"/>
          <w:sz w:val="20"/>
          <w:szCs w:val="20"/>
        </w:rPr>
      </w:pPr>
      <w:r>
        <w:rPr>
          <w:rFonts w:ascii="Arial" w:hAnsi="Arial" w:cs="Arial"/>
          <w:sz w:val="20"/>
          <w:szCs w:val="20"/>
        </w:rPr>
        <w:t>in qualità di________________________________________________________________________</w:t>
      </w:r>
    </w:p>
    <w:p w:rsidR="0025082C" w:rsidRPr="00A244B1" w:rsidRDefault="0025082C" w:rsidP="0025082C">
      <w:pPr>
        <w:spacing w:line="360" w:lineRule="auto"/>
        <w:jc w:val="both"/>
        <w:rPr>
          <w:rFonts w:ascii="Arial" w:hAnsi="Arial" w:cs="Arial"/>
          <w:sz w:val="20"/>
          <w:szCs w:val="20"/>
        </w:rPr>
      </w:pPr>
      <w:r>
        <w:rPr>
          <w:rFonts w:ascii="Arial" w:hAnsi="Arial" w:cs="Arial"/>
          <w:sz w:val="20"/>
          <w:szCs w:val="20"/>
        </w:rPr>
        <w:t>della società_______________________________________________________________________</w:t>
      </w:r>
    </w:p>
    <w:p w:rsidR="0025082C" w:rsidRPr="00A244B1" w:rsidRDefault="0025082C" w:rsidP="0025082C">
      <w:pPr>
        <w:spacing w:line="360" w:lineRule="auto"/>
        <w:jc w:val="both"/>
        <w:rPr>
          <w:rFonts w:ascii="Arial" w:hAnsi="Arial" w:cs="Arial"/>
          <w:b/>
          <w:bCs/>
          <w:sz w:val="20"/>
          <w:szCs w:val="20"/>
        </w:rPr>
      </w:pPr>
    </w:p>
    <w:p w:rsidR="0025082C" w:rsidRPr="00A244B1" w:rsidRDefault="0025082C" w:rsidP="0025082C">
      <w:pPr>
        <w:jc w:val="both"/>
        <w:rPr>
          <w:rFonts w:ascii="Arial" w:hAnsi="Arial" w:cs="Arial"/>
          <w:b/>
          <w:bCs/>
          <w:sz w:val="20"/>
          <w:szCs w:val="20"/>
        </w:rPr>
      </w:pPr>
      <w:r w:rsidRPr="00A244B1">
        <w:rPr>
          <w:rFonts w:ascii="Arial" w:hAnsi="Arial" w:cs="Arial"/>
          <w:b/>
          <w:bCs/>
          <w:sz w:val="20"/>
          <w:szCs w:val="20"/>
        </w:rPr>
        <w:t xml:space="preserve">consapevole delle sanzioni penali in caso di dichiarazioni false e della conseguente decadenza dai benefici eventualmente conseguiti (ai sensi degli artt. 75 e 76 D.P.R. 445/2000) sotto la propria responsabilità </w:t>
      </w:r>
    </w:p>
    <w:p w:rsidR="0025082C" w:rsidRPr="00A244B1" w:rsidRDefault="0025082C" w:rsidP="0025082C">
      <w:pPr>
        <w:jc w:val="both"/>
        <w:rPr>
          <w:rFonts w:ascii="Arial" w:hAnsi="Arial" w:cs="Arial"/>
          <w:sz w:val="20"/>
          <w:szCs w:val="20"/>
        </w:rPr>
      </w:pPr>
    </w:p>
    <w:p w:rsidR="0025082C" w:rsidRPr="00A244B1" w:rsidRDefault="0025082C" w:rsidP="0025082C">
      <w:pPr>
        <w:jc w:val="center"/>
        <w:rPr>
          <w:rFonts w:ascii="Arial" w:hAnsi="Arial" w:cs="Arial"/>
          <w:b/>
          <w:bCs/>
          <w:sz w:val="20"/>
          <w:szCs w:val="20"/>
        </w:rPr>
      </w:pPr>
      <w:r w:rsidRPr="00A244B1">
        <w:rPr>
          <w:rFonts w:ascii="Arial" w:hAnsi="Arial" w:cs="Arial"/>
          <w:b/>
          <w:bCs/>
          <w:sz w:val="20"/>
          <w:szCs w:val="20"/>
        </w:rPr>
        <w:t>DICHIARA</w:t>
      </w:r>
    </w:p>
    <w:p w:rsidR="0025082C" w:rsidRPr="00A244B1" w:rsidRDefault="0025082C" w:rsidP="0025082C">
      <w:pPr>
        <w:jc w:val="both"/>
        <w:rPr>
          <w:rFonts w:ascii="Arial" w:hAnsi="Arial" w:cs="Arial"/>
          <w:sz w:val="20"/>
          <w:szCs w:val="20"/>
        </w:rPr>
      </w:pPr>
    </w:p>
    <w:p w:rsidR="0025082C" w:rsidRDefault="0025082C" w:rsidP="0025082C">
      <w:pPr>
        <w:jc w:val="both"/>
        <w:rPr>
          <w:rFonts w:ascii="Arial" w:hAnsi="Arial" w:cs="Arial"/>
          <w:bCs/>
          <w:sz w:val="20"/>
          <w:szCs w:val="20"/>
        </w:rPr>
      </w:pPr>
      <w:r>
        <w:rPr>
          <w:rFonts w:ascii="Arial" w:hAnsi="Arial" w:cs="Arial"/>
          <w:bCs/>
          <w:sz w:val="20"/>
          <w:szCs w:val="20"/>
        </w:rPr>
        <w:t xml:space="preserve">ai sensi dell’ art. 85, comma 3 del </w:t>
      </w:r>
      <w:proofErr w:type="spellStart"/>
      <w:r>
        <w:rPr>
          <w:rFonts w:ascii="Arial" w:hAnsi="Arial" w:cs="Arial"/>
          <w:bCs/>
          <w:sz w:val="20"/>
          <w:szCs w:val="20"/>
        </w:rPr>
        <w:t>D.Lgs</w:t>
      </w:r>
      <w:proofErr w:type="spellEnd"/>
      <w:r>
        <w:rPr>
          <w:rFonts w:ascii="Arial" w:hAnsi="Arial" w:cs="Arial"/>
          <w:bCs/>
          <w:sz w:val="20"/>
          <w:szCs w:val="20"/>
        </w:rPr>
        <w:t xml:space="preserve"> 159/2011 di avere i seguenti familiari conviventi di maggiore età **:</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Luogo e data di nascita______________________________residenza_________________________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lastRenderedPageBreak/>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r>
        <w:rPr>
          <w:rFonts w:ascii="Arial" w:hAnsi="Arial" w:cs="Arial"/>
          <w:bCs/>
          <w:sz w:val="20"/>
          <w:szCs w:val="20"/>
        </w:rPr>
        <w:t>Luogo e data di nascita______________________________residenza_________________________</w:t>
      </w:r>
    </w:p>
    <w:p w:rsidR="0025082C" w:rsidRDefault="0025082C" w:rsidP="0025082C"/>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r>
        <w:rPr>
          <w:rFonts w:ascii="Arial" w:hAnsi="Arial" w:cs="Arial"/>
          <w:bCs/>
          <w:sz w:val="20"/>
          <w:szCs w:val="20"/>
        </w:rPr>
        <w:t>Luogo e data di nascita______________________________residenza_________________________</w:t>
      </w:r>
    </w:p>
    <w:p w:rsidR="0025082C" w:rsidRDefault="0025082C" w:rsidP="0025082C"/>
    <w:p w:rsidR="0025082C" w:rsidRDefault="0025082C" w:rsidP="0025082C"/>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r>
        <w:rPr>
          <w:rFonts w:ascii="Arial" w:hAnsi="Arial" w:cs="Arial"/>
          <w:bCs/>
          <w:sz w:val="20"/>
          <w:szCs w:val="20"/>
        </w:rPr>
        <w:t>Luogo e data di nascita______________________________residenza_________________________</w:t>
      </w:r>
    </w:p>
    <w:p w:rsidR="0025082C" w:rsidRDefault="0025082C" w:rsidP="0025082C">
      <w:pPr>
        <w:jc w:val="both"/>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Luogo e data di nascita______________________________residenza_________________________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Luogo e data di nascita______________________________residenza_________________________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r>
        <w:rPr>
          <w:rFonts w:ascii="Arial" w:hAnsi="Arial" w:cs="Arial"/>
          <w:bCs/>
          <w:sz w:val="20"/>
          <w:szCs w:val="20"/>
        </w:rPr>
        <w:t>Nome___________________________________Cognome_________________________________</w:t>
      </w:r>
    </w:p>
    <w:p w:rsidR="0025082C" w:rsidRDefault="0025082C" w:rsidP="0025082C">
      <w:pPr>
        <w:rPr>
          <w:rFonts w:ascii="Arial" w:hAnsi="Arial" w:cs="Arial"/>
          <w:bCs/>
          <w:sz w:val="20"/>
          <w:szCs w:val="20"/>
        </w:rPr>
      </w:pPr>
    </w:p>
    <w:p w:rsidR="0025082C" w:rsidRDefault="0025082C" w:rsidP="0025082C">
      <w:pPr>
        <w:rPr>
          <w:rFonts w:ascii="Arial" w:hAnsi="Arial" w:cs="Arial"/>
          <w:bCs/>
          <w:sz w:val="20"/>
          <w:szCs w:val="20"/>
        </w:rPr>
      </w:pPr>
    </w:p>
    <w:p w:rsidR="0025082C" w:rsidRDefault="0025082C" w:rsidP="0025082C">
      <w:r>
        <w:rPr>
          <w:rFonts w:ascii="Arial" w:hAnsi="Arial" w:cs="Arial"/>
          <w:bCs/>
          <w:sz w:val="20"/>
          <w:szCs w:val="20"/>
        </w:rPr>
        <w:t>Luogo e data di nascita______________________________residenza_________________________</w:t>
      </w:r>
    </w:p>
    <w:p w:rsidR="0025082C" w:rsidRDefault="0025082C" w:rsidP="0025082C"/>
    <w:p w:rsidR="0025082C" w:rsidRDefault="0025082C" w:rsidP="0025082C">
      <w:pPr>
        <w:jc w:val="both"/>
      </w:pPr>
    </w:p>
    <w:p w:rsidR="0025082C" w:rsidRDefault="0025082C" w:rsidP="0025082C">
      <w:pPr>
        <w:jc w:val="both"/>
        <w:rPr>
          <w:rFonts w:ascii="Arial" w:hAnsi="Arial" w:cs="Arial"/>
          <w:bCs/>
          <w:sz w:val="20"/>
          <w:szCs w:val="20"/>
        </w:rPr>
      </w:pPr>
    </w:p>
    <w:p w:rsidR="0025082C" w:rsidRDefault="0025082C" w:rsidP="0025082C">
      <w:pPr>
        <w:jc w:val="both"/>
        <w:rPr>
          <w:rFonts w:ascii="Arial" w:hAnsi="Arial" w:cs="Arial"/>
          <w:b/>
          <w:bCs/>
          <w:sz w:val="20"/>
          <w:szCs w:val="20"/>
        </w:rPr>
      </w:pPr>
    </w:p>
    <w:p w:rsidR="0025082C" w:rsidRDefault="0025082C" w:rsidP="0025082C">
      <w:pPr>
        <w:jc w:val="both"/>
        <w:rPr>
          <w:rFonts w:ascii="Arial" w:hAnsi="Arial" w:cs="Arial"/>
          <w:b/>
          <w:bCs/>
          <w:sz w:val="20"/>
          <w:szCs w:val="20"/>
        </w:rPr>
      </w:pPr>
      <w:r w:rsidRPr="00A244B1">
        <w:rPr>
          <w:rFonts w:ascii="Arial" w:hAnsi="Arial" w:cs="Arial"/>
          <w:b/>
          <w:bCs/>
          <w:sz w:val="20"/>
          <w:szCs w:val="20"/>
        </w:rPr>
        <w:t xml:space="preserve">Il/la sottoscritto/a dichiara inoltre di essere informato/a, ai sensi del </w:t>
      </w:r>
      <w:proofErr w:type="spellStart"/>
      <w:r w:rsidRPr="00A244B1">
        <w:rPr>
          <w:rFonts w:ascii="Arial" w:hAnsi="Arial" w:cs="Arial"/>
          <w:b/>
          <w:bCs/>
          <w:sz w:val="20"/>
          <w:szCs w:val="20"/>
        </w:rPr>
        <w:t>D.Lgs.</w:t>
      </w:r>
      <w:proofErr w:type="spellEnd"/>
      <w:r w:rsidRPr="00A244B1">
        <w:rPr>
          <w:rFonts w:ascii="Arial" w:hAnsi="Arial" w:cs="Arial"/>
          <w:b/>
          <w:bCs/>
          <w:sz w:val="20"/>
          <w:szCs w:val="20"/>
        </w:rPr>
        <w:t xml:space="preserve"> n. 196/2003 (codice in materia di protezione di dati personali) che i dati personali raccolti saranno trattati, anche con strumenti informatici, esclusivamente nell’ambito del procedimento per il quale la presente dichiarazione viene resa.</w:t>
      </w:r>
    </w:p>
    <w:p w:rsidR="0025082C" w:rsidRDefault="0025082C" w:rsidP="0025082C">
      <w:pPr>
        <w:jc w:val="both"/>
        <w:rPr>
          <w:rFonts w:ascii="Arial" w:hAnsi="Arial" w:cs="Arial"/>
          <w:b/>
          <w:bCs/>
          <w:sz w:val="20"/>
          <w:szCs w:val="20"/>
        </w:rPr>
      </w:pPr>
    </w:p>
    <w:p w:rsidR="0025082C" w:rsidRPr="00A244B1" w:rsidRDefault="0025082C" w:rsidP="0025082C">
      <w:pPr>
        <w:jc w:val="both"/>
        <w:rPr>
          <w:rFonts w:ascii="Arial" w:hAnsi="Arial" w:cs="Arial"/>
          <w:b/>
          <w:bCs/>
          <w:sz w:val="20"/>
          <w:szCs w:val="20"/>
        </w:rPr>
      </w:pPr>
    </w:p>
    <w:p w:rsidR="0025082C" w:rsidRPr="00A244B1" w:rsidRDefault="0025082C" w:rsidP="0025082C">
      <w:pPr>
        <w:jc w:val="both"/>
        <w:rPr>
          <w:rFonts w:ascii="Arial" w:hAnsi="Arial" w:cs="Arial"/>
          <w:b/>
          <w:bCs/>
          <w:sz w:val="20"/>
          <w:szCs w:val="20"/>
        </w:rPr>
      </w:pPr>
    </w:p>
    <w:p w:rsidR="0025082C" w:rsidRPr="00A244B1" w:rsidRDefault="0025082C" w:rsidP="0025082C">
      <w:pPr>
        <w:jc w:val="both"/>
        <w:rPr>
          <w:rFonts w:ascii="Arial" w:hAnsi="Arial" w:cs="Arial"/>
          <w:b/>
          <w:bCs/>
          <w:sz w:val="20"/>
          <w:szCs w:val="20"/>
        </w:rPr>
      </w:pPr>
      <w:r>
        <w:rPr>
          <w:rFonts w:ascii="Arial" w:hAnsi="Arial" w:cs="Arial"/>
          <w:b/>
          <w:bCs/>
          <w:sz w:val="20"/>
          <w:szCs w:val="20"/>
        </w:rPr>
        <w:t xml:space="preserve">______________________                         </w:t>
      </w:r>
      <w:r w:rsidRPr="00A244B1">
        <w:rPr>
          <w:rFonts w:ascii="Arial" w:hAnsi="Arial" w:cs="Arial"/>
          <w:b/>
          <w:bCs/>
          <w:sz w:val="20"/>
          <w:szCs w:val="20"/>
        </w:rPr>
        <w:t>___________________</w:t>
      </w:r>
      <w:r>
        <w:rPr>
          <w:rFonts w:ascii="Arial" w:hAnsi="Arial" w:cs="Arial"/>
          <w:b/>
          <w:bCs/>
          <w:sz w:val="20"/>
          <w:szCs w:val="20"/>
        </w:rPr>
        <w:t>___________________________</w:t>
      </w:r>
    </w:p>
    <w:p w:rsidR="0025082C" w:rsidRDefault="0025082C" w:rsidP="0025082C">
      <w:pPr>
        <w:jc w:val="both"/>
        <w:rPr>
          <w:rFonts w:ascii="Arial" w:hAnsi="Arial" w:cs="Arial"/>
          <w:sz w:val="20"/>
          <w:szCs w:val="20"/>
        </w:rPr>
      </w:pPr>
      <w:r w:rsidRPr="00A244B1">
        <w:rPr>
          <w:rFonts w:ascii="Arial" w:hAnsi="Arial" w:cs="Arial"/>
          <w:sz w:val="20"/>
          <w:szCs w:val="20"/>
        </w:rPr>
        <w:t xml:space="preserve">             data                  </w:t>
      </w:r>
    </w:p>
    <w:p w:rsidR="0025082C" w:rsidRDefault="0025082C" w:rsidP="0025082C">
      <w:pPr>
        <w:jc w:val="both"/>
        <w:rPr>
          <w:rFonts w:ascii="Arial" w:hAnsi="Arial" w:cs="Arial"/>
          <w:sz w:val="20"/>
          <w:szCs w:val="20"/>
        </w:rPr>
      </w:pPr>
      <w:r w:rsidRPr="00A244B1">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244B1">
        <w:rPr>
          <w:rFonts w:ascii="Arial" w:hAnsi="Arial" w:cs="Arial"/>
          <w:sz w:val="20"/>
          <w:szCs w:val="20"/>
        </w:rPr>
        <w:t>firma leggibile del dichiarante</w:t>
      </w:r>
      <w:r>
        <w:rPr>
          <w:rFonts w:ascii="Arial" w:hAnsi="Arial" w:cs="Arial"/>
          <w:sz w:val="20"/>
          <w:szCs w:val="20"/>
        </w:rPr>
        <w:t>(*</w:t>
      </w:r>
      <w:r w:rsidRPr="00A244B1">
        <w:rPr>
          <w:rFonts w:ascii="Arial" w:hAnsi="Arial" w:cs="Arial"/>
          <w:sz w:val="20"/>
          <w:szCs w:val="20"/>
        </w:rPr>
        <w:t xml:space="preserve">)    </w:t>
      </w:r>
    </w:p>
    <w:p w:rsidR="0025082C" w:rsidRDefault="0025082C" w:rsidP="0025082C">
      <w:pPr>
        <w:jc w:val="both"/>
        <w:rPr>
          <w:rFonts w:ascii="Arial" w:hAnsi="Arial" w:cs="Arial"/>
          <w:sz w:val="20"/>
          <w:szCs w:val="20"/>
        </w:rPr>
      </w:pPr>
    </w:p>
    <w:p w:rsidR="0025082C" w:rsidRDefault="0025082C" w:rsidP="0025082C">
      <w:pPr>
        <w:jc w:val="both"/>
        <w:rPr>
          <w:b/>
          <w:bCs/>
          <w:sz w:val="20"/>
          <w:szCs w:val="20"/>
        </w:rPr>
      </w:pPr>
      <w:r>
        <w:rPr>
          <w:b/>
          <w:bCs/>
          <w:sz w:val="20"/>
          <w:szCs w:val="20"/>
        </w:rPr>
        <w:t>N.B.: La presente dichiarazione deve essere compilata esclusivamente in formato Word o a stampatello</w:t>
      </w:r>
    </w:p>
    <w:p w:rsidR="0025082C" w:rsidRDefault="0025082C" w:rsidP="0025082C">
      <w:pPr>
        <w:jc w:val="both"/>
        <w:rPr>
          <w:sz w:val="20"/>
          <w:szCs w:val="20"/>
        </w:rPr>
      </w:pPr>
      <w:r>
        <w:rPr>
          <w:sz w:val="20"/>
          <w:szCs w:val="20"/>
        </w:rPr>
        <w:t>la presente dichiarazione non necessita dell’autenticazione della firma e sostituisce a tutti gli effetti le normali certificazioni richieste o destinate ad una pubblica amministrazione nonché ai gestori di pubblici servizi e ai privati che vi consentono.</w:t>
      </w:r>
    </w:p>
    <w:p w:rsidR="0025082C" w:rsidRDefault="0025082C" w:rsidP="0025082C">
      <w:pPr>
        <w:jc w:val="both"/>
        <w:rPr>
          <w:sz w:val="20"/>
          <w:szCs w:val="20"/>
        </w:rPr>
      </w:pPr>
      <w:r>
        <w:rPr>
          <w:sz w:val="20"/>
          <w:szCs w:val="20"/>
        </w:rPr>
        <w:t xml:space="preserve"> L’Amministrazione si riserva di  effettuare controlli, anche a campione, sulla veridicità delle dichiarazioni (art. 71, comma 1, D.P.R. 445/2000).</w:t>
      </w:r>
    </w:p>
    <w:p w:rsidR="0025082C" w:rsidRDefault="0025082C" w:rsidP="0025082C">
      <w:pPr>
        <w:jc w:val="both"/>
        <w:rPr>
          <w:sz w:val="20"/>
          <w:szCs w:val="20"/>
        </w:rPr>
      </w:pPr>
      <w:r>
        <w:rPr>
          <w:sz w:val="20"/>
          <w:szCs w:val="20"/>
        </w:rPr>
        <w:t xml:space="preserve"> In caso di dichiarazione falsa il cittadino </w:t>
      </w:r>
      <w:r>
        <w:rPr>
          <w:b/>
          <w:bCs/>
          <w:sz w:val="20"/>
          <w:szCs w:val="20"/>
        </w:rPr>
        <w:t>sarà denunciato all’autorità giudiziaria</w:t>
      </w:r>
      <w:r>
        <w:rPr>
          <w:sz w:val="20"/>
          <w:szCs w:val="20"/>
        </w:rPr>
        <w:t xml:space="preserve">. </w:t>
      </w:r>
    </w:p>
    <w:p w:rsidR="0025082C" w:rsidRPr="00477DB8" w:rsidRDefault="0025082C" w:rsidP="0025082C">
      <w:pPr>
        <w:jc w:val="both"/>
        <w:rPr>
          <w:sz w:val="20"/>
          <w:szCs w:val="20"/>
        </w:rPr>
      </w:pPr>
      <w:r>
        <w:rPr>
          <w:sz w:val="20"/>
          <w:szCs w:val="20"/>
        </w:rPr>
        <w:t xml:space="preserve"> </w:t>
      </w:r>
      <w:r w:rsidRPr="00477DB8">
        <w:rPr>
          <w:sz w:val="20"/>
          <w:szCs w:val="20"/>
        </w:rPr>
        <w:t xml:space="preserve">(*) La dichiarazione sostitutiva va redatta da tutti i soggetti di cui all’art. 85 del </w:t>
      </w:r>
      <w:proofErr w:type="spellStart"/>
      <w:r w:rsidRPr="00477DB8">
        <w:rPr>
          <w:sz w:val="20"/>
          <w:szCs w:val="20"/>
        </w:rPr>
        <w:t>D.Lgs</w:t>
      </w:r>
      <w:proofErr w:type="spellEnd"/>
      <w:r w:rsidRPr="00477DB8">
        <w:rPr>
          <w:sz w:val="20"/>
          <w:szCs w:val="20"/>
        </w:rPr>
        <w:t xml:space="preserve"> 159/2011.  </w:t>
      </w:r>
    </w:p>
    <w:p w:rsidR="0025082C" w:rsidRPr="00FB520A" w:rsidRDefault="0025082C" w:rsidP="0025082C">
      <w:pPr>
        <w:jc w:val="both"/>
        <w:rPr>
          <w:b/>
          <w:bCs/>
          <w:color w:val="999999"/>
          <w:sz w:val="20"/>
          <w:szCs w:val="20"/>
        </w:rPr>
      </w:pPr>
      <w:r w:rsidRPr="00477DB8">
        <w:rPr>
          <w:sz w:val="20"/>
          <w:szCs w:val="20"/>
        </w:rPr>
        <w:t>(**) Per “</w:t>
      </w:r>
      <w:r w:rsidRPr="00477DB8">
        <w:rPr>
          <w:b/>
          <w:sz w:val="20"/>
          <w:szCs w:val="20"/>
        </w:rPr>
        <w:t>familiari conviventi</w:t>
      </w:r>
      <w:r w:rsidRPr="00477DB8">
        <w:rPr>
          <w:sz w:val="20"/>
          <w:szCs w:val="20"/>
        </w:rPr>
        <w:t>” si intendono “</w:t>
      </w:r>
      <w:r w:rsidRPr="00477DB8">
        <w:rPr>
          <w:b/>
          <w:sz w:val="20"/>
          <w:szCs w:val="20"/>
        </w:rPr>
        <w:t>chiunque conviva</w:t>
      </w:r>
      <w:r w:rsidRPr="00477DB8">
        <w:rPr>
          <w:sz w:val="20"/>
          <w:szCs w:val="20"/>
        </w:rPr>
        <w:t xml:space="preserve">” con i soggetti di cui all’art. 85 del </w:t>
      </w:r>
      <w:proofErr w:type="spellStart"/>
      <w:r w:rsidRPr="00477DB8">
        <w:rPr>
          <w:sz w:val="20"/>
          <w:szCs w:val="20"/>
        </w:rPr>
        <w:t>D.Lgs</w:t>
      </w:r>
      <w:proofErr w:type="spellEnd"/>
      <w:r w:rsidRPr="00477DB8">
        <w:rPr>
          <w:sz w:val="20"/>
          <w:szCs w:val="20"/>
        </w:rPr>
        <w:t xml:space="preserve"> 159/2011, purché maggiorenni.</w:t>
      </w:r>
    </w:p>
    <w:p w:rsidR="00295D2D" w:rsidRPr="00590D89" w:rsidRDefault="00295D2D" w:rsidP="00295D2D">
      <w:pPr>
        <w:jc w:val="both"/>
        <w:rPr>
          <w:rFonts w:ascii="Arial" w:hAnsi="Arial" w:cs="Arial"/>
        </w:rPr>
      </w:pPr>
    </w:p>
    <w:p w:rsidR="00295D2D" w:rsidRDefault="00295D2D" w:rsidP="00295D2D">
      <w:pPr>
        <w:pStyle w:val="Corpodeltesto2"/>
        <w:spacing w:after="0" w:line="240" w:lineRule="auto"/>
        <w:rPr>
          <w:rFonts w:ascii="Garamond" w:hAnsi="Garamond" w:cs="Tahoma"/>
          <w:b/>
          <w:sz w:val="28"/>
          <w:szCs w:val="28"/>
          <w:u w:val="single"/>
        </w:rPr>
      </w:pPr>
    </w:p>
    <w:p w:rsidR="00474CF7" w:rsidRDefault="00474CF7">
      <w:pPr>
        <w:spacing w:after="0" w:line="240" w:lineRule="auto"/>
        <w:rPr>
          <w:rFonts w:ascii="Garamond" w:hAnsi="Garamond" w:cs="Tahoma"/>
          <w:highlight w:val="yellow"/>
        </w:rPr>
      </w:pPr>
      <w:r>
        <w:rPr>
          <w:rFonts w:ascii="Garamond" w:hAnsi="Garamond" w:cs="Tahoma"/>
          <w:highlight w:val="yellow"/>
        </w:rPr>
        <w:br w:type="page"/>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520"/>
      </w:tblGrid>
      <w:tr w:rsidR="0025082C" w:rsidRPr="00BC4934" w:rsidTr="0025082C">
        <w:tc>
          <w:tcPr>
            <w:tcW w:w="10314" w:type="dxa"/>
            <w:gridSpan w:val="2"/>
          </w:tcPr>
          <w:p w:rsidR="0025082C" w:rsidRPr="004715FC" w:rsidRDefault="0025082C" w:rsidP="0025082C">
            <w:pPr>
              <w:pStyle w:val="Intestazione"/>
              <w:jc w:val="both"/>
              <w:rPr>
                <w:b/>
                <w:sz w:val="36"/>
                <w:szCs w:val="36"/>
              </w:rPr>
            </w:pPr>
            <w:r>
              <w:rPr>
                <w:b/>
                <w:sz w:val="36"/>
                <w:szCs w:val="36"/>
              </w:rPr>
              <w:lastRenderedPageBreak/>
              <w:t xml:space="preserve">I nuovi controlli antimafia introdotti dal </w:t>
            </w:r>
            <w:proofErr w:type="spellStart"/>
            <w:r>
              <w:rPr>
                <w:b/>
                <w:sz w:val="36"/>
                <w:szCs w:val="36"/>
              </w:rPr>
              <w:t>D.Lgs</w:t>
            </w:r>
            <w:proofErr w:type="spellEnd"/>
            <w:r>
              <w:rPr>
                <w:b/>
                <w:sz w:val="36"/>
                <w:szCs w:val="36"/>
              </w:rPr>
              <w:t xml:space="preserve"> n. 159/2011 e successive modifiche e correzioni (</w:t>
            </w:r>
            <w:proofErr w:type="spellStart"/>
            <w:r>
              <w:rPr>
                <w:b/>
                <w:sz w:val="36"/>
                <w:szCs w:val="36"/>
              </w:rPr>
              <w:t>D.Lgs.</w:t>
            </w:r>
            <w:proofErr w:type="spellEnd"/>
            <w:r>
              <w:rPr>
                <w:b/>
                <w:sz w:val="36"/>
                <w:szCs w:val="36"/>
              </w:rPr>
              <w:t xml:space="preserve"> 218/2012)</w:t>
            </w:r>
          </w:p>
          <w:p w:rsidR="0025082C" w:rsidRPr="00BC4934" w:rsidRDefault="0025082C" w:rsidP="0025082C">
            <w:pPr>
              <w:spacing w:after="0" w:line="240" w:lineRule="auto"/>
              <w:jc w:val="center"/>
              <w:rPr>
                <w:b/>
              </w:rPr>
            </w:pPr>
          </w:p>
        </w:tc>
      </w:tr>
      <w:tr w:rsidR="0025082C" w:rsidRPr="00BC4934" w:rsidTr="0025082C">
        <w:tc>
          <w:tcPr>
            <w:tcW w:w="10314" w:type="dxa"/>
            <w:gridSpan w:val="2"/>
          </w:tcPr>
          <w:p w:rsidR="0025082C" w:rsidRPr="00BC4934" w:rsidRDefault="0025082C" w:rsidP="0025082C">
            <w:pPr>
              <w:spacing w:after="0" w:line="240" w:lineRule="auto"/>
              <w:jc w:val="center"/>
              <w:rPr>
                <w:b/>
              </w:rPr>
            </w:pPr>
          </w:p>
          <w:p w:rsidR="0025082C" w:rsidRPr="00BC4934" w:rsidRDefault="0025082C" w:rsidP="0025082C">
            <w:pPr>
              <w:spacing w:after="0" w:line="240" w:lineRule="auto"/>
              <w:jc w:val="center"/>
              <w:rPr>
                <w:b/>
              </w:rPr>
            </w:pPr>
            <w:r w:rsidRPr="00BC4934">
              <w:rPr>
                <w:b/>
              </w:rPr>
              <w:t xml:space="preserve">Art. 85 del </w:t>
            </w:r>
            <w:proofErr w:type="spellStart"/>
            <w:r w:rsidRPr="00BC4934">
              <w:rPr>
                <w:b/>
              </w:rPr>
              <w:t>D.Lgs</w:t>
            </w:r>
            <w:proofErr w:type="spellEnd"/>
            <w:r w:rsidRPr="00BC4934">
              <w:rPr>
                <w:b/>
              </w:rPr>
              <w:t xml:space="preserve"> 159/2011</w:t>
            </w:r>
            <w:r>
              <w:rPr>
                <w:b/>
              </w:rPr>
              <w:t xml:space="preserve"> *(vedi nota  a margine sugli ulteriori controlli)</w:t>
            </w:r>
          </w:p>
          <w:p w:rsidR="0025082C" w:rsidRPr="00BC4934" w:rsidRDefault="0025082C" w:rsidP="0025082C">
            <w:pPr>
              <w:spacing w:after="0" w:line="240" w:lineRule="auto"/>
              <w:jc w:val="center"/>
              <w:rPr>
                <w:b/>
              </w:rPr>
            </w:pPr>
          </w:p>
        </w:tc>
      </w:tr>
      <w:tr w:rsidR="0025082C" w:rsidRPr="00BC4934" w:rsidTr="0025082C">
        <w:tc>
          <w:tcPr>
            <w:tcW w:w="3794" w:type="dxa"/>
          </w:tcPr>
          <w:p w:rsidR="0025082C" w:rsidRPr="00BC4934" w:rsidRDefault="0025082C" w:rsidP="0025082C">
            <w:pPr>
              <w:spacing w:after="0" w:line="240" w:lineRule="auto"/>
              <w:rPr>
                <w:b/>
              </w:rPr>
            </w:pPr>
            <w:r w:rsidRPr="00BC4934">
              <w:rPr>
                <w:b/>
              </w:rPr>
              <w:t>Impresa individuale</w:t>
            </w:r>
          </w:p>
        </w:tc>
        <w:tc>
          <w:tcPr>
            <w:tcW w:w="6520" w:type="dxa"/>
          </w:tcPr>
          <w:p w:rsidR="0025082C" w:rsidRPr="00BC4934" w:rsidRDefault="0025082C" w:rsidP="0025082C">
            <w:pPr>
              <w:pStyle w:val="Paragrafoelenco"/>
              <w:numPr>
                <w:ilvl w:val="0"/>
                <w:numId w:val="34"/>
              </w:numPr>
              <w:spacing w:after="0" w:line="240" w:lineRule="auto"/>
            </w:pPr>
            <w:r w:rsidRPr="00BC4934">
              <w:t xml:space="preserve">Titolare dell’impresa </w:t>
            </w:r>
          </w:p>
          <w:p w:rsidR="0025082C" w:rsidRPr="00BC4934" w:rsidRDefault="0025082C" w:rsidP="0025082C">
            <w:pPr>
              <w:pStyle w:val="Paragrafoelenco"/>
              <w:numPr>
                <w:ilvl w:val="0"/>
                <w:numId w:val="34"/>
              </w:numPr>
              <w:spacing w:after="0" w:line="240" w:lineRule="auto"/>
              <w:rPr>
                <w:b/>
              </w:rPr>
            </w:pPr>
            <w:r w:rsidRPr="00BC4934">
              <w:rPr>
                <w:b/>
              </w:rPr>
              <w:t xml:space="preserve">direttore tecnico (se previsto)  </w:t>
            </w:r>
          </w:p>
          <w:p w:rsidR="0025082C" w:rsidRPr="00BC4934" w:rsidRDefault="0025082C" w:rsidP="0025082C">
            <w:pPr>
              <w:pStyle w:val="Paragrafoelenco"/>
              <w:numPr>
                <w:ilvl w:val="0"/>
                <w:numId w:val="34"/>
              </w:numPr>
              <w:spacing w:after="0" w:line="240" w:lineRule="auto"/>
              <w:rPr>
                <w:b/>
              </w:rPr>
            </w:pPr>
            <w:r w:rsidRPr="00BC4934">
              <w:rPr>
                <w:b/>
              </w:rPr>
              <w:t xml:space="preserve">familiari conviventi dei soggetti di cui ai punti 1 e 2 </w:t>
            </w:r>
          </w:p>
        </w:tc>
      </w:tr>
      <w:tr w:rsidR="0025082C" w:rsidRPr="00BC4934" w:rsidTr="0025082C">
        <w:tc>
          <w:tcPr>
            <w:tcW w:w="3794" w:type="dxa"/>
          </w:tcPr>
          <w:p w:rsidR="0025082C" w:rsidRPr="00BC4934" w:rsidRDefault="0025082C" w:rsidP="0025082C">
            <w:pPr>
              <w:spacing w:after="0" w:line="240" w:lineRule="auto"/>
              <w:rPr>
                <w:b/>
              </w:rPr>
            </w:pPr>
            <w:r w:rsidRPr="00BC4934">
              <w:rPr>
                <w:b/>
              </w:rPr>
              <w:t>Associazioni</w:t>
            </w:r>
          </w:p>
          <w:p w:rsidR="0025082C" w:rsidRPr="00BC4934" w:rsidRDefault="0025082C" w:rsidP="0025082C">
            <w:pPr>
              <w:spacing w:after="0" w:line="240" w:lineRule="auto"/>
              <w:rPr>
                <w:b/>
              </w:rPr>
            </w:pPr>
          </w:p>
        </w:tc>
        <w:tc>
          <w:tcPr>
            <w:tcW w:w="6520" w:type="dxa"/>
          </w:tcPr>
          <w:p w:rsidR="0025082C" w:rsidRDefault="0025082C" w:rsidP="0025082C">
            <w:pPr>
              <w:numPr>
                <w:ilvl w:val="0"/>
                <w:numId w:val="44"/>
              </w:numPr>
              <w:spacing w:after="0" w:line="240" w:lineRule="auto"/>
              <w:ind w:left="742"/>
            </w:pPr>
            <w:r w:rsidRPr="00BC4934">
              <w:t>Legali rappresentanti</w:t>
            </w:r>
          </w:p>
          <w:p w:rsidR="0025082C" w:rsidRPr="00834AF4" w:rsidRDefault="0025082C" w:rsidP="0025082C">
            <w:pPr>
              <w:numPr>
                <w:ilvl w:val="0"/>
                <w:numId w:val="44"/>
              </w:numPr>
              <w:spacing w:after="0" w:line="240" w:lineRule="auto"/>
              <w:ind w:left="742"/>
              <w:rPr>
                <w:b/>
              </w:rPr>
            </w:pPr>
            <w:r w:rsidRPr="00834AF4">
              <w:rPr>
                <w:b/>
              </w:rPr>
              <w:t xml:space="preserve">membri del </w:t>
            </w:r>
            <w:r>
              <w:rPr>
                <w:b/>
              </w:rPr>
              <w:t>c</w:t>
            </w:r>
            <w:r w:rsidRPr="00834AF4">
              <w:rPr>
                <w:b/>
              </w:rPr>
              <w:t>ollegio dei revisori dei conti o sindacale (se previsti)</w:t>
            </w:r>
          </w:p>
          <w:p w:rsidR="0025082C" w:rsidRPr="009A3208" w:rsidRDefault="0025082C" w:rsidP="0025082C">
            <w:pPr>
              <w:numPr>
                <w:ilvl w:val="0"/>
                <w:numId w:val="44"/>
              </w:numPr>
              <w:spacing w:after="0" w:line="240" w:lineRule="auto"/>
              <w:ind w:left="742"/>
            </w:pPr>
            <w:r w:rsidRPr="009A3208">
              <w:rPr>
                <w:b/>
              </w:rPr>
              <w:t>familiari conviventi</w:t>
            </w:r>
            <w:r>
              <w:rPr>
                <w:b/>
              </w:rPr>
              <w:t xml:space="preserve"> dei soggetti di cui al punto 1 e 2</w:t>
            </w:r>
          </w:p>
          <w:p w:rsidR="0025082C" w:rsidRPr="00BC4934" w:rsidRDefault="0025082C" w:rsidP="0025082C">
            <w:pPr>
              <w:spacing w:after="0" w:line="240" w:lineRule="auto"/>
            </w:pPr>
          </w:p>
        </w:tc>
      </w:tr>
      <w:tr w:rsidR="0025082C" w:rsidRPr="00BC4934" w:rsidTr="0025082C">
        <w:tc>
          <w:tcPr>
            <w:tcW w:w="3794" w:type="dxa"/>
          </w:tcPr>
          <w:p w:rsidR="0025082C" w:rsidRPr="00BC4934" w:rsidRDefault="0025082C" w:rsidP="0025082C">
            <w:pPr>
              <w:spacing w:after="0" w:line="240" w:lineRule="auto"/>
              <w:rPr>
                <w:b/>
              </w:rPr>
            </w:pPr>
            <w:r w:rsidRPr="00BC4934">
              <w:rPr>
                <w:b/>
              </w:rPr>
              <w:t>Società di capitali</w:t>
            </w:r>
            <w:r>
              <w:rPr>
                <w:b/>
              </w:rPr>
              <w:t xml:space="preserve"> o cooperative</w:t>
            </w:r>
          </w:p>
        </w:tc>
        <w:tc>
          <w:tcPr>
            <w:tcW w:w="6520" w:type="dxa"/>
          </w:tcPr>
          <w:p w:rsidR="0025082C" w:rsidRPr="00BC4934" w:rsidRDefault="0025082C" w:rsidP="0025082C">
            <w:pPr>
              <w:pStyle w:val="Paragrafoelenco"/>
              <w:numPr>
                <w:ilvl w:val="0"/>
                <w:numId w:val="35"/>
              </w:numPr>
              <w:spacing w:after="0" w:line="240" w:lineRule="auto"/>
            </w:pPr>
            <w:r w:rsidRPr="00BC4934">
              <w:t xml:space="preserve">Legale rappresentante </w:t>
            </w:r>
          </w:p>
          <w:p w:rsidR="0025082C" w:rsidRPr="00F248B6" w:rsidRDefault="0025082C" w:rsidP="0025082C">
            <w:pPr>
              <w:pStyle w:val="Paragrafoelenco"/>
              <w:numPr>
                <w:ilvl w:val="0"/>
                <w:numId w:val="35"/>
              </w:numPr>
              <w:spacing w:after="0" w:line="240" w:lineRule="auto"/>
              <w:ind w:right="-108"/>
            </w:pPr>
            <w:r w:rsidRPr="00BC4934">
              <w:t>Amministratori</w:t>
            </w:r>
            <w:r>
              <w:t xml:space="preserve"> </w:t>
            </w:r>
            <w:r w:rsidRPr="00F248B6">
              <w:t xml:space="preserve">(presidente del </w:t>
            </w:r>
            <w:proofErr w:type="spellStart"/>
            <w:r w:rsidRPr="00F248B6">
              <w:t>CdA</w:t>
            </w:r>
            <w:proofErr w:type="spellEnd"/>
            <w:r w:rsidRPr="00F248B6">
              <w:t>/amministratore   delegato, consiglieri)</w:t>
            </w:r>
          </w:p>
          <w:p w:rsidR="0025082C" w:rsidRPr="00BC4934" w:rsidRDefault="0025082C" w:rsidP="0025082C">
            <w:pPr>
              <w:pStyle w:val="Paragrafoelenco"/>
              <w:numPr>
                <w:ilvl w:val="0"/>
                <w:numId w:val="35"/>
              </w:numPr>
              <w:spacing w:after="0" w:line="240" w:lineRule="auto"/>
              <w:rPr>
                <w:b/>
              </w:rPr>
            </w:pPr>
            <w:r w:rsidRPr="00BC4934">
              <w:rPr>
                <w:b/>
              </w:rPr>
              <w:t>direttore tecnico (se previsto)</w:t>
            </w:r>
          </w:p>
          <w:p w:rsidR="0025082C" w:rsidRPr="00BC4934" w:rsidRDefault="0025082C" w:rsidP="0025082C">
            <w:pPr>
              <w:pStyle w:val="Paragrafoelenco"/>
              <w:numPr>
                <w:ilvl w:val="0"/>
                <w:numId w:val="35"/>
              </w:numPr>
              <w:spacing w:after="0" w:line="240" w:lineRule="auto"/>
              <w:rPr>
                <w:b/>
              </w:rPr>
            </w:pPr>
            <w:r>
              <w:rPr>
                <w:b/>
              </w:rPr>
              <w:t>membri del collegio sindacale</w:t>
            </w:r>
          </w:p>
          <w:p w:rsidR="0025082C" w:rsidRPr="00BC4934" w:rsidRDefault="0025082C" w:rsidP="0025082C">
            <w:pPr>
              <w:pStyle w:val="Paragrafoelenco"/>
              <w:numPr>
                <w:ilvl w:val="0"/>
                <w:numId w:val="35"/>
              </w:numPr>
              <w:spacing w:after="0" w:line="240" w:lineRule="auto"/>
              <w:rPr>
                <w:b/>
              </w:rPr>
            </w:pPr>
            <w:r w:rsidRPr="00BC4934">
              <w:rPr>
                <w:b/>
              </w:rPr>
              <w:t xml:space="preserve">socio di maggioranza (nelle società con un numero di soci pari o inferiore a 4) </w:t>
            </w:r>
          </w:p>
          <w:p w:rsidR="0025082C" w:rsidRPr="00BC4934" w:rsidRDefault="0025082C" w:rsidP="0025082C">
            <w:pPr>
              <w:pStyle w:val="Paragrafoelenco"/>
              <w:numPr>
                <w:ilvl w:val="0"/>
                <w:numId w:val="35"/>
              </w:numPr>
              <w:spacing w:after="0" w:line="240" w:lineRule="auto"/>
              <w:rPr>
                <w:b/>
              </w:rPr>
            </w:pPr>
            <w:r w:rsidRPr="00BC4934">
              <w:rPr>
                <w:b/>
              </w:rPr>
              <w:t>socio ( in caso di società unipersonale)</w:t>
            </w:r>
          </w:p>
          <w:p w:rsidR="0025082C" w:rsidRPr="00BC4934" w:rsidRDefault="0025082C" w:rsidP="0025082C">
            <w:pPr>
              <w:pStyle w:val="Paragrafoelenco"/>
              <w:numPr>
                <w:ilvl w:val="0"/>
                <w:numId w:val="35"/>
              </w:numPr>
              <w:spacing w:after="0" w:line="240" w:lineRule="auto"/>
              <w:ind w:right="175"/>
              <w:jc w:val="both"/>
              <w:rPr>
                <w:b/>
              </w:rPr>
            </w:pPr>
            <w:r>
              <w:rPr>
                <w:b/>
              </w:rPr>
              <w:t xml:space="preserve">membri del collegio sindacale o, nei casi </w:t>
            </w:r>
            <w:r w:rsidRPr="00BC4934">
              <w:rPr>
                <w:b/>
              </w:rPr>
              <w:t xml:space="preserve"> contemplati da</w:t>
            </w:r>
            <w:r>
              <w:rPr>
                <w:b/>
              </w:rPr>
              <w:t xml:space="preserve">ll’ art. 2477 del codice civile, al sindaco, nonché ai </w:t>
            </w:r>
            <w:r w:rsidRPr="00BC4934">
              <w:rPr>
                <w:b/>
              </w:rPr>
              <w:t>soggetti che svolgono i compiti di vigilanza di cui all’art. 6, comma 1, letter</w:t>
            </w:r>
            <w:r>
              <w:rPr>
                <w:b/>
              </w:rPr>
              <w:t xml:space="preserve">a b) del </w:t>
            </w:r>
            <w:proofErr w:type="spellStart"/>
            <w:r>
              <w:rPr>
                <w:b/>
              </w:rPr>
              <w:t>D.Lgs</w:t>
            </w:r>
            <w:proofErr w:type="spellEnd"/>
            <w:r>
              <w:rPr>
                <w:b/>
              </w:rPr>
              <w:t xml:space="preserve"> 231/2001;</w:t>
            </w:r>
          </w:p>
          <w:p w:rsidR="0025082C" w:rsidRPr="00755950" w:rsidRDefault="0025082C" w:rsidP="0025082C">
            <w:pPr>
              <w:pStyle w:val="Paragrafoelenco"/>
              <w:numPr>
                <w:ilvl w:val="0"/>
                <w:numId w:val="35"/>
              </w:numPr>
              <w:spacing w:after="0" w:line="240" w:lineRule="auto"/>
              <w:rPr>
                <w:b/>
              </w:rPr>
            </w:pPr>
            <w:r w:rsidRPr="00755950">
              <w:rPr>
                <w:b/>
              </w:rPr>
              <w:t xml:space="preserve">familiari conviventi dei soggetti di cui ai punti 1-2-3-4-5-6-7 </w:t>
            </w:r>
          </w:p>
        </w:tc>
      </w:tr>
      <w:tr w:rsidR="0025082C" w:rsidRPr="00BC4934" w:rsidTr="0025082C">
        <w:tc>
          <w:tcPr>
            <w:tcW w:w="3794" w:type="dxa"/>
          </w:tcPr>
          <w:p w:rsidR="0025082C" w:rsidRPr="00BC4934" w:rsidRDefault="0025082C" w:rsidP="0025082C">
            <w:pPr>
              <w:spacing w:after="0" w:line="240" w:lineRule="auto"/>
              <w:rPr>
                <w:b/>
              </w:rPr>
            </w:pPr>
            <w:r w:rsidRPr="00BC4934">
              <w:rPr>
                <w:b/>
              </w:rPr>
              <w:t>Società semplice e in nome collettivo</w:t>
            </w:r>
          </w:p>
        </w:tc>
        <w:tc>
          <w:tcPr>
            <w:tcW w:w="6520" w:type="dxa"/>
          </w:tcPr>
          <w:p w:rsidR="0025082C" w:rsidRPr="00BC4934" w:rsidRDefault="0025082C" w:rsidP="0025082C">
            <w:pPr>
              <w:pStyle w:val="Paragrafoelenco"/>
              <w:numPr>
                <w:ilvl w:val="0"/>
                <w:numId w:val="36"/>
              </w:numPr>
              <w:spacing w:after="0" w:line="240" w:lineRule="auto"/>
            </w:pPr>
            <w:r w:rsidRPr="00BC4934">
              <w:t>tutti i soci</w:t>
            </w:r>
          </w:p>
          <w:p w:rsidR="0025082C" w:rsidRDefault="0025082C" w:rsidP="0025082C">
            <w:pPr>
              <w:pStyle w:val="Paragrafoelenco"/>
              <w:numPr>
                <w:ilvl w:val="0"/>
                <w:numId w:val="36"/>
              </w:numPr>
              <w:spacing w:after="0" w:line="240" w:lineRule="auto"/>
              <w:rPr>
                <w:b/>
              </w:rPr>
            </w:pPr>
            <w:r w:rsidRPr="00BC4934">
              <w:rPr>
                <w:b/>
              </w:rPr>
              <w:t>direttore tecnico (se previsto)</w:t>
            </w:r>
          </w:p>
          <w:p w:rsidR="0025082C" w:rsidRPr="00BC4934" w:rsidRDefault="0025082C" w:rsidP="0025082C">
            <w:pPr>
              <w:pStyle w:val="Paragrafoelenco"/>
              <w:numPr>
                <w:ilvl w:val="0"/>
                <w:numId w:val="36"/>
              </w:numPr>
              <w:spacing w:after="0" w:line="240" w:lineRule="auto"/>
              <w:rPr>
                <w:b/>
              </w:rPr>
            </w:pPr>
            <w:r>
              <w:rPr>
                <w:b/>
              </w:rPr>
              <w:t>membri del collegio sindacale (se previsti)</w:t>
            </w:r>
          </w:p>
          <w:p w:rsidR="0025082C" w:rsidRPr="00BC4934" w:rsidRDefault="0025082C" w:rsidP="0025082C">
            <w:pPr>
              <w:pStyle w:val="Paragrafoelenco"/>
              <w:numPr>
                <w:ilvl w:val="0"/>
                <w:numId w:val="36"/>
              </w:numPr>
              <w:spacing w:after="0" w:line="240" w:lineRule="auto"/>
            </w:pPr>
            <w:r w:rsidRPr="00BC4934">
              <w:rPr>
                <w:b/>
              </w:rPr>
              <w:t>familiari  conviventi de</w:t>
            </w:r>
            <w:r>
              <w:rPr>
                <w:b/>
              </w:rPr>
              <w:t>i soggetti di cui ai punti 1,2 e 3</w:t>
            </w:r>
          </w:p>
        </w:tc>
      </w:tr>
      <w:tr w:rsidR="0025082C" w:rsidRPr="00BC4934" w:rsidTr="0025082C">
        <w:tc>
          <w:tcPr>
            <w:tcW w:w="3794" w:type="dxa"/>
          </w:tcPr>
          <w:p w:rsidR="0025082C" w:rsidRPr="00BC4934" w:rsidRDefault="0025082C" w:rsidP="0025082C">
            <w:pPr>
              <w:spacing w:after="0" w:line="240" w:lineRule="auto"/>
              <w:rPr>
                <w:b/>
              </w:rPr>
            </w:pPr>
            <w:r w:rsidRPr="00BC4934">
              <w:rPr>
                <w:b/>
              </w:rPr>
              <w:t>Società in accomandita semplice</w:t>
            </w:r>
          </w:p>
        </w:tc>
        <w:tc>
          <w:tcPr>
            <w:tcW w:w="6520" w:type="dxa"/>
          </w:tcPr>
          <w:p w:rsidR="0025082C" w:rsidRPr="00BC4934" w:rsidRDefault="0025082C" w:rsidP="0025082C">
            <w:pPr>
              <w:pStyle w:val="Paragrafoelenco"/>
              <w:numPr>
                <w:ilvl w:val="0"/>
                <w:numId w:val="37"/>
              </w:numPr>
              <w:spacing w:after="0" w:line="240" w:lineRule="auto"/>
            </w:pPr>
            <w:r w:rsidRPr="00BC4934">
              <w:t>soci accomandatari</w:t>
            </w:r>
          </w:p>
          <w:p w:rsidR="0025082C" w:rsidRDefault="0025082C" w:rsidP="0025082C">
            <w:pPr>
              <w:pStyle w:val="Paragrafoelenco"/>
              <w:numPr>
                <w:ilvl w:val="0"/>
                <w:numId w:val="37"/>
              </w:numPr>
              <w:spacing w:after="0" w:line="240" w:lineRule="auto"/>
              <w:rPr>
                <w:b/>
              </w:rPr>
            </w:pPr>
            <w:r w:rsidRPr="00BC4934">
              <w:rPr>
                <w:b/>
              </w:rPr>
              <w:t>direttore tecnico (se previsto)</w:t>
            </w:r>
          </w:p>
          <w:p w:rsidR="0025082C" w:rsidRPr="00BB6F2A" w:rsidRDefault="0025082C" w:rsidP="0025082C">
            <w:pPr>
              <w:pStyle w:val="Paragrafoelenco"/>
              <w:numPr>
                <w:ilvl w:val="0"/>
                <w:numId w:val="37"/>
              </w:numPr>
              <w:spacing w:after="0" w:line="240" w:lineRule="auto"/>
              <w:rPr>
                <w:b/>
              </w:rPr>
            </w:pPr>
            <w:r>
              <w:rPr>
                <w:b/>
              </w:rPr>
              <w:t>membri del collegio sindacale (se previsti)</w:t>
            </w:r>
          </w:p>
          <w:p w:rsidR="0025082C" w:rsidRPr="00BC4934" w:rsidRDefault="0025082C" w:rsidP="0025082C">
            <w:pPr>
              <w:pStyle w:val="Paragrafoelenco"/>
              <w:numPr>
                <w:ilvl w:val="0"/>
                <w:numId w:val="37"/>
              </w:numPr>
              <w:spacing w:after="0" w:line="240" w:lineRule="auto"/>
            </w:pPr>
            <w:r w:rsidRPr="00BC4934">
              <w:rPr>
                <w:b/>
              </w:rPr>
              <w:t>familiari  conviventi de</w:t>
            </w:r>
            <w:r>
              <w:rPr>
                <w:b/>
              </w:rPr>
              <w:t>i soggetti di cui ai punti 1,2 e 3</w:t>
            </w: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Società estere con sede secondaria  in Italia</w:t>
            </w:r>
          </w:p>
        </w:tc>
        <w:tc>
          <w:tcPr>
            <w:tcW w:w="6520" w:type="dxa"/>
          </w:tcPr>
          <w:p w:rsidR="0025082C" w:rsidRPr="00BC4934" w:rsidRDefault="0025082C" w:rsidP="0025082C">
            <w:pPr>
              <w:pStyle w:val="Paragrafoelenco"/>
              <w:numPr>
                <w:ilvl w:val="0"/>
                <w:numId w:val="38"/>
              </w:numPr>
              <w:spacing w:after="0" w:line="240" w:lineRule="auto"/>
            </w:pPr>
            <w:r w:rsidRPr="00BC4934">
              <w:t>coloro che le rappresentano stabilmente in Italia</w:t>
            </w:r>
          </w:p>
          <w:p w:rsidR="0025082C" w:rsidRDefault="0025082C" w:rsidP="0025082C">
            <w:pPr>
              <w:pStyle w:val="Paragrafoelenco"/>
              <w:numPr>
                <w:ilvl w:val="0"/>
                <w:numId w:val="38"/>
              </w:numPr>
              <w:spacing w:after="0" w:line="240" w:lineRule="auto"/>
              <w:rPr>
                <w:b/>
              </w:rPr>
            </w:pPr>
            <w:r w:rsidRPr="00BC4934">
              <w:rPr>
                <w:b/>
              </w:rPr>
              <w:t>direttore tecnico (se previsto)</w:t>
            </w:r>
          </w:p>
          <w:p w:rsidR="0025082C" w:rsidRPr="005E0C07" w:rsidRDefault="0025082C" w:rsidP="0025082C">
            <w:pPr>
              <w:pStyle w:val="Paragrafoelenco"/>
              <w:numPr>
                <w:ilvl w:val="0"/>
                <w:numId w:val="38"/>
              </w:numPr>
              <w:spacing w:after="0" w:line="240" w:lineRule="auto"/>
              <w:rPr>
                <w:b/>
              </w:rPr>
            </w:pPr>
            <w:r>
              <w:rPr>
                <w:b/>
              </w:rPr>
              <w:t>membri del collegio sindacale (se previsti)</w:t>
            </w:r>
          </w:p>
          <w:p w:rsidR="0025082C" w:rsidRPr="00BC4934" w:rsidRDefault="0025082C" w:rsidP="0025082C">
            <w:pPr>
              <w:pStyle w:val="Paragrafoelenco"/>
              <w:numPr>
                <w:ilvl w:val="0"/>
                <w:numId w:val="38"/>
              </w:numPr>
              <w:spacing w:after="0" w:line="240" w:lineRule="auto"/>
              <w:rPr>
                <w:b/>
              </w:rPr>
            </w:pPr>
            <w:r w:rsidRPr="00BC4934">
              <w:rPr>
                <w:b/>
              </w:rPr>
              <w:t xml:space="preserve">familiari  conviventi </w:t>
            </w:r>
            <w:r>
              <w:rPr>
                <w:b/>
              </w:rPr>
              <w:t>dei soggetti di cui ai punti 1,</w:t>
            </w:r>
            <w:r w:rsidRPr="00BC4934">
              <w:rPr>
                <w:b/>
              </w:rPr>
              <w:t xml:space="preserve"> 2 </w:t>
            </w:r>
            <w:r>
              <w:rPr>
                <w:b/>
              </w:rPr>
              <w:t xml:space="preserve"> e 3</w:t>
            </w:r>
          </w:p>
          <w:p w:rsidR="0025082C" w:rsidRPr="00BC4934" w:rsidRDefault="0025082C" w:rsidP="0025082C">
            <w:pPr>
              <w:spacing w:after="0" w:line="240" w:lineRule="auto"/>
              <w:ind w:left="360"/>
            </w:pP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Società estere  prive di sede secondaria  con rappresentanza stabile in Italia</w:t>
            </w:r>
          </w:p>
        </w:tc>
        <w:tc>
          <w:tcPr>
            <w:tcW w:w="6520" w:type="dxa"/>
          </w:tcPr>
          <w:p w:rsidR="0025082C" w:rsidRPr="007C7A66" w:rsidRDefault="0025082C" w:rsidP="0025082C">
            <w:pPr>
              <w:pStyle w:val="Paragrafoelenco"/>
              <w:numPr>
                <w:ilvl w:val="0"/>
                <w:numId w:val="39"/>
              </w:numPr>
              <w:spacing w:after="0" w:line="240" w:lineRule="auto"/>
              <w:rPr>
                <w:b/>
              </w:rPr>
            </w:pPr>
            <w:r w:rsidRPr="00FD5675">
              <w:rPr>
                <w:b/>
              </w:rPr>
              <w:t>Coloro che eserci</w:t>
            </w:r>
            <w:r>
              <w:rPr>
                <w:b/>
              </w:rPr>
              <w:t xml:space="preserve">tano poteri di amministrazione </w:t>
            </w:r>
            <w:r w:rsidRPr="007C7A66">
              <w:rPr>
                <w:b/>
              </w:rPr>
              <w:t xml:space="preserve">(presidente del </w:t>
            </w:r>
            <w:proofErr w:type="spellStart"/>
            <w:r w:rsidRPr="007C7A66">
              <w:rPr>
                <w:b/>
              </w:rPr>
              <w:t>CdA</w:t>
            </w:r>
            <w:proofErr w:type="spellEnd"/>
            <w:r w:rsidRPr="007C7A66">
              <w:rPr>
                <w:b/>
              </w:rPr>
              <w:t>/amministratore   delegato, consiglieri</w:t>
            </w:r>
            <w:r>
              <w:rPr>
                <w:b/>
              </w:rPr>
              <w:t xml:space="preserve">) </w:t>
            </w:r>
            <w:r w:rsidRPr="007C7A66">
              <w:rPr>
                <w:b/>
              </w:rPr>
              <w:t>rappresentanza o direzione dell’ impresa</w:t>
            </w:r>
          </w:p>
          <w:p w:rsidR="0025082C" w:rsidRPr="00BC4934" w:rsidRDefault="0025082C" w:rsidP="0025082C">
            <w:pPr>
              <w:pStyle w:val="Paragrafoelenco"/>
              <w:spacing w:after="0" w:line="240" w:lineRule="auto"/>
              <w:ind w:left="360"/>
              <w:rPr>
                <w:b/>
              </w:rPr>
            </w:pP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Società personali (oltre a quanto espressamente previsto per le società in nome collettivo e accomandita semplice)</w:t>
            </w:r>
          </w:p>
        </w:tc>
        <w:tc>
          <w:tcPr>
            <w:tcW w:w="6520" w:type="dxa"/>
          </w:tcPr>
          <w:p w:rsidR="0025082C" w:rsidRPr="003A739A" w:rsidRDefault="0025082C" w:rsidP="0025082C">
            <w:pPr>
              <w:pStyle w:val="Paragrafoelenco"/>
              <w:numPr>
                <w:ilvl w:val="0"/>
                <w:numId w:val="40"/>
              </w:numPr>
              <w:spacing w:after="0" w:line="240" w:lineRule="auto"/>
              <w:rPr>
                <w:b/>
              </w:rPr>
            </w:pPr>
            <w:r w:rsidRPr="003A739A">
              <w:rPr>
                <w:b/>
              </w:rPr>
              <w:t>Soci persone fisiche delle società personali o di capitali che sono socie della società personale esaminata</w:t>
            </w:r>
          </w:p>
          <w:p w:rsidR="0025082C" w:rsidRDefault="0025082C" w:rsidP="0025082C">
            <w:pPr>
              <w:pStyle w:val="Paragrafoelenco"/>
              <w:numPr>
                <w:ilvl w:val="0"/>
                <w:numId w:val="40"/>
              </w:numPr>
              <w:spacing w:after="0" w:line="240" w:lineRule="auto"/>
              <w:rPr>
                <w:b/>
              </w:rPr>
            </w:pPr>
            <w:r w:rsidRPr="00BC4934">
              <w:rPr>
                <w:b/>
              </w:rPr>
              <w:t>Direttore tecnico</w:t>
            </w:r>
            <w:r>
              <w:rPr>
                <w:b/>
              </w:rPr>
              <w:t xml:space="preserve"> (se previsto)</w:t>
            </w:r>
          </w:p>
          <w:p w:rsidR="0025082C" w:rsidRPr="00862110" w:rsidRDefault="0025082C" w:rsidP="0025082C">
            <w:pPr>
              <w:pStyle w:val="Paragrafoelenco"/>
              <w:numPr>
                <w:ilvl w:val="0"/>
                <w:numId w:val="40"/>
              </w:numPr>
              <w:spacing w:after="0" w:line="240" w:lineRule="auto"/>
              <w:rPr>
                <w:b/>
              </w:rPr>
            </w:pPr>
            <w:r>
              <w:rPr>
                <w:b/>
              </w:rPr>
              <w:t>membri del collegio sindacale (se previsti)</w:t>
            </w:r>
          </w:p>
          <w:p w:rsidR="0025082C" w:rsidRPr="00BC4934" w:rsidRDefault="0025082C" w:rsidP="0025082C">
            <w:pPr>
              <w:pStyle w:val="Paragrafoelenco"/>
              <w:numPr>
                <w:ilvl w:val="0"/>
                <w:numId w:val="40"/>
              </w:numPr>
              <w:spacing w:after="0" w:line="240" w:lineRule="auto"/>
            </w:pPr>
            <w:r w:rsidRPr="00BC4934">
              <w:rPr>
                <w:b/>
              </w:rPr>
              <w:t>familiari conviventi de</w:t>
            </w:r>
            <w:r>
              <w:rPr>
                <w:b/>
              </w:rPr>
              <w:t>i soggetti di cui ai punti 1,2 e 3</w:t>
            </w: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lastRenderedPageBreak/>
              <w:t xml:space="preserve">Società di capitali anche consortili, per le società cooperative di consorzi cooperativi, per i consorzi con attività esterna </w:t>
            </w:r>
          </w:p>
        </w:tc>
        <w:tc>
          <w:tcPr>
            <w:tcW w:w="6520" w:type="dxa"/>
          </w:tcPr>
          <w:p w:rsidR="0025082C" w:rsidRPr="00BC4934" w:rsidRDefault="0025082C" w:rsidP="0025082C">
            <w:pPr>
              <w:pStyle w:val="Paragrafoelenco"/>
              <w:numPr>
                <w:ilvl w:val="0"/>
                <w:numId w:val="41"/>
              </w:numPr>
              <w:spacing w:after="0" w:line="240" w:lineRule="auto"/>
            </w:pPr>
            <w:r w:rsidRPr="00BC4934">
              <w:t>legale rappresentante</w:t>
            </w:r>
          </w:p>
          <w:p w:rsidR="0025082C" w:rsidRPr="00BC4934" w:rsidRDefault="0025082C" w:rsidP="0025082C">
            <w:pPr>
              <w:pStyle w:val="Paragrafoelenco"/>
              <w:numPr>
                <w:ilvl w:val="0"/>
                <w:numId w:val="41"/>
              </w:numPr>
              <w:spacing w:after="0" w:line="240" w:lineRule="auto"/>
            </w:pPr>
            <w:r w:rsidRPr="00BC4934">
              <w:t>componenti organo di amministrazione</w:t>
            </w:r>
            <w:r>
              <w:t xml:space="preserve"> </w:t>
            </w:r>
            <w:r w:rsidRPr="00041BCE">
              <w:t xml:space="preserve">(presidente del </w:t>
            </w:r>
            <w:proofErr w:type="spellStart"/>
            <w:r w:rsidRPr="00041BCE">
              <w:t>CdA</w:t>
            </w:r>
            <w:proofErr w:type="spellEnd"/>
            <w:r w:rsidRPr="00041BCE">
              <w:t>/amministratore   delegato, consiglieri)</w:t>
            </w:r>
            <w:r>
              <w:t>**</w:t>
            </w:r>
          </w:p>
          <w:p w:rsidR="0025082C" w:rsidRDefault="0025082C" w:rsidP="0025082C">
            <w:pPr>
              <w:pStyle w:val="Paragrafoelenco"/>
              <w:numPr>
                <w:ilvl w:val="0"/>
                <w:numId w:val="41"/>
              </w:numPr>
              <w:spacing w:after="0" w:line="240" w:lineRule="auto"/>
              <w:rPr>
                <w:b/>
              </w:rPr>
            </w:pPr>
            <w:r w:rsidRPr="00BC4934">
              <w:rPr>
                <w:b/>
              </w:rPr>
              <w:t>direttore tecnico (se previsto)</w:t>
            </w:r>
          </w:p>
          <w:p w:rsidR="0025082C" w:rsidRPr="00AB0033" w:rsidRDefault="0025082C" w:rsidP="0025082C">
            <w:pPr>
              <w:pStyle w:val="Paragrafoelenco"/>
              <w:numPr>
                <w:ilvl w:val="0"/>
                <w:numId w:val="41"/>
              </w:numPr>
              <w:spacing w:after="0" w:line="240" w:lineRule="auto"/>
              <w:rPr>
                <w:b/>
              </w:rPr>
            </w:pPr>
            <w:r>
              <w:rPr>
                <w:b/>
              </w:rPr>
              <w:t>membri del collegio sindacale (se previsti)***</w:t>
            </w:r>
          </w:p>
          <w:p w:rsidR="0025082C" w:rsidRPr="00BC4934" w:rsidRDefault="0025082C" w:rsidP="0025082C">
            <w:pPr>
              <w:pStyle w:val="Paragrafoelenco"/>
              <w:numPr>
                <w:ilvl w:val="0"/>
                <w:numId w:val="41"/>
              </w:numPr>
              <w:spacing w:after="0" w:line="240" w:lineRule="auto"/>
            </w:pPr>
            <w:r w:rsidRPr="00BC4934">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rsidR="0025082C" w:rsidRPr="00BC4934" w:rsidRDefault="0025082C" w:rsidP="0025082C">
            <w:pPr>
              <w:pStyle w:val="Paragrafoelenco"/>
              <w:numPr>
                <w:ilvl w:val="0"/>
                <w:numId w:val="41"/>
              </w:numPr>
              <w:spacing w:after="0" w:line="240" w:lineRule="auto"/>
              <w:rPr>
                <w:b/>
              </w:rPr>
            </w:pPr>
            <w:r w:rsidRPr="00BC4934">
              <w:rPr>
                <w:b/>
              </w:rPr>
              <w:t>familiari conviventi dei s</w:t>
            </w:r>
            <w:r>
              <w:rPr>
                <w:b/>
              </w:rPr>
              <w:t>oggetti di cui ai punti 1,2,3,4 e 5</w:t>
            </w: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Consorzi ex art. 2602 c.c. non aventi attività esterna e per i gruppi europei di interesse economico</w:t>
            </w:r>
          </w:p>
        </w:tc>
        <w:tc>
          <w:tcPr>
            <w:tcW w:w="6520" w:type="dxa"/>
          </w:tcPr>
          <w:p w:rsidR="0025082C" w:rsidRPr="00BC4934" w:rsidRDefault="0025082C" w:rsidP="0025082C">
            <w:pPr>
              <w:pStyle w:val="Paragrafoelenco"/>
              <w:numPr>
                <w:ilvl w:val="0"/>
                <w:numId w:val="43"/>
              </w:numPr>
              <w:spacing w:after="0" w:line="240" w:lineRule="auto"/>
            </w:pPr>
            <w:r w:rsidRPr="00BC4934">
              <w:t>legale rappresentante</w:t>
            </w:r>
          </w:p>
          <w:p w:rsidR="0025082C" w:rsidRPr="00BC4934" w:rsidRDefault="0025082C" w:rsidP="0025082C">
            <w:pPr>
              <w:pStyle w:val="Paragrafoelenco"/>
              <w:numPr>
                <w:ilvl w:val="0"/>
                <w:numId w:val="43"/>
              </w:numPr>
              <w:spacing w:after="0" w:line="240" w:lineRule="auto"/>
            </w:pPr>
            <w:r w:rsidRPr="00BC4934">
              <w:t>eventuali componenti dell’ organo di amministrazione</w:t>
            </w:r>
            <w:r>
              <w:t xml:space="preserve"> </w:t>
            </w:r>
            <w:r w:rsidRPr="00041BCE">
              <w:t xml:space="preserve">(presidente del </w:t>
            </w:r>
            <w:proofErr w:type="spellStart"/>
            <w:r w:rsidRPr="00041BCE">
              <w:t>CdA</w:t>
            </w:r>
            <w:proofErr w:type="spellEnd"/>
            <w:r w:rsidRPr="00041BCE">
              <w:t>/amministratore   delegato, consiglieri)</w:t>
            </w:r>
            <w:r>
              <w:t>**</w:t>
            </w:r>
          </w:p>
          <w:p w:rsidR="0025082C" w:rsidRPr="008F07B6" w:rsidRDefault="0025082C" w:rsidP="0025082C">
            <w:pPr>
              <w:pStyle w:val="Paragrafoelenco"/>
              <w:numPr>
                <w:ilvl w:val="0"/>
                <w:numId w:val="43"/>
              </w:numPr>
              <w:spacing w:after="0" w:line="240" w:lineRule="auto"/>
              <w:rPr>
                <w:b/>
              </w:rPr>
            </w:pPr>
            <w:r w:rsidRPr="008F07B6">
              <w:rPr>
                <w:b/>
              </w:rPr>
              <w:t>direttore tecnico (se previsto)</w:t>
            </w:r>
          </w:p>
          <w:p w:rsidR="0025082C" w:rsidRDefault="0025082C" w:rsidP="0025082C">
            <w:pPr>
              <w:pStyle w:val="Paragrafoelenco"/>
              <w:numPr>
                <w:ilvl w:val="0"/>
                <w:numId w:val="43"/>
              </w:numPr>
              <w:spacing w:after="0" w:line="240" w:lineRule="auto"/>
            </w:pPr>
            <w:r w:rsidRPr="00BC4934">
              <w:t>imprenditori e società consorziate ( e relativi legale rappresentante ed eventuali componenti dell’ organo di amministrazione)</w:t>
            </w:r>
            <w:r>
              <w:t>**</w:t>
            </w:r>
          </w:p>
          <w:p w:rsidR="0025082C" w:rsidRPr="00E30F55" w:rsidRDefault="0025082C" w:rsidP="0025082C">
            <w:pPr>
              <w:pStyle w:val="Paragrafoelenco"/>
              <w:numPr>
                <w:ilvl w:val="0"/>
                <w:numId w:val="43"/>
              </w:numPr>
              <w:spacing w:after="0" w:line="240" w:lineRule="auto"/>
              <w:rPr>
                <w:b/>
              </w:rPr>
            </w:pPr>
            <w:r>
              <w:rPr>
                <w:b/>
              </w:rPr>
              <w:t>membri del collegio sindacale (se previsti)***</w:t>
            </w:r>
          </w:p>
          <w:p w:rsidR="0025082C" w:rsidRPr="00BC4934" w:rsidRDefault="0025082C" w:rsidP="0025082C">
            <w:pPr>
              <w:pStyle w:val="Paragrafoelenco"/>
              <w:numPr>
                <w:ilvl w:val="0"/>
                <w:numId w:val="43"/>
              </w:numPr>
              <w:spacing w:after="0" w:line="240" w:lineRule="auto"/>
            </w:pPr>
            <w:r w:rsidRPr="00BC4934">
              <w:rPr>
                <w:b/>
              </w:rPr>
              <w:t>familiari conviventi dei s</w:t>
            </w:r>
            <w:r>
              <w:rPr>
                <w:b/>
              </w:rPr>
              <w:t>oggetti di cui ai punti 1,2,3,4 e 5</w:t>
            </w: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Raggruppamenti temporanei di imprese</w:t>
            </w:r>
          </w:p>
        </w:tc>
        <w:tc>
          <w:tcPr>
            <w:tcW w:w="6520" w:type="dxa"/>
          </w:tcPr>
          <w:p w:rsidR="0025082C" w:rsidRPr="00BC4934" w:rsidRDefault="0025082C" w:rsidP="0025082C">
            <w:pPr>
              <w:pStyle w:val="Paragrafoelenco"/>
              <w:numPr>
                <w:ilvl w:val="0"/>
                <w:numId w:val="42"/>
              </w:numPr>
              <w:spacing w:after="0" w:line="240" w:lineRule="auto"/>
            </w:pPr>
            <w:r w:rsidRPr="00BC4934">
              <w:t>tutte le imprese costituenti il Raggruppamento anche se aventi sede all’ estero, nonché le persone fisiche presenti al loro interno, come individuate per ciascuna  tipologia di imprese e società</w:t>
            </w:r>
          </w:p>
          <w:p w:rsidR="0025082C" w:rsidRDefault="0025082C" w:rsidP="0025082C">
            <w:pPr>
              <w:pStyle w:val="Paragrafoelenco"/>
              <w:numPr>
                <w:ilvl w:val="0"/>
                <w:numId w:val="42"/>
              </w:numPr>
              <w:spacing w:after="0" w:line="240" w:lineRule="auto"/>
              <w:rPr>
                <w:b/>
              </w:rPr>
            </w:pPr>
            <w:r w:rsidRPr="00BC4934">
              <w:rPr>
                <w:b/>
              </w:rPr>
              <w:t>direttore tecnico (se previsto)</w:t>
            </w:r>
          </w:p>
          <w:p w:rsidR="0025082C" w:rsidRPr="008970B7" w:rsidRDefault="0025082C" w:rsidP="0025082C">
            <w:pPr>
              <w:pStyle w:val="Paragrafoelenco"/>
              <w:numPr>
                <w:ilvl w:val="0"/>
                <w:numId w:val="42"/>
              </w:numPr>
              <w:spacing w:after="0" w:line="240" w:lineRule="auto"/>
              <w:rPr>
                <w:b/>
              </w:rPr>
            </w:pPr>
            <w:r>
              <w:rPr>
                <w:b/>
              </w:rPr>
              <w:t>membri del collegio sindacale (se previsti)**</w:t>
            </w:r>
          </w:p>
          <w:p w:rsidR="0025082C" w:rsidRPr="00BC4934" w:rsidRDefault="0025082C" w:rsidP="0025082C">
            <w:pPr>
              <w:pStyle w:val="Paragrafoelenco"/>
              <w:numPr>
                <w:ilvl w:val="0"/>
                <w:numId w:val="42"/>
              </w:numPr>
              <w:spacing w:after="0" w:line="240" w:lineRule="auto"/>
            </w:pPr>
            <w:r w:rsidRPr="00BC4934">
              <w:rPr>
                <w:b/>
              </w:rPr>
              <w:t xml:space="preserve">familiari conviventi </w:t>
            </w:r>
            <w:r>
              <w:rPr>
                <w:b/>
              </w:rPr>
              <w:t>dei soggetti di cui ai punti 1, 2 e 3</w:t>
            </w:r>
          </w:p>
        </w:tc>
      </w:tr>
      <w:tr w:rsidR="0025082C" w:rsidRPr="00BC4934" w:rsidTr="0025082C">
        <w:trPr>
          <w:trHeight w:val="1198"/>
        </w:trPr>
        <w:tc>
          <w:tcPr>
            <w:tcW w:w="3794" w:type="dxa"/>
          </w:tcPr>
          <w:p w:rsidR="0025082C" w:rsidRPr="00BC4934" w:rsidRDefault="0025082C" w:rsidP="0025082C">
            <w:pPr>
              <w:spacing w:after="0" w:line="240" w:lineRule="auto"/>
              <w:rPr>
                <w:b/>
              </w:rPr>
            </w:pPr>
            <w:r w:rsidRPr="00BC4934">
              <w:rPr>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BC4934">
              <w:rPr>
                <w:b/>
                <w:u w:val="single"/>
              </w:rPr>
              <w:t>concessionarie nel settore dei giochi pubblici</w:t>
            </w:r>
          </w:p>
        </w:tc>
        <w:tc>
          <w:tcPr>
            <w:tcW w:w="6520" w:type="dxa"/>
          </w:tcPr>
          <w:p w:rsidR="0025082C" w:rsidRPr="00BC4934" w:rsidRDefault="0025082C" w:rsidP="0025082C">
            <w:pPr>
              <w:spacing w:after="0" w:line="240" w:lineRule="auto"/>
              <w:jc w:val="both"/>
            </w:pPr>
          </w:p>
          <w:p w:rsidR="0025082C" w:rsidRPr="00BC4934" w:rsidRDefault="0025082C" w:rsidP="0025082C">
            <w:pPr>
              <w:spacing w:after="0" w:line="240" w:lineRule="auto"/>
              <w:jc w:val="both"/>
              <w:rPr>
                <w:b/>
              </w:rPr>
            </w:pPr>
            <w:r w:rsidRPr="00BC4934">
              <w:rPr>
                <w:b/>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proofErr w:type="spellStart"/>
            <w:r w:rsidRPr="00BC4934">
              <w:rPr>
                <w:b/>
              </w:rPr>
              <w:t>societa'socia</w:t>
            </w:r>
            <w:proofErr w:type="spellEnd"/>
            <w:r w:rsidRPr="00BC4934">
              <w:rPr>
                <w:b/>
              </w:rPr>
              <w:t xml:space="preserve">, alle persone fisiche che, direttamente o indirettamente, controllano tale </w:t>
            </w:r>
            <w:proofErr w:type="spellStart"/>
            <w:r w:rsidRPr="00BC4934">
              <w:rPr>
                <w:b/>
              </w:rPr>
              <w:t>societa'</w:t>
            </w:r>
            <w:proofErr w:type="spellEnd"/>
            <w:r w:rsidRPr="00BC4934">
              <w:rPr>
                <w:b/>
              </w:rPr>
              <w:t xml:space="preserve">, </w:t>
            </w:r>
            <w:proofErr w:type="spellStart"/>
            <w:r w:rsidRPr="00BC4934">
              <w:rPr>
                <w:b/>
              </w:rPr>
              <w:t>nonche</w:t>
            </w:r>
            <w:proofErr w:type="spellEnd"/>
            <w:r w:rsidRPr="00BC4934">
              <w:rPr>
                <w:b/>
              </w:rPr>
              <w:t>' ai direttori generali e ai soggetti responsabili delle sedi secondarie o delle stabili organizzazioni in Italia di soggetti non residenti. La documentazione di cui al periodo precedente deve riferirsi anche al coniuge non separato.</w:t>
            </w:r>
            <w:r w:rsidRPr="00BC4934">
              <w:t xml:space="preserve">  </w:t>
            </w:r>
          </w:p>
        </w:tc>
      </w:tr>
    </w:tbl>
    <w:p w:rsidR="0025082C" w:rsidRDefault="0025082C" w:rsidP="0025082C">
      <w:pPr>
        <w:pStyle w:val="Paragrafoelenco"/>
        <w:ind w:left="0"/>
        <w:jc w:val="both"/>
        <w:rPr>
          <w:sz w:val="24"/>
          <w:szCs w:val="24"/>
        </w:rPr>
      </w:pPr>
    </w:p>
    <w:p w:rsidR="0025082C" w:rsidRPr="00AF1FD7" w:rsidRDefault="0025082C" w:rsidP="0025082C">
      <w:pPr>
        <w:tabs>
          <w:tab w:val="left" w:pos="1560"/>
        </w:tabs>
        <w:ind w:right="-143"/>
        <w:jc w:val="both"/>
        <w:rPr>
          <w:b/>
          <w:sz w:val="24"/>
          <w:szCs w:val="24"/>
          <w:u w:val="single"/>
        </w:rPr>
      </w:pPr>
      <w:r>
        <w:rPr>
          <w:sz w:val="24"/>
          <w:szCs w:val="24"/>
        </w:rPr>
        <w:lastRenderedPageBreak/>
        <w:t>*</w:t>
      </w:r>
      <w:r w:rsidRPr="006701A6">
        <w:rPr>
          <w:b/>
          <w:sz w:val="24"/>
          <w:szCs w:val="24"/>
        </w:rPr>
        <w:t>Ulteriori controlli</w:t>
      </w:r>
      <w:r>
        <w:rPr>
          <w:sz w:val="24"/>
          <w:szCs w:val="24"/>
        </w:rPr>
        <w:t>: si precisa che i controlli antimafia sono effettuati anche sui</w:t>
      </w:r>
      <w:r>
        <w:rPr>
          <w:b/>
          <w:sz w:val="24"/>
          <w:szCs w:val="24"/>
        </w:rPr>
        <w:t xml:space="preserve"> procuratori e sui</w:t>
      </w:r>
      <w:r w:rsidRPr="00C47EED">
        <w:rPr>
          <w:b/>
          <w:sz w:val="24"/>
          <w:szCs w:val="24"/>
        </w:rPr>
        <w:t xml:space="preserve"> procuratori speciali</w:t>
      </w:r>
      <w:r>
        <w:rPr>
          <w:b/>
          <w:sz w:val="24"/>
          <w:szCs w:val="24"/>
        </w:rPr>
        <w:t xml:space="preserve"> (</w:t>
      </w:r>
      <w:r w:rsidRPr="00AF1FD7">
        <w:rPr>
          <w:sz w:val="24"/>
          <w:szCs w:val="24"/>
        </w:rPr>
        <w:t xml:space="preserve">che, sulla base dei poteri conferitigli, siano legittimati a partecipare alle procedure di affidamento di appalti pubblici di cui al </w:t>
      </w:r>
      <w:proofErr w:type="spellStart"/>
      <w:r w:rsidRPr="00AF1FD7">
        <w:rPr>
          <w:sz w:val="24"/>
          <w:szCs w:val="24"/>
        </w:rPr>
        <w:t>D.Lgs</w:t>
      </w:r>
      <w:proofErr w:type="spellEnd"/>
      <w:r w:rsidRPr="00AF1FD7">
        <w:rPr>
          <w:sz w:val="24"/>
          <w:szCs w:val="24"/>
        </w:rPr>
        <w:t xml:space="preserve"> 163/2006, a stipulare i relativi contr</w:t>
      </w:r>
      <w:r>
        <w:rPr>
          <w:sz w:val="24"/>
          <w:szCs w:val="24"/>
        </w:rPr>
        <w:t xml:space="preserve">atti in caso di aggiudicazione </w:t>
      </w:r>
      <w:r w:rsidRPr="00AF1FD7">
        <w:rPr>
          <w:sz w:val="24"/>
          <w:szCs w:val="24"/>
          <w:u w:val="single"/>
        </w:rPr>
        <w:t>per i quali sia richiesta la documentazione antimafia</w:t>
      </w:r>
      <w:r w:rsidRPr="00AF1FD7">
        <w:rPr>
          <w:sz w:val="24"/>
          <w:szCs w:val="24"/>
        </w:rPr>
        <w:t xml:space="preserve"> e, comunque, più in generale, i procuratori che esercitano poteri che per la rilevanza sostanziale e lo spessore economico sono tali da impegnare sul piano decisionale e </w:t>
      </w:r>
      <w:proofErr w:type="spellStart"/>
      <w:r w:rsidRPr="00AF1FD7">
        <w:rPr>
          <w:sz w:val="24"/>
          <w:szCs w:val="24"/>
        </w:rPr>
        <w:t>gestorio</w:t>
      </w:r>
      <w:proofErr w:type="spellEnd"/>
      <w:r w:rsidRPr="00AF1FD7">
        <w:rPr>
          <w:sz w:val="24"/>
          <w:szCs w:val="24"/>
        </w:rPr>
        <w:t xml:space="preserve"> la società determinandone in qualsiasi modo le scelte o gli indirizzi)</w:t>
      </w:r>
      <w:r w:rsidRPr="00AF1FD7">
        <w:rPr>
          <w:b/>
          <w:sz w:val="24"/>
          <w:szCs w:val="24"/>
        </w:rPr>
        <w:t xml:space="preserve"> </w:t>
      </w:r>
      <w:r w:rsidRPr="00251AD3">
        <w:rPr>
          <w:sz w:val="24"/>
          <w:szCs w:val="24"/>
        </w:rPr>
        <w:t>nonché</w:t>
      </w:r>
      <w:r>
        <w:rPr>
          <w:b/>
          <w:sz w:val="24"/>
          <w:szCs w:val="24"/>
        </w:rPr>
        <w:t xml:space="preserve">, </w:t>
      </w:r>
      <w:r w:rsidRPr="00A90C24">
        <w:rPr>
          <w:b/>
          <w:sz w:val="24"/>
          <w:szCs w:val="24"/>
        </w:rPr>
        <w:t>nei casi contemplati dall’art. art. 2477</w:t>
      </w:r>
      <w:r w:rsidRPr="00251AD3">
        <w:rPr>
          <w:sz w:val="24"/>
          <w:szCs w:val="24"/>
        </w:rPr>
        <w:t xml:space="preserve"> del c.c., </w:t>
      </w:r>
      <w:r w:rsidRPr="00A90C24">
        <w:rPr>
          <w:b/>
          <w:sz w:val="24"/>
          <w:szCs w:val="24"/>
        </w:rPr>
        <w:t>al sindaco</w:t>
      </w:r>
      <w:r w:rsidRPr="00251AD3">
        <w:rPr>
          <w:sz w:val="24"/>
          <w:szCs w:val="24"/>
        </w:rPr>
        <w:t xml:space="preserve">, nonché ai </w:t>
      </w:r>
      <w:r w:rsidRPr="00A90C24">
        <w:rPr>
          <w:b/>
          <w:sz w:val="24"/>
          <w:szCs w:val="24"/>
        </w:rPr>
        <w:t>soggetti che svolgono i compiti di vigilanza</w:t>
      </w:r>
      <w:r w:rsidRPr="00251AD3">
        <w:rPr>
          <w:sz w:val="24"/>
          <w:szCs w:val="24"/>
        </w:rPr>
        <w:t xml:space="preserve"> di cui all’art. 6, comma 1 , </w:t>
      </w:r>
      <w:proofErr w:type="spellStart"/>
      <w:r w:rsidRPr="00251AD3">
        <w:rPr>
          <w:sz w:val="24"/>
          <w:szCs w:val="24"/>
        </w:rPr>
        <w:t>lett</w:t>
      </w:r>
      <w:proofErr w:type="spellEnd"/>
      <w:r w:rsidRPr="00251AD3">
        <w:rPr>
          <w:sz w:val="24"/>
          <w:szCs w:val="24"/>
        </w:rPr>
        <w:t xml:space="preserve">. b) del </w:t>
      </w:r>
      <w:proofErr w:type="spellStart"/>
      <w:r w:rsidRPr="00251AD3">
        <w:rPr>
          <w:sz w:val="24"/>
          <w:szCs w:val="24"/>
        </w:rPr>
        <w:t>D.Lgs</w:t>
      </w:r>
      <w:proofErr w:type="spellEnd"/>
      <w:r w:rsidRPr="00251AD3">
        <w:rPr>
          <w:sz w:val="24"/>
          <w:szCs w:val="24"/>
        </w:rPr>
        <w:t xml:space="preserve">  8 giugno 2011, n. 231. </w:t>
      </w:r>
    </w:p>
    <w:p w:rsidR="0025082C" w:rsidRDefault="0025082C" w:rsidP="0025082C">
      <w:pPr>
        <w:tabs>
          <w:tab w:val="left" w:pos="1560"/>
        </w:tabs>
        <w:ind w:right="-143"/>
        <w:jc w:val="both"/>
        <w:rPr>
          <w:sz w:val="24"/>
          <w:szCs w:val="24"/>
        </w:rPr>
      </w:pPr>
      <w:r>
        <w:rPr>
          <w:b/>
          <w:sz w:val="24"/>
          <w:szCs w:val="24"/>
        </w:rPr>
        <w:t>**</w:t>
      </w:r>
      <w:r w:rsidRPr="008B1496">
        <w:rPr>
          <w:b/>
          <w:sz w:val="24"/>
          <w:szCs w:val="24"/>
        </w:rPr>
        <w:t>Per componenti del consiglio di amministrazione</w:t>
      </w:r>
      <w:r w:rsidRPr="00B14116">
        <w:rPr>
          <w:sz w:val="24"/>
          <w:szCs w:val="24"/>
        </w:rPr>
        <w:t xml:space="preserve"> si </w:t>
      </w:r>
      <w:r>
        <w:rPr>
          <w:sz w:val="24"/>
          <w:szCs w:val="24"/>
        </w:rPr>
        <w:t>intendono: presidente del C.d.A., Amministratore Delegato, C</w:t>
      </w:r>
      <w:r w:rsidRPr="00B14116">
        <w:rPr>
          <w:sz w:val="24"/>
          <w:szCs w:val="24"/>
        </w:rPr>
        <w:t>onsiglieri.</w:t>
      </w:r>
    </w:p>
    <w:p w:rsidR="0025082C" w:rsidRDefault="0025082C" w:rsidP="0025082C">
      <w:pPr>
        <w:tabs>
          <w:tab w:val="left" w:pos="1560"/>
        </w:tabs>
        <w:ind w:right="-143"/>
        <w:jc w:val="both"/>
        <w:rPr>
          <w:sz w:val="24"/>
          <w:szCs w:val="24"/>
        </w:rPr>
      </w:pPr>
      <w:r>
        <w:rPr>
          <w:sz w:val="24"/>
          <w:szCs w:val="24"/>
        </w:rPr>
        <w:t xml:space="preserve">*** </w:t>
      </w:r>
      <w:r w:rsidRPr="008B1496">
        <w:rPr>
          <w:b/>
          <w:sz w:val="24"/>
          <w:szCs w:val="24"/>
        </w:rPr>
        <w:t>Per sindaci</w:t>
      </w:r>
      <w:r>
        <w:rPr>
          <w:sz w:val="24"/>
          <w:szCs w:val="24"/>
        </w:rPr>
        <w:t xml:space="preserve"> si intendono sia quelli effettivi che supplenti.</w:t>
      </w:r>
    </w:p>
    <w:p w:rsidR="0025082C" w:rsidRPr="00F51CA2" w:rsidRDefault="0025082C" w:rsidP="0025082C">
      <w:pPr>
        <w:tabs>
          <w:tab w:val="left" w:pos="1134"/>
        </w:tabs>
        <w:spacing w:after="0" w:line="240" w:lineRule="auto"/>
        <w:ind w:right="-143"/>
        <w:jc w:val="both"/>
        <w:rPr>
          <w:b/>
          <w:sz w:val="24"/>
          <w:szCs w:val="24"/>
        </w:rPr>
      </w:pPr>
      <w:r w:rsidRPr="00F51CA2">
        <w:rPr>
          <w:b/>
          <w:sz w:val="24"/>
          <w:szCs w:val="24"/>
        </w:rPr>
        <w:t>Procedimento di rilascio delle informazioni antimafia</w:t>
      </w:r>
    </w:p>
    <w:p w:rsidR="0025082C" w:rsidRPr="00F51CA2" w:rsidRDefault="0025082C" w:rsidP="0025082C">
      <w:pPr>
        <w:tabs>
          <w:tab w:val="left" w:pos="1134"/>
        </w:tabs>
        <w:spacing w:after="0" w:line="240" w:lineRule="auto"/>
        <w:ind w:right="-143"/>
        <w:jc w:val="both"/>
        <w:rPr>
          <w:b/>
          <w:sz w:val="24"/>
          <w:szCs w:val="24"/>
        </w:rPr>
      </w:pPr>
    </w:p>
    <w:p w:rsidR="0025082C" w:rsidRPr="005D6FF8" w:rsidRDefault="0025082C" w:rsidP="0025082C">
      <w:pPr>
        <w:tabs>
          <w:tab w:val="left" w:pos="1134"/>
        </w:tabs>
        <w:spacing w:after="0" w:line="240" w:lineRule="auto"/>
        <w:ind w:right="-143"/>
        <w:jc w:val="both"/>
        <w:rPr>
          <w:sz w:val="24"/>
          <w:szCs w:val="24"/>
        </w:rPr>
      </w:pPr>
      <w:r w:rsidRPr="005D6FF8">
        <w:rPr>
          <w:sz w:val="24"/>
          <w:szCs w:val="24"/>
        </w:rPr>
        <w:t xml:space="preserve">L’ Ente Pubblico/Stazione Appaltante dovrà acquisire dalla società interessata (che ha la sede legale nella provincia di Milano) la dichiarazione sostitutiva del certificato di iscrizione alla CCIAA redatta dal rappresentante legale della società e contenente tutti i componenti dell’ attuale compagine societaria, ai sensi dell’ art. 85 del D. </w:t>
      </w:r>
      <w:proofErr w:type="spellStart"/>
      <w:r w:rsidRPr="005D6FF8">
        <w:rPr>
          <w:sz w:val="24"/>
          <w:szCs w:val="24"/>
        </w:rPr>
        <w:t>Lgs</w:t>
      </w:r>
      <w:proofErr w:type="spellEnd"/>
      <w:r w:rsidRPr="005D6FF8">
        <w:rPr>
          <w:sz w:val="24"/>
          <w:szCs w:val="24"/>
        </w:rPr>
        <w:t>. 159/2011.</w:t>
      </w:r>
    </w:p>
    <w:p w:rsidR="0025082C" w:rsidRPr="005D6FF8" w:rsidRDefault="0025082C" w:rsidP="0025082C">
      <w:pPr>
        <w:tabs>
          <w:tab w:val="left" w:pos="1134"/>
        </w:tabs>
        <w:spacing w:after="0" w:line="240" w:lineRule="auto"/>
        <w:ind w:right="-143"/>
        <w:jc w:val="both"/>
        <w:rPr>
          <w:sz w:val="24"/>
          <w:szCs w:val="24"/>
        </w:rPr>
      </w:pPr>
      <w:r w:rsidRPr="005D6FF8">
        <w:rPr>
          <w:sz w:val="24"/>
          <w:szCs w:val="24"/>
        </w:rPr>
        <w:t xml:space="preserve">Dovrà essere, inoltre, acquisita la dichiarazione sostitutiva riferita ai  familiari conviventi dei soggetti da controllare a norma dell’ art. 85 del </w:t>
      </w:r>
      <w:proofErr w:type="spellStart"/>
      <w:r w:rsidRPr="005D6FF8">
        <w:rPr>
          <w:sz w:val="24"/>
          <w:szCs w:val="24"/>
        </w:rPr>
        <w:t>D.Lgs.</w:t>
      </w:r>
      <w:proofErr w:type="spellEnd"/>
      <w:r w:rsidRPr="005D6FF8">
        <w:rPr>
          <w:sz w:val="24"/>
          <w:szCs w:val="24"/>
        </w:rPr>
        <w:t xml:space="preserve"> 159/2011.</w:t>
      </w:r>
    </w:p>
    <w:p w:rsidR="0025082C" w:rsidRDefault="0025082C" w:rsidP="0025082C">
      <w:pPr>
        <w:tabs>
          <w:tab w:val="left" w:pos="1560"/>
        </w:tabs>
        <w:spacing w:after="0" w:line="240" w:lineRule="auto"/>
        <w:ind w:right="-143"/>
        <w:jc w:val="both"/>
        <w:rPr>
          <w:sz w:val="24"/>
          <w:szCs w:val="24"/>
        </w:rPr>
      </w:pPr>
      <w:r w:rsidRPr="005D6FF8">
        <w:rPr>
          <w:sz w:val="24"/>
          <w:szCs w:val="24"/>
        </w:rPr>
        <w:t xml:space="preserve">Successivamente, l’ Ente Pubblico/Stazione Appaltante provvederà a trasmettere la richiesta di informazioni antimafia, corredata delle dichiarazioni sostitutive, a questa Prefettura che procederà alle verifiche di cui agli artt. 84 e ss. del </w:t>
      </w:r>
      <w:proofErr w:type="spellStart"/>
      <w:r w:rsidRPr="005D6FF8">
        <w:rPr>
          <w:sz w:val="24"/>
          <w:szCs w:val="24"/>
        </w:rPr>
        <w:t>D.Lgs.</w:t>
      </w:r>
      <w:proofErr w:type="spellEnd"/>
      <w:r w:rsidRPr="005D6FF8">
        <w:rPr>
          <w:sz w:val="24"/>
          <w:szCs w:val="24"/>
        </w:rPr>
        <w:t xml:space="preserve"> n. 159/2011.</w:t>
      </w:r>
    </w:p>
    <w:p w:rsidR="0025082C" w:rsidRPr="00C47EED" w:rsidRDefault="0025082C" w:rsidP="0025082C">
      <w:pPr>
        <w:tabs>
          <w:tab w:val="left" w:pos="1560"/>
        </w:tabs>
        <w:spacing w:after="0" w:line="240" w:lineRule="auto"/>
        <w:ind w:right="-143"/>
        <w:jc w:val="both"/>
        <w:rPr>
          <w:rFonts w:ascii="Bookman Old Style" w:eastAsia="Times New Roman" w:hAnsi="Bookman Old Style"/>
          <w:sz w:val="24"/>
          <w:szCs w:val="24"/>
          <w:u w:val="single"/>
        </w:rPr>
      </w:pPr>
    </w:p>
    <w:p w:rsidR="0025082C" w:rsidRPr="00C47EED" w:rsidRDefault="0025082C" w:rsidP="0025082C">
      <w:pPr>
        <w:tabs>
          <w:tab w:val="left" w:pos="1560"/>
        </w:tabs>
        <w:spacing w:after="0" w:line="240" w:lineRule="auto"/>
        <w:ind w:right="-143"/>
        <w:jc w:val="both"/>
        <w:rPr>
          <w:b/>
          <w:sz w:val="24"/>
          <w:szCs w:val="24"/>
        </w:rPr>
      </w:pPr>
      <w:r w:rsidRPr="00C47EED">
        <w:rPr>
          <w:b/>
          <w:sz w:val="24"/>
          <w:szCs w:val="24"/>
        </w:rPr>
        <w:t>Concetto di “familiari conviventi”</w:t>
      </w:r>
    </w:p>
    <w:p w:rsidR="0025082C" w:rsidRDefault="0025082C" w:rsidP="0025082C">
      <w:pPr>
        <w:spacing w:line="240" w:lineRule="auto"/>
        <w:ind w:right="-143"/>
        <w:jc w:val="both"/>
        <w:rPr>
          <w:sz w:val="24"/>
          <w:szCs w:val="24"/>
        </w:rPr>
      </w:pPr>
      <w:r w:rsidRPr="00C47EED">
        <w:rPr>
          <w:sz w:val="24"/>
          <w:szCs w:val="24"/>
        </w:rPr>
        <w:t>Per quanto concerne la nozione di “familiari conviventi”, si precisa che per essi si intende “</w:t>
      </w:r>
      <w:r w:rsidRPr="00DC7492">
        <w:rPr>
          <w:b/>
          <w:sz w:val="24"/>
          <w:szCs w:val="24"/>
        </w:rPr>
        <w:t>chiunque conviva</w:t>
      </w:r>
      <w:r w:rsidRPr="00C47EED">
        <w:rPr>
          <w:sz w:val="24"/>
          <w:szCs w:val="24"/>
        </w:rPr>
        <w:t xml:space="preserve">” con i soggetti da controllare ex art. 85 del </w:t>
      </w:r>
      <w:proofErr w:type="spellStart"/>
      <w:r w:rsidRPr="00C47EED">
        <w:rPr>
          <w:sz w:val="24"/>
          <w:szCs w:val="24"/>
        </w:rPr>
        <w:t>D.Lgs</w:t>
      </w:r>
      <w:proofErr w:type="spellEnd"/>
      <w:r w:rsidRPr="00C47EED">
        <w:rPr>
          <w:sz w:val="24"/>
          <w:szCs w:val="24"/>
        </w:rPr>
        <w:t xml:space="preserve"> 159/2011, </w:t>
      </w:r>
      <w:r w:rsidRPr="00DC7492">
        <w:rPr>
          <w:b/>
          <w:sz w:val="24"/>
          <w:szCs w:val="24"/>
        </w:rPr>
        <w:t>purché maggiorenne</w:t>
      </w:r>
      <w:r w:rsidRPr="00C47EED">
        <w:rPr>
          <w:sz w:val="24"/>
          <w:szCs w:val="24"/>
        </w:rPr>
        <w:t>.</w:t>
      </w:r>
    </w:p>
    <w:p w:rsidR="0025082C" w:rsidRPr="001A2887" w:rsidRDefault="0025082C" w:rsidP="0025082C">
      <w:pPr>
        <w:tabs>
          <w:tab w:val="left" w:pos="1276"/>
        </w:tabs>
        <w:spacing w:after="0" w:line="240" w:lineRule="auto"/>
        <w:ind w:right="-143"/>
        <w:jc w:val="both"/>
        <w:rPr>
          <w:b/>
        </w:rPr>
      </w:pPr>
      <w:r w:rsidRPr="001A2887">
        <w:rPr>
          <w:b/>
        </w:rPr>
        <w:t>Con Circolare n. 11001/119/20(8) dell’ 11/07/2013 il Ministero dell’ Interno ha  precisato che per le società costituite all’ estero, prive di una sede secondaria con rappresentanza stabile in Italia sono esclusi i controlli sui familiari conviventi dei soggetti che esercitano poteri di amministrazione, di rappresentanza o di direzione dell’ impresa.</w:t>
      </w:r>
    </w:p>
    <w:p w:rsidR="0025082C" w:rsidRPr="0000279A" w:rsidRDefault="0025082C" w:rsidP="0025082C">
      <w:pPr>
        <w:spacing w:line="240" w:lineRule="auto"/>
        <w:ind w:right="-143"/>
        <w:jc w:val="both"/>
        <w:rPr>
          <w:b/>
        </w:rPr>
      </w:pPr>
    </w:p>
    <w:p w:rsidR="0025082C" w:rsidRPr="00E86CEA" w:rsidRDefault="0025082C" w:rsidP="0025082C">
      <w:pPr>
        <w:spacing w:after="0" w:line="240" w:lineRule="auto"/>
        <w:ind w:right="-143"/>
        <w:jc w:val="both"/>
        <w:rPr>
          <w:b/>
          <w:sz w:val="24"/>
          <w:szCs w:val="24"/>
        </w:rPr>
      </w:pPr>
      <w:r w:rsidRPr="00E86CEA">
        <w:rPr>
          <w:b/>
          <w:sz w:val="24"/>
          <w:szCs w:val="24"/>
        </w:rPr>
        <w:t xml:space="preserve">Concetto di </w:t>
      </w:r>
      <w:r>
        <w:rPr>
          <w:b/>
          <w:sz w:val="24"/>
          <w:szCs w:val="24"/>
        </w:rPr>
        <w:t>“</w:t>
      </w:r>
      <w:r w:rsidRPr="00E86CEA">
        <w:rPr>
          <w:b/>
          <w:sz w:val="24"/>
          <w:szCs w:val="24"/>
        </w:rPr>
        <w:t>socio di maggioranza</w:t>
      </w:r>
      <w:r>
        <w:rPr>
          <w:b/>
          <w:sz w:val="24"/>
          <w:szCs w:val="24"/>
        </w:rPr>
        <w:t>”</w:t>
      </w:r>
    </w:p>
    <w:p w:rsidR="0025082C" w:rsidRPr="00E86CEA" w:rsidRDefault="0025082C" w:rsidP="0025082C">
      <w:pPr>
        <w:spacing w:after="0" w:line="240" w:lineRule="auto"/>
        <w:ind w:right="-143"/>
        <w:jc w:val="both"/>
        <w:rPr>
          <w:b/>
          <w:sz w:val="24"/>
          <w:szCs w:val="24"/>
        </w:rPr>
      </w:pPr>
    </w:p>
    <w:p w:rsidR="0025082C" w:rsidRPr="00E86CEA" w:rsidRDefault="0025082C" w:rsidP="0025082C">
      <w:pPr>
        <w:spacing w:after="0" w:line="240" w:lineRule="auto"/>
        <w:ind w:right="-143"/>
        <w:jc w:val="both"/>
        <w:rPr>
          <w:sz w:val="24"/>
          <w:szCs w:val="24"/>
        </w:rPr>
      </w:pPr>
      <w:r w:rsidRPr="00E86CEA">
        <w:rPr>
          <w:sz w:val="24"/>
          <w:szCs w:val="24"/>
        </w:rPr>
        <w:t>Per socio di maggioranza si intende “la persona fisica o giuridica che detiene la maggioranza relativa delle quote o azioni della società interessata”.</w:t>
      </w:r>
    </w:p>
    <w:p w:rsidR="0025082C" w:rsidRDefault="0025082C" w:rsidP="0025082C">
      <w:pPr>
        <w:spacing w:after="0" w:line="240" w:lineRule="auto"/>
        <w:ind w:right="-143"/>
        <w:jc w:val="both"/>
        <w:rPr>
          <w:sz w:val="24"/>
          <w:szCs w:val="24"/>
        </w:rPr>
      </w:pPr>
      <w:r w:rsidRPr="00E86CEA">
        <w:rPr>
          <w:sz w:val="24"/>
          <w:szCs w:val="24"/>
        </w:rPr>
        <w:t>Nel caso di più soci (es. 3 o 4) con la medesima percentuale di quote o azioni del capitale sociale della società interessata, non è richiesta alcuna documentazione relativa al socio di maggioranza.</w:t>
      </w:r>
    </w:p>
    <w:p w:rsidR="0025082C" w:rsidRPr="00514B23" w:rsidRDefault="0025082C" w:rsidP="0025082C">
      <w:pPr>
        <w:spacing w:after="0" w:line="240" w:lineRule="auto"/>
        <w:ind w:right="-143"/>
        <w:jc w:val="both"/>
        <w:rPr>
          <w:sz w:val="24"/>
          <w:szCs w:val="24"/>
        </w:rPr>
      </w:pPr>
      <w:r w:rsidRPr="00514B23">
        <w:rPr>
          <w:sz w:val="24"/>
          <w:szCs w:val="24"/>
        </w:rPr>
        <w:t>La documentazione dovrà, invece essere prodotta nel caso in cui i soci (persone fisiche o giuridiche) della società interessata al rilascio della comunicazione o informazione antimafia siano ciascuno titolari di quote o azioni pari al 50% del capitale sociale.</w:t>
      </w:r>
    </w:p>
    <w:p w:rsidR="0025082C" w:rsidRPr="00514B23" w:rsidRDefault="0025082C" w:rsidP="0025082C">
      <w:pPr>
        <w:spacing w:after="0" w:line="240" w:lineRule="auto"/>
        <w:ind w:right="-143"/>
        <w:jc w:val="both"/>
        <w:rPr>
          <w:sz w:val="24"/>
          <w:szCs w:val="24"/>
        </w:rPr>
      </w:pPr>
      <w:r w:rsidRPr="00514B23">
        <w:rPr>
          <w:sz w:val="24"/>
          <w:szCs w:val="24"/>
        </w:rPr>
        <w:t xml:space="preserve">Ciò in coerenza con l’art. 91, comma 5 del </w:t>
      </w:r>
      <w:proofErr w:type="spellStart"/>
      <w:r w:rsidRPr="00514B23">
        <w:rPr>
          <w:sz w:val="24"/>
          <w:szCs w:val="24"/>
        </w:rPr>
        <w:t>D.lgs</w:t>
      </w:r>
      <w:proofErr w:type="spellEnd"/>
      <w:r w:rsidRPr="00514B23">
        <w:rPr>
          <w:sz w:val="24"/>
          <w:szCs w:val="24"/>
        </w:rPr>
        <w:t xml:space="preserve"> 159/2011e la sentenza n. 4654 del 28/08/2012 del Consiglio di Stato Sez. V. </w:t>
      </w:r>
    </w:p>
    <w:p w:rsidR="0025082C" w:rsidRPr="00DD6AA9" w:rsidRDefault="0025082C" w:rsidP="0025082C">
      <w:pPr>
        <w:spacing w:after="0" w:line="240" w:lineRule="auto"/>
        <w:ind w:right="-143"/>
        <w:jc w:val="both"/>
        <w:rPr>
          <w:sz w:val="24"/>
          <w:szCs w:val="24"/>
        </w:rPr>
      </w:pPr>
    </w:p>
    <w:p w:rsidR="00295D2D" w:rsidRDefault="00295D2D" w:rsidP="00295D2D">
      <w:pPr>
        <w:pStyle w:val="Paragrafoelenco"/>
        <w:ind w:left="0"/>
        <w:jc w:val="both"/>
      </w:pPr>
    </w:p>
    <w:p w:rsidR="00295D2D" w:rsidRPr="00DD6AA9" w:rsidRDefault="00295D2D" w:rsidP="00295D2D">
      <w:pPr>
        <w:pStyle w:val="Paragrafoelenco"/>
        <w:ind w:left="-142"/>
        <w:jc w:val="both"/>
        <w:rPr>
          <w:sz w:val="24"/>
          <w:szCs w:val="24"/>
        </w:rPr>
      </w:pPr>
      <w:r w:rsidRPr="00DD6AA9">
        <w:rPr>
          <w:sz w:val="24"/>
          <w:szCs w:val="24"/>
        </w:rPr>
        <w:t>In grassetto sono riportate tutte le novità.</w:t>
      </w:r>
    </w:p>
    <w:p w:rsidR="00295D2D" w:rsidRDefault="00295D2D" w:rsidP="00295D2D">
      <w:pPr>
        <w:ind w:left="-142" w:right="-568"/>
        <w:contextualSpacing/>
        <w:jc w:val="both"/>
        <w:rPr>
          <w:sz w:val="24"/>
          <w:szCs w:val="24"/>
        </w:rPr>
      </w:pPr>
      <w:r w:rsidRPr="00DD6AA9">
        <w:rPr>
          <w:sz w:val="24"/>
          <w:szCs w:val="24"/>
        </w:rPr>
        <w:t>Le Stazioni Appaltanti</w:t>
      </w:r>
      <w:r>
        <w:rPr>
          <w:sz w:val="24"/>
          <w:szCs w:val="24"/>
        </w:rPr>
        <w:t>/Enti Pubblici</w:t>
      </w:r>
      <w:r w:rsidRPr="00DD6AA9">
        <w:rPr>
          <w:sz w:val="24"/>
          <w:szCs w:val="24"/>
        </w:rPr>
        <w:t xml:space="preserve"> dovranno acquisire dalla società interessata</w:t>
      </w:r>
      <w:r>
        <w:rPr>
          <w:sz w:val="24"/>
          <w:szCs w:val="24"/>
        </w:rPr>
        <w:t xml:space="preserve"> </w:t>
      </w:r>
      <w:r w:rsidRPr="0051424D">
        <w:rPr>
          <w:sz w:val="24"/>
          <w:szCs w:val="24"/>
        </w:rPr>
        <w:t>la copia integrale della visura camerale aggiornata con l’attuale compagine societaria</w:t>
      </w:r>
      <w:r w:rsidRPr="004F28B5">
        <w:t xml:space="preserve"> </w:t>
      </w:r>
      <w:r w:rsidRPr="004F28B5">
        <w:rPr>
          <w:sz w:val="24"/>
          <w:szCs w:val="24"/>
        </w:rPr>
        <w:t xml:space="preserve">contenente tutti i componenti di cui all’art. 85 del D. </w:t>
      </w:r>
      <w:proofErr w:type="spellStart"/>
      <w:r w:rsidRPr="004F28B5">
        <w:rPr>
          <w:sz w:val="24"/>
          <w:szCs w:val="24"/>
        </w:rPr>
        <w:t>Lgs</w:t>
      </w:r>
      <w:proofErr w:type="spellEnd"/>
      <w:r w:rsidRPr="004F28B5">
        <w:rPr>
          <w:sz w:val="24"/>
          <w:szCs w:val="24"/>
        </w:rPr>
        <w:t>. 159/2011</w:t>
      </w:r>
      <w:r>
        <w:rPr>
          <w:sz w:val="24"/>
          <w:szCs w:val="24"/>
        </w:rPr>
        <w:t xml:space="preserve"> </w:t>
      </w:r>
      <w:r w:rsidRPr="0051424D">
        <w:rPr>
          <w:sz w:val="24"/>
          <w:szCs w:val="24"/>
        </w:rPr>
        <w:t xml:space="preserve"> o la dichiarazione sostitutiva del certificato di iscrizione alla Camera di Commercio redatta dal rappresentante legale e contenente le medesime indicazioni.</w:t>
      </w:r>
    </w:p>
    <w:p w:rsidR="00295D2D" w:rsidRDefault="00295D2D" w:rsidP="00295D2D">
      <w:pPr>
        <w:ind w:left="-142" w:right="-568"/>
        <w:contextualSpacing/>
        <w:jc w:val="both"/>
        <w:rPr>
          <w:sz w:val="24"/>
          <w:szCs w:val="24"/>
        </w:rPr>
      </w:pPr>
    </w:p>
    <w:p w:rsidR="00295D2D" w:rsidRDefault="00295D2D" w:rsidP="00295D2D">
      <w:pPr>
        <w:ind w:left="-142" w:right="-568"/>
        <w:contextualSpacing/>
        <w:jc w:val="both"/>
        <w:rPr>
          <w:sz w:val="24"/>
          <w:szCs w:val="24"/>
        </w:rPr>
      </w:pPr>
    </w:p>
    <w:p w:rsidR="00295D2D" w:rsidRPr="0051424D" w:rsidRDefault="00295D2D" w:rsidP="00295D2D">
      <w:pPr>
        <w:ind w:left="-142" w:right="-568"/>
        <w:contextualSpacing/>
        <w:jc w:val="both"/>
        <w:rPr>
          <w:sz w:val="24"/>
          <w:szCs w:val="24"/>
        </w:rPr>
      </w:pPr>
    </w:p>
    <w:p w:rsidR="00295D2D" w:rsidRDefault="00295D2D" w:rsidP="00295D2D">
      <w:pPr>
        <w:rPr>
          <w:rFonts w:ascii="Garamond" w:hAnsi="Garamond" w:cs="Tahoma"/>
          <w:highlight w:val="yellow"/>
        </w:rPr>
      </w:pPr>
    </w:p>
    <w:p w:rsidR="00295D2D" w:rsidRDefault="00295D2D" w:rsidP="00295D2D">
      <w:pPr>
        <w:rPr>
          <w:rFonts w:ascii="Garamond" w:hAnsi="Garamond" w:cs="Tahoma"/>
          <w:highlight w:val="yellow"/>
        </w:rPr>
      </w:pPr>
    </w:p>
    <w:p w:rsidR="00127A50" w:rsidRDefault="00127A50">
      <w:pPr>
        <w:spacing w:after="0" w:line="240" w:lineRule="auto"/>
        <w:rPr>
          <w:rFonts w:ascii="Garamond" w:hAnsi="Garamond" w:cs="Tahoma"/>
          <w:highlight w:val="yellow"/>
        </w:rPr>
      </w:pPr>
      <w:r>
        <w:rPr>
          <w:rFonts w:ascii="Garamond" w:hAnsi="Garamond" w:cs="Tahoma"/>
          <w:highlight w:val="yellow"/>
        </w:rPr>
        <w:br w:type="page"/>
      </w:r>
    </w:p>
    <w:p w:rsidR="0080536C" w:rsidRDefault="0036311A" w:rsidP="00111FF7">
      <w:pPr>
        <w:pBdr>
          <w:top w:val="single" w:sz="4" w:space="1" w:color="auto"/>
          <w:left w:val="single" w:sz="4" w:space="4" w:color="auto"/>
          <w:bottom w:val="single" w:sz="4" w:space="1" w:color="auto"/>
          <w:right w:val="single" w:sz="4" w:space="4" w:color="auto"/>
        </w:pBdr>
        <w:jc w:val="center"/>
        <w:rPr>
          <w:rFonts w:ascii="Garamond" w:hAnsi="Garamond" w:cs="Tahoma"/>
          <w:sz w:val="40"/>
          <w:szCs w:val="40"/>
        </w:rPr>
      </w:pPr>
      <w:r>
        <w:rPr>
          <w:rFonts w:ascii="Garamond" w:hAnsi="Garamond" w:cs="Tahoma"/>
          <w:sz w:val="40"/>
          <w:szCs w:val="40"/>
        </w:rPr>
        <w:lastRenderedPageBreak/>
        <w:t>ID15SER011</w:t>
      </w:r>
    </w:p>
    <w:p w:rsidR="00111FF7" w:rsidRPr="0036311A" w:rsidRDefault="00111FF7" w:rsidP="00111FF7">
      <w:pPr>
        <w:pBdr>
          <w:top w:val="single" w:sz="4" w:space="1" w:color="auto"/>
          <w:left w:val="single" w:sz="4" w:space="4" w:color="auto"/>
          <w:bottom w:val="single" w:sz="4" w:space="1" w:color="auto"/>
          <w:right w:val="single" w:sz="4" w:space="4" w:color="auto"/>
        </w:pBdr>
        <w:jc w:val="center"/>
        <w:rPr>
          <w:rFonts w:ascii="Garamond" w:hAnsi="Garamond" w:cs="Tahoma"/>
          <w:sz w:val="40"/>
          <w:szCs w:val="40"/>
        </w:rPr>
      </w:pPr>
      <w:r w:rsidRPr="0036311A">
        <w:rPr>
          <w:rFonts w:ascii="Garamond" w:hAnsi="Garamond" w:cs="Tahoma"/>
          <w:sz w:val="40"/>
          <w:szCs w:val="40"/>
        </w:rPr>
        <w:t>SCHEMA DI CONVENZIONE PER L’AFFIDAMENTO DEL SERVIZIO DI CATTURA DI ANIMALI VAGANTI E SERVIZI COLLEGATI</w:t>
      </w:r>
    </w:p>
    <w:p w:rsidR="00111FF7" w:rsidRDefault="00111FF7" w:rsidP="0080536C">
      <w:pPr>
        <w:jc w:val="both"/>
        <w:rPr>
          <w:rFonts w:ascii="Garamond" w:hAnsi="Garamond" w:cs="Tahoma"/>
        </w:rPr>
      </w:pPr>
    </w:p>
    <w:p w:rsidR="0080536C" w:rsidRPr="00ED7D61" w:rsidRDefault="0080536C" w:rsidP="0080536C">
      <w:pPr>
        <w:jc w:val="both"/>
        <w:rPr>
          <w:rFonts w:ascii="Garamond" w:hAnsi="Garamond" w:cs="Tahoma"/>
        </w:rPr>
      </w:pPr>
      <w:r w:rsidRPr="00ED7D61">
        <w:rPr>
          <w:rFonts w:ascii="Garamond" w:hAnsi="Garamond" w:cs="Tahoma"/>
        </w:rPr>
        <w:t xml:space="preserve">art.   1 Oggetto </w:t>
      </w:r>
    </w:p>
    <w:p w:rsidR="0080536C" w:rsidRPr="00ED7D61" w:rsidRDefault="0080536C" w:rsidP="0080536C">
      <w:pPr>
        <w:jc w:val="both"/>
        <w:rPr>
          <w:rFonts w:ascii="Garamond" w:hAnsi="Garamond" w:cs="Tahoma"/>
        </w:rPr>
      </w:pPr>
      <w:r w:rsidRPr="00ED7D61">
        <w:rPr>
          <w:rFonts w:ascii="Garamond" w:hAnsi="Garamond" w:cs="Tahoma"/>
        </w:rPr>
        <w:t>art.   2 Titolare della procedura e soggetti contraenti</w:t>
      </w:r>
    </w:p>
    <w:p w:rsidR="0080536C" w:rsidRPr="00ED7D61" w:rsidRDefault="0080536C" w:rsidP="0080536C">
      <w:pPr>
        <w:jc w:val="both"/>
        <w:rPr>
          <w:rFonts w:ascii="Garamond" w:hAnsi="Garamond" w:cs="Tahoma"/>
        </w:rPr>
      </w:pPr>
      <w:r w:rsidRPr="00ED7D61">
        <w:rPr>
          <w:rFonts w:ascii="Garamond" w:hAnsi="Garamond" w:cs="Tahoma"/>
        </w:rPr>
        <w:t>art.   3 Variazioni nell’esecuzione contrattuale</w:t>
      </w:r>
    </w:p>
    <w:p w:rsidR="0080536C" w:rsidRPr="00ED7D61" w:rsidRDefault="0080536C" w:rsidP="0080536C">
      <w:pPr>
        <w:jc w:val="both"/>
        <w:rPr>
          <w:rFonts w:ascii="Garamond" w:hAnsi="Garamond" w:cs="Tahoma"/>
        </w:rPr>
      </w:pPr>
      <w:r w:rsidRPr="00ED7D61">
        <w:rPr>
          <w:rFonts w:ascii="Garamond" w:hAnsi="Garamond" w:cs="Tahoma"/>
        </w:rPr>
        <w:t>art.   4 Cauzione definitiva</w:t>
      </w:r>
    </w:p>
    <w:p w:rsidR="0080536C" w:rsidRPr="00ED7D61" w:rsidRDefault="0080536C" w:rsidP="0080536C">
      <w:pPr>
        <w:jc w:val="both"/>
        <w:rPr>
          <w:rFonts w:ascii="Garamond" w:hAnsi="Garamond" w:cs="Tahoma"/>
        </w:rPr>
      </w:pPr>
      <w:r w:rsidRPr="00ED7D61">
        <w:rPr>
          <w:rFonts w:ascii="Garamond" w:hAnsi="Garamond" w:cs="Tahoma"/>
        </w:rPr>
        <w:t>art.   5 Durata del servizio</w:t>
      </w:r>
    </w:p>
    <w:p w:rsidR="0080536C" w:rsidRPr="00ED7D61" w:rsidRDefault="0080536C" w:rsidP="0080536C">
      <w:pPr>
        <w:jc w:val="both"/>
        <w:rPr>
          <w:rFonts w:ascii="Garamond" w:hAnsi="Garamond" w:cs="Tahoma"/>
        </w:rPr>
      </w:pPr>
      <w:r w:rsidRPr="00ED7D61">
        <w:rPr>
          <w:rFonts w:ascii="Garamond" w:hAnsi="Garamond" w:cs="Tahoma"/>
        </w:rPr>
        <w:t>art.   6 Determinazione del prezzo</w:t>
      </w:r>
    </w:p>
    <w:p w:rsidR="0080536C" w:rsidRPr="00ED7D61" w:rsidRDefault="0080536C" w:rsidP="0080536C">
      <w:pPr>
        <w:jc w:val="both"/>
        <w:rPr>
          <w:rFonts w:ascii="Garamond" w:hAnsi="Garamond" w:cs="Tahoma"/>
        </w:rPr>
      </w:pPr>
      <w:r w:rsidRPr="00ED7D61">
        <w:rPr>
          <w:rFonts w:ascii="Garamond" w:hAnsi="Garamond" w:cs="Tahoma"/>
        </w:rPr>
        <w:t>art.   7 Revisione prezzi</w:t>
      </w:r>
    </w:p>
    <w:p w:rsidR="0080536C" w:rsidRPr="00ED7D61" w:rsidRDefault="0080536C" w:rsidP="0080536C">
      <w:pPr>
        <w:jc w:val="both"/>
        <w:rPr>
          <w:rFonts w:ascii="Garamond" w:hAnsi="Garamond" w:cs="Tahoma"/>
        </w:rPr>
      </w:pPr>
      <w:r w:rsidRPr="00ED7D61">
        <w:rPr>
          <w:rFonts w:ascii="Garamond" w:hAnsi="Garamond" w:cs="Tahoma"/>
        </w:rPr>
        <w:t>art.   8 Modalità di esecuzione del servizio e obblighi dell’appaltatore</w:t>
      </w:r>
    </w:p>
    <w:p w:rsidR="0080536C" w:rsidRPr="00ED7D61" w:rsidRDefault="0080536C" w:rsidP="0080536C">
      <w:pPr>
        <w:jc w:val="both"/>
        <w:rPr>
          <w:rFonts w:ascii="Garamond" w:hAnsi="Garamond" w:cs="Tahoma"/>
        </w:rPr>
      </w:pPr>
      <w:r w:rsidRPr="00ED7D61">
        <w:rPr>
          <w:rFonts w:ascii="Garamond" w:hAnsi="Garamond" w:cs="Tahoma"/>
        </w:rPr>
        <w:t xml:space="preserve">art.   9 </w:t>
      </w:r>
      <w:r w:rsidRPr="00ED7D61">
        <w:rPr>
          <w:rFonts w:ascii="Garamond" w:hAnsi="Garamond" w:cs="Tahoma"/>
          <w:bCs/>
        </w:rPr>
        <w:t>Clausola risolutiva espressa</w:t>
      </w:r>
    </w:p>
    <w:p w:rsidR="0080536C" w:rsidRPr="00ED7D61" w:rsidRDefault="0080536C" w:rsidP="0080536C">
      <w:pPr>
        <w:jc w:val="both"/>
        <w:rPr>
          <w:rFonts w:ascii="Garamond" w:hAnsi="Garamond" w:cs="Tahoma"/>
        </w:rPr>
      </w:pPr>
      <w:r w:rsidRPr="00ED7D61">
        <w:rPr>
          <w:rFonts w:ascii="Garamond" w:hAnsi="Garamond" w:cs="Tahoma"/>
        </w:rPr>
        <w:t>art. 10 Clausola penale</w:t>
      </w:r>
    </w:p>
    <w:p w:rsidR="0080536C" w:rsidRPr="00ED7D61" w:rsidRDefault="0080536C" w:rsidP="0080536C">
      <w:pPr>
        <w:jc w:val="both"/>
        <w:rPr>
          <w:rFonts w:ascii="Garamond" w:hAnsi="Garamond" w:cs="Tahoma"/>
        </w:rPr>
      </w:pPr>
      <w:r w:rsidRPr="00ED7D61">
        <w:rPr>
          <w:rFonts w:ascii="Garamond" w:hAnsi="Garamond" w:cs="Tahoma"/>
        </w:rPr>
        <w:t>art. 11 Garanzia e responsabilità del servizio</w:t>
      </w:r>
    </w:p>
    <w:p w:rsidR="0080536C" w:rsidRPr="00ED7D61" w:rsidRDefault="0080536C" w:rsidP="0080536C">
      <w:pPr>
        <w:jc w:val="both"/>
        <w:rPr>
          <w:rFonts w:ascii="Garamond" w:hAnsi="Garamond" w:cs="Tahoma"/>
        </w:rPr>
      </w:pPr>
      <w:r w:rsidRPr="00ED7D61">
        <w:rPr>
          <w:rFonts w:ascii="Garamond" w:hAnsi="Garamond" w:cs="Tahoma"/>
        </w:rPr>
        <w:t>art. 12 Controllo di quantità e qualità</w:t>
      </w:r>
    </w:p>
    <w:p w:rsidR="0080536C" w:rsidRPr="008C5A9F" w:rsidRDefault="0080536C" w:rsidP="0080536C">
      <w:pPr>
        <w:jc w:val="both"/>
        <w:rPr>
          <w:rFonts w:ascii="Garamond" w:hAnsi="Garamond" w:cs="Tahoma"/>
        </w:rPr>
      </w:pPr>
      <w:r w:rsidRPr="008D4A59">
        <w:rPr>
          <w:rFonts w:ascii="Garamond" w:hAnsi="Garamond" w:cs="Tahoma"/>
        </w:rPr>
        <w:t>art. 13 Cessione del contratto, cessione dei crediti e subappalto</w:t>
      </w:r>
      <w:r w:rsidRPr="008C5A9F">
        <w:rPr>
          <w:rFonts w:ascii="Garamond" w:hAnsi="Garamond" w:cs="Tahoma"/>
        </w:rPr>
        <w:t xml:space="preserve"> </w:t>
      </w:r>
    </w:p>
    <w:p w:rsidR="0080536C" w:rsidRPr="00ED7D61" w:rsidRDefault="0080536C" w:rsidP="0080536C">
      <w:pPr>
        <w:jc w:val="both"/>
        <w:rPr>
          <w:rFonts w:ascii="Garamond" w:hAnsi="Garamond" w:cs="Tahoma"/>
        </w:rPr>
      </w:pPr>
      <w:r w:rsidRPr="00ED7D61">
        <w:rPr>
          <w:rFonts w:ascii="Garamond" w:hAnsi="Garamond" w:cs="Tahoma"/>
        </w:rPr>
        <w:t>art. 14 Fallimento, liquidazione, procedure concorsuali</w:t>
      </w:r>
    </w:p>
    <w:p w:rsidR="0080536C" w:rsidRPr="00ED7D61" w:rsidRDefault="0080536C" w:rsidP="0080536C">
      <w:pPr>
        <w:jc w:val="both"/>
        <w:rPr>
          <w:rFonts w:ascii="Garamond" w:hAnsi="Garamond" w:cs="Tahoma"/>
        </w:rPr>
      </w:pPr>
      <w:r w:rsidRPr="00ED7D61">
        <w:rPr>
          <w:rFonts w:ascii="Garamond" w:hAnsi="Garamond" w:cs="Tahoma"/>
        </w:rPr>
        <w:t xml:space="preserve">art. 15 Fatturazione e pagamenti </w:t>
      </w:r>
    </w:p>
    <w:p w:rsidR="0080536C" w:rsidRPr="00ED7D61" w:rsidRDefault="0080536C" w:rsidP="0080536C">
      <w:pPr>
        <w:jc w:val="both"/>
        <w:rPr>
          <w:rFonts w:ascii="Garamond" w:hAnsi="Garamond" w:cs="Tahoma"/>
        </w:rPr>
      </w:pPr>
      <w:r w:rsidRPr="00ED7D61">
        <w:rPr>
          <w:rFonts w:ascii="Garamond" w:hAnsi="Garamond" w:cs="Tahoma"/>
        </w:rPr>
        <w:t>art. 16 Tracciabilità dei flussi finanziari</w:t>
      </w:r>
    </w:p>
    <w:p w:rsidR="0080536C" w:rsidRPr="00ED7D61" w:rsidRDefault="0080536C" w:rsidP="0080536C">
      <w:pPr>
        <w:jc w:val="both"/>
        <w:rPr>
          <w:rFonts w:ascii="Garamond" w:hAnsi="Garamond" w:cs="Tahoma"/>
        </w:rPr>
      </w:pPr>
      <w:r w:rsidRPr="00ED7D61">
        <w:rPr>
          <w:rFonts w:ascii="Garamond" w:hAnsi="Garamond" w:cs="Tahoma"/>
        </w:rPr>
        <w:t>art. 17 Controversie</w:t>
      </w:r>
    </w:p>
    <w:p w:rsidR="0080536C" w:rsidRPr="00ED7D61" w:rsidRDefault="0080536C" w:rsidP="0080536C">
      <w:pPr>
        <w:jc w:val="both"/>
        <w:rPr>
          <w:rFonts w:ascii="Garamond" w:hAnsi="Garamond" w:cs="Tahoma"/>
        </w:rPr>
      </w:pPr>
      <w:r w:rsidRPr="00ED7D61">
        <w:rPr>
          <w:rFonts w:ascii="Garamond" w:hAnsi="Garamond" w:cs="Tahoma"/>
        </w:rPr>
        <w:t>art. 18 Scioperi e causa di forza maggiore</w:t>
      </w:r>
    </w:p>
    <w:p w:rsidR="0080536C" w:rsidRDefault="0080536C" w:rsidP="0080536C">
      <w:pPr>
        <w:jc w:val="both"/>
        <w:rPr>
          <w:rFonts w:ascii="Garamond" w:hAnsi="Garamond" w:cs="Tahoma"/>
        </w:rPr>
      </w:pPr>
      <w:r w:rsidRPr="00927664">
        <w:rPr>
          <w:rFonts w:ascii="Garamond" w:hAnsi="Garamond" w:cs="Tahoma"/>
        </w:rPr>
        <w:t xml:space="preserve">art. 19 Clausola </w:t>
      </w:r>
      <w:r>
        <w:rPr>
          <w:rFonts w:ascii="Garamond" w:hAnsi="Garamond" w:cs="Tahoma"/>
        </w:rPr>
        <w:t>sociale</w:t>
      </w:r>
    </w:p>
    <w:p w:rsidR="0080536C" w:rsidRPr="00ED7D61" w:rsidRDefault="0080536C" w:rsidP="0080536C">
      <w:pPr>
        <w:jc w:val="both"/>
        <w:rPr>
          <w:rFonts w:ascii="Garamond" w:hAnsi="Garamond" w:cs="Tahoma"/>
        </w:rPr>
      </w:pPr>
      <w:r w:rsidRPr="00ED7D61">
        <w:rPr>
          <w:rFonts w:ascii="Garamond" w:hAnsi="Garamond" w:cs="Tahoma"/>
        </w:rPr>
        <w:t>art. 2</w:t>
      </w:r>
      <w:r>
        <w:rPr>
          <w:rFonts w:ascii="Garamond" w:hAnsi="Garamond" w:cs="Tahoma"/>
        </w:rPr>
        <w:t>0</w:t>
      </w:r>
      <w:r w:rsidRPr="00ED7D61">
        <w:rPr>
          <w:rFonts w:ascii="Garamond" w:hAnsi="Garamond" w:cs="Tahoma"/>
        </w:rPr>
        <w:t xml:space="preserve"> Informativa sul trattamento dei dati</w:t>
      </w:r>
    </w:p>
    <w:p w:rsidR="0080536C" w:rsidRPr="00ED7D61" w:rsidRDefault="0080536C" w:rsidP="0080536C">
      <w:pPr>
        <w:jc w:val="both"/>
        <w:rPr>
          <w:rFonts w:ascii="Garamond" w:hAnsi="Garamond" w:cs="Tahoma"/>
        </w:rPr>
      </w:pPr>
      <w:r w:rsidRPr="00ED7D61">
        <w:rPr>
          <w:rFonts w:ascii="Garamond" w:hAnsi="Garamond" w:cs="Tahoma"/>
        </w:rPr>
        <w:t>art. 2</w:t>
      </w:r>
      <w:r>
        <w:rPr>
          <w:rFonts w:ascii="Garamond" w:hAnsi="Garamond" w:cs="Tahoma"/>
        </w:rPr>
        <w:t>1</w:t>
      </w:r>
      <w:r w:rsidRPr="00ED7D61">
        <w:rPr>
          <w:rFonts w:ascii="Garamond" w:hAnsi="Garamond" w:cs="Tahoma"/>
        </w:rPr>
        <w:t xml:space="preserve"> Spese contrattuali</w:t>
      </w:r>
    </w:p>
    <w:p w:rsidR="0080536C" w:rsidRPr="00ED7D61" w:rsidRDefault="0080536C" w:rsidP="0080536C">
      <w:pPr>
        <w:jc w:val="both"/>
        <w:rPr>
          <w:rFonts w:ascii="Garamond" w:hAnsi="Garamond" w:cs="Tahoma"/>
        </w:rPr>
      </w:pPr>
      <w:r w:rsidRPr="00ED7D61">
        <w:rPr>
          <w:rFonts w:ascii="Garamond" w:hAnsi="Garamond" w:cs="Tahoma"/>
        </w:rPr>
        <w:t>art. 2</w:t>
      </w:r>
      <w:r>
        <w:rPr>
          <w:rFonts w:ascii="Garamond" w:hAnsi="Garamond" w:cs="Tahoma"/>
        </w:rPr>
        <w:t>2</w:t>
      </w:r>
      <w:r w:rsidRPr="00ED7D61">
        <w:rPr>
          <w:rFonts w:ascii="Garamond" w:hAnsi="Garamond" w:cs="Tahoma"/>
        </w:rPr>
        <w:t xml:space="preserve"> Rinvio ad altre norme</w:t>
      </w:r>
    </w:p>
    <w:p w:rsidR="0080536C" w:rsidRPr="00ED7D61" w:rsidRDefault="0080536C" w:rsidP="0080536C">
      <w:pPr>
        <w:jc w:val="both"/>
        <w:rPr>
          <w:rFonts w:ascii="Garamond" w:hAnsi="Garamond" w:cs="Tahoma"/>
        </w:rPr>
      </w:pPr>
      <w:r w:rsidRPr="00ED7D61">
        <w:rPr>
          <w:rFonts w:ascii="Garamond" w:hAnsi="Garamond" w:cs="Tahoma"/>
        </w:rPr>
        <w:t>art. 2</w:t>
      </w:r>
      <w:r>
        <w:rPr>
          <w:rFonts w:ascii="Garamond" w:hAnsi="Garamond" w:cs="Tahoma"/>
        </w:rPr>
        <w:t>3</w:t>
      </w:r>
      <w:r w:rsidRPr="00ED7D61">
        <w:rPr>
          <w:rFonts w:ascii="Garamond" w:hAnsi="Garamond" w:cs="Tahoma"/>
        </w:rPr>
        <w:t xml:space="preserve"> Stipula della Convenzione</w:t>
      </w:r>
    </w:p>
    <w:p w:rsidR="0080536C" w:rsidRPr="00ED7D61" w:rsidRDefault="0080536C" w:rsidP="0080536C">
      <w:pPr>
        <w:jc w:val="both"/>
        <w:rPr>
          <w:rFonts w:ascii="Garamond" w:hAnsi="Garamond" w:cs="Tahoma"/>
        </w:rPr>
      </w:pPr>
      <w:r w:rsidRPr="00ED7D61">
        <w:rPr>
          <w:rFonts w:ascii="Garamond" w:hAnsi="Garamond" w:cs="Tahoma"/>
        </w:rPr>
        <w:lastRenderedPageBreak/>
        <w:t>art. 2</w:t>
      </w:r>
      <w:r>
        <w:rPr>
          <w:rFonts w:ascii="Garamond" w:hAnsi="Garamond" w:cs="Tahoma"/>
        </w:rPr>
        <w:t>4</w:t>
      </w:r>
      <w:r w:rsidRPr="00ED7D61">
        <w:rPr>
          <w:rFonts w:ascii="Garamond" w:hAnsi="Garamond" w:cs="Tahoma"/>
        </w:rPr>
        <w:t xml:space="preserve"> Reportistica e monitoraggio della Convenzione</w:t>
      </w:r>
    </w:p>
    <w:p w:rsidR="0080536C" w:rsidRPr="00ED7D61" w:rsidRDefault="0080536C" w:rsidP="0080536C">
      <w:pPr>
        <w:jc w:val="both"/>
        <w:rPr>
          <w:rFonts w:ascii="Garamond" w:hAnsi="Garamond" w:cs="Tahoma"/>
        </w:rPr>
      </w:pPr>
      <w:r w:rsidRPr="00ED7D61">
        <w:rPr>
          <w:rFonts w:ascii="Garamond" w:hAnsi="Garamond" w:cs="Tahoma"/>
        </w:rPr>
        <w:t>art. 2</w:t>
      </w:r>
      <w:r>
        <w:rPr>
          <w:rFonts w:ascii="Garamond" w:hAnsi="Garamond" w:cs="Tahoma"/>
        </w:rPr>
        <w:t>5</w:t>
      </w:r>
      <w:r w:rsidRPr="00ED7D61">
        <w:rPr>
          <w:rFonts w:ascii="Garamond" w:hAnsi="Garamond" w:cs="Tahoma"/>
        </w:rPr>
        <w:t xml:space="preserve"> Clausola finale</w:t>
      </w:r>
    </w:p>
    <w:p w:rsidR="0080536C" w:rsidRPr="00ED7D61" w:rsidRDefault="0080536C" w:rsidP="0080536C">
      <w:pPr>
        <w:rPr>
          <w:rFonts w:ascii="Garamond" w:hAnsi="Garamond" w:cs="Tahoma"/>
        </w:rPr>
      </w:pPr>
    </w:p>
    <w:p w:rsidR="0080536C" w:rsidRPr="008D4A59" w:rsidRDefault="0080536C" w:rsidP="0080536C">
      <w:pPr>
        <w:jc w:val="center"/>
        <w:rPr>
          <w:rFonts w:ascii="Garamond" w:hAnsi="Garamond" w:cs="Tahoma"/>
        </w:rPr>
      </w:pPr>
      <w:r w:rsidRPr="00ED7D61">
        <w:rPr>
          <w:rFonts w:ascii="Garamond" w:hAnsi="Garamond" w:cs="Tahoma"/>
        </w:rPr>
        <w:br w:type="page"/>
      </w:r>
      <w:r w:rsidRPr="008D4A59">
        <w:rPr>
          <w:rFonts w:ascii="Garamond" w:hAnsi="Garamond" w:cs="Tahoma"/>
        </w:rPr>
        <w:lastRenderedPageBreak/>
        <w:t>art. 1</w:t>
      </w:r>
    </w:p>
    <w:p w:rsidR="0080536C" w:rsidRPr="008D4A59" w:rsidRDefault="0080536C" w:rsidP="0080536C">
      <w:pPr>
        <w:ind w:right="-1"/>
        <w:jc w:val="center"/>
        <w:rPr>
          <w:rFonts w:ascii="Garamond" w:hAnsi="Garamond" w:cs="Tahoma"/>
        </w:rPr>
      </w:pPr>
      <w:r w:rsidRPr="008D4A59">
        <w:rPr>
          <w:rFonts w:ascii="Garamond" w:hAnsi="Garamond" w:cs="Tahoma"/>
        </w:rPr>
        <w:t>(Oggetto)</w:t>
      </w:r>
    </w:p>
    <w:p w:rsidR="0080536C" w:rsidRPr="008D4A59" w:rsidRDefault="0080536C" w:rsidP="0080536C">
      <w:pPr>
        <w:ind w:right="-1"/>
        <w:jc w:val="center"/>
        <w:rPr>
          <w:rFonts w:ascii="Garamond" w:hAnsi="Garamond" w:cs="Tahoma"/>
        </w:rPr>
      </w:pPr>
    </w:p>
    <w:p w:rsidR="0080536C" w:rsidRPr="0036311A" w:rsidRDefault="0080536C" w:rsidP="0036311A">
      <w:pPr>
        <w:jc w:val="both"/>
        <w:rPr>
          <w:rFonts w:ascii="Garamond" w:hAnsi="Garamond" w:cs="Tahoma"/>
        </w:rPr>
      </w:pPr>
      <w:r w:rsidRPr="0036311A">
        <w:rPr>
          <w:rFonts w:ascii="Garamond" w:hAnsi="Garamond" w:cs="Tahoma"/>
        </w:rPr>
        <w:t>Il presente schema di Convenzione disciplina la stipula di una convenzione per l’affidamento del</w:t>
      </w:r>
      <w:r w:rsidRPr="0036311A">
        <w:rPr>
          <w:rFonts w:ascii="Garamond" w:hAnsi="Garamond"/>
        </w:rPr>
        <w:t xml:space="preserve"> </w:t>
      </w:r>
      <w:r w:rsidRPr="0036311A">
        <w:rPr>
          <w:rFonts w:ascii="Garamond" w:hAnsi="Garamond" w:cs="Tahoma"/>
        </w:rPr>
        <w:t xml:space="preserve">servizio di </w:t>
      </w:r>
      <w:r w:rsidR="0036311A" w:rsidRPr="0036311A">
        <w:rPr>
          <w:rFonts w:ascii="Garamond" w:hAnsi="Garamond" w:cs="Tahoma"/>
        </w:rPr>
        <w:t>l’affidamento del servizio di cattura di animali vaganti e servizi collegati per le Aziende per l’assistenza sanitaria della Regione Friuli-Venezia Giulia</w:t>
      </w:r>
      <w:r w:rsidRPr="0036311A">
        <w:rPr>
          <w:rFonts w:ascii="Garamond" w:hAnsi="Garamond" w:cs="Tahoma"/>
        </w:rPr>
        <w:t xml:space="preserve"> per </w:t>
      </w:r>
      <w:r w:rsidR="0036311A" w:rsidRPr="0036311A">
        <w:rPr>
          <w:rFonts w:ascii="Garamond" w:hAnsi="Garamond" w:cs="Tahoma"/>
        </w:rPr>
        <w:t>un</w:t>
      </w:r>
      <w:r w:rsidRPr="0036311A">
        <w:rPr>
          <w:rFonts w:ascii="Garamond" w:hAnsi="Garamond" w:cs="Tahoma"/>
        </w:rPr>
        <w:t xml:space="preserve"> periodo di 36 mesi.</w:t>
      </w:r>
    </w:p>
    <w:p w:rsidR="0080536C" w:rsidRPr="008D4A59" w:rsidRDefault="0080536C" w:rsidP="0080536C">
      <w:pPr>
        <w:ind w:right="-1"/>
        <w:jc w:val="both"/>
        <w:rPr>
          <w:rFonts w:ascii="Garamond" w:hAnsi="Garamond" w:cs="Tahoma"/>
        </w:rPr>
      </w:pPr>
      <w:r w:rsidRPr="008D4A59">
        <w:rPr>
          <w:rFonts w:ascii="Garamond" w:hAnsi="Garamond" w:cs="Tahoma"/>
        </w:rPr>
        <w:t>I fabbisogni presunti, le modalità di esecuzione e i prezzi base fissati a pena di esclusione sono specificati nel Capitolato Speciale.</w:t>
      </w:r>
    </w:p>
    <w:p w:rsidR="0080536C" w:rsidRPr="008D4A59" w:rsidRDefault="0080536C" w:rsidP="0080536C">
      <w:pPr>
        <w:ind w:right="-1"/>
        <w:jc w:val="center"/>
        <w:rPr>
          <w:rFonts w:ascii="Garamond" w:hAnsi="Garamond" w:cs="Tahoma"/>
        </w:rPr>
      </w:pPr>
      <w:r w:rsidRPr="008D4A59">
        <w:rPr>
          <w:rFonts w:ascii="Garamond" w:hAnsi="Garamond" w:cs="Tahoma"/>
        </w:rPr>
        <w:t>art. 2</w:t>
      </w:r>
    </w:p>
    <w:p w:rsidR="0080536C" w:rsidRPr="008D4A59" w:rsidRDefault="0080536C" w:rsidP="0080536C">
      <w:pPr>
        <w:jc w:val="center"/>
        <w:rPr>
          <w:rFonts w:ascii="Garamond" w:hAnsi="Garamond" w:cs="Tahoma"/>
        </w:rPr>
      </w:pPr>
      <w:r w:rsidRPr="008D4A59">
        <w:rPr>
          <w:rFonts w:ascii="Garamond" w:hAnsi="Garamond" w:cs="Tahoma"/>
        </w:rPr>
        <w:t xml:space="preserve">(Titolare della procedura e soggetti contraenti) </w:t>
      </w:r>
    </w:p>
    <w:p w:rsidR="0080536C" w:rsidRPr="008D4A59" w:rsidRDefault="0080536C" w:rsidP="0080536C">
      <w:pPr>
        <w:jc w:val="center"/>
        <w:rPr>
          <w:rFonts w:ascii="Garamond" w:hAnsi="Garamond" w:cs="Tahoma"/>
        </w:rPr>
      </w:pPr>
    </w:p>
    <w:p w:rsidR="0080536C" w:rsidRPr="008D4A59" w:rsidRDefault="0080536C" w:rsidP="0080536C">
      <w:pPr>
        <w:pStyle w:val="CM17"/>
        <w:spacing w:after="0"/>
        <w:jc w:val="both"/>
        <w:rPr>
          <w:rFonts w:ascii="Garamond" w:hAnsi="Garamond" w:cs="Tahoma"/>
          <w:sz w:val="22"/>
          <w:szCs w:val="22"/>
        </w:rPr>
      </w:pPr>
      <w:r w:rsidRPr="008D4A59">
        <w:rPr>
          <w:rFonts w:ascii="Garamond" w:hAnsi="Garamond" w:cs="Tahoma"/>
          <w:sz w:val="22"/>
          <w:szCs w:val="22"/>
        </w:rPr>
        <w:t xml:space="preserve">Con l’aggiudicatario, l’Ente per la gestione accentrata dei servizi condivisi stipulerà una Convenzione, con la quale verrà regolamentato il servizio oggetto della presente gara, nei limiti dell’importo massimo di aggiudicazione previsto. </w:t>
      </w:r>
    </w:p>
    <w:p w:rsidR="0080536C" w:rsidRPr="008D4A59" w:rsidRDefault="0080536C" w:rsidP="0080536C">
      <w:pPr>
        <w:pStyle w:val="CM17"/>
        <w:spacing w:after="0"/>
        <w:jc w:val="both"/>
        <w:rPr>
          <w:rFonts w:ascii="Garamond" w:hAnsi="Garamond" w:cs="Tahoma"/>
          <w:sz w:val="22"/>
          <w:szCs w:val="22"/>
        </w:rPr>
      </w:pPr>
      <w:r w:rsidRPr="008D4A59">
        <w:rPr>
          <w:rFonts w:ascii="Garamond" w:hAnsi="Garamond" w:cs="Tahoma"/>
          <w:sz w:val="22"/>
          <w:szCs w:val="22"/>
        </w:rPr>
        <w:t>I singoli contratti vengono conclusi a tutti gli effetti tra le Aziende del SSR interessate ed il Fornitore attraverso l’emissione dei “Contratti derivati” (vedere allegato “G”).</w:t>
      </w:r>
    </w:p>
    <w:p w:rsidR="0080536C" w:rsidRPr="008D4A59" w:rsidRDefault="0080536C" w:rsidP="0080536C">
      <w:pPr>
        <w:pStyle w:val="CM17"/>
        <w:spacing w:after="0"/>
        <w:jc w:val="both"/>
        <w:rPr>
          <w:rFonts w:ascii="Garamond" w:hAnsi="Garamond"/>
          <w:color w:val="000000"/>
          <w:sz w:val="22"/>
          <w:szCs w:val="22"/>
        </w:rPr>
      </w:pPr>
      <w:r w:rsidRPr="008D4A59">
        <w:rPr>
          <w:rFonts w:ascii="Garamond" w:hAnsi="Garamond" w:cs="Tahoma"/>
          <w:sz w:val="22"/>
          <w:szCs w:val="22"/>
        </w:rPr>
        <w:t>Le Amministrazioni potranno utilizzare la Convenzioni mediante i “Contratti derivati”, sottoscritti da persona autorizzata (Unità Ordinante) ad impegnare la spesa dell’Amministrazione stessa e inviati al fornitore; il fornitore dovrà comunicare la ricezione di detti contratti all’EGAS. In considerazione degli obblighi assunti dal Fornitore in forza della Convenzione, i singoli contratti con le Amministrazioni contraenti si concludono con la semplice ricezione da parte del Fornitore dei “Contratti derivati”.</w:t>
      </w:r>
    </w:p>
    <w:p w:rsidR="0080536C" w:rsidRPr="008D4A59" w:rsidRDefault="0080536C" w:rsidP="0080536C">
      <w:pPr>
        <w:pStyle w:val="CM17"/>
        <w:spacing w:after="0"/>
        <w:jc w:val="both"/>
        <w:rPr>
          <w:rFonts w:ascii="Garamond" w:hAnsi="Garamond" w:cs="Tahoma"/>
          <w:sz w:val="22"/>
          <w:szCs w:val="22"/>
        </w:rPr>
      </w:pPr>
      <w:r w:rsidRPr="008D4A59">
        <w:rPr>
          <w:rFonts w:ascii="Garamond" w:hAnsi="Garamond"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80536C" w:rsidRPr="008D4A59" w:rsidRDefault="0080536C" w:rsidP="0080536C">
      <w:pPr>
        <w:pStyle w:val="CM6"/>
        <w:spacing w:line="240" w:lineRule="auto"/>
        <w:jc w:val="both"/>
        <w:rPr>
          <w:rFonts w:ascii="Garamond" w:hAnsi="Garamond" w:cs="Tahoma"/>
          <w:sz w:val="22"/>
          <w:szCs w:val="22"/>
        </w:rPr>
      </w:pPr>
      <w:r w:rsidRPr="008D4A59">
        <w:rPr>
          <w:rFonts w:ascii="Garamond" w:hAnsi="Garamond" w:cs="Tahoma"/>
          <w:sz w:val="22"/>
          <w:szCs w:val="22"/>
        </w:rPr>
        <w:t xml:space="preserve">La Convenzione non è fonte di alcuna obbligazione per l’EGAS nei confronti del Fornitore,  contenendo la Convenzione stessa le condizioni generali dei contratti di fornitura conclusi dalle singole Aziende del SSR contraenti con l’emissione dei “Contratti derivati”. </w:t>
      </w:r>
    </w:p>
    <w:p w:rsidR="0080536C" w:rsidRPr="008D4A59" w:rsidRDefault="0080536C" w:rsidP="0080536C">
      <w:pPr>
        <w:pStyle w:val="CM17"/>
        <w:spacing w:after="0"/>
        <w:jc w:val="both"/>
        <w:rPr>
          <w:rFonts w:ascii="Garamond" w:hAnsi="Garamond" w:cs="Tahoma"/>
          <w:sz w:val="22"/>
          <w:szCs w:val="22"/>
        </w:rPr>
      </w:pPr>
      <w:r w:rsidRPr="008D4A59">
        <w:rPr>
          <w:rFonts w:ascii="Garamond" w:hAnsi="Garamond"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80536C" w:rsidRPr="008D4A59" w:rsidRDefault="0080536C" w:rsidP="0080536C">
      <w:pPr>
        <w:jc w:val="both"/>
        <w:rPr>
          <w:rFonts w:ascii="Garamond" w:hAnsi="Garamond" w:cs="Tahoma"/>
        </w:rPr>
      </w:pPr>
      <w:r w:rsidRPr="008D4A59">
        <w:rPr>
          <w:rFonts w:ascii="Garamond" w:hAnsi="Garamond" w:cs="Tahoma"/>
        </w:rPr>
        <w:t xml:space="preserve">Per quanto riguarda la fase di gestione ed esecuzione dei “Contratti derivati”, si rimanda a quanto previsto dal Regolamento (art 299 e seguenti) di cui al DPR 207/2010. </w:t>
      </w:r>
    </w:p>
    <w:p w:rsidR="0080536C" w:rsidRPr="008D4A59" w:rsidRDefault="0080536C" w:rsidP="0080536C">
      <w:pPr>
        <w:ind w:right="-1"/>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3</w:t>
      </w:r>
    </w:p>
    <w:p w:rsidR="0080536C" w:rsidRPr="008D4A59" w:rsidRDefault="0080536C" w:rsidP="0080536C">
      <w:pPr>
        <w:ind w:right="-1"/>
        <w:jc w:val="center"/>
        <w:rPr>
          <w:rFonts w:ascii="Garamond" w:hAnsi="Garamond" w:cs="Tahoma"/>
        </w:rPr>
      </w:pPr>
      <w:r w:rsidRPr="008D4A59">
        <w:rPr>
          <w:rFonts w:ascii="Garamond" w:hAnsi="Garamond" w:cs="Tahoma"/>
        </w:rPr>
        <w:t>(Variazioni nell’esecuzione contrattuale)</w:t>
      </w:r>
    </w:p>
    <w:p w:rsidR="0080536C" w:rsidRPr="008D4A59" w:rsidRDefault="0080536C" w:rsidP="0080536C">
      <w:pPr>
        <w:ind w:right="-1"/>
        <w:jc w:val="both"/>
        <w:rPr>
          <w:rFonts w:ascii="Garamond" w:hAnsi="Garamond" w:cs="Tahoma"/>
          <w:highlight w:val="yellow"/>
        </w:rPr>
      </w:pPr>
    </w:p>
    <w:p w:rsidR="0080536C" w:rsidRPr="00EB5852" w:rsidRDefault="0080536C" w:rsidP="00EB5852">
      <w:pPr>
        <w:jc w:val="both"/>
        <w:rPr>
          <w:rFonts w:ascii="Garamond" w:hAnsi="Garamond" w:cs="Tahoma"/>
        </w:rPr>
      </w:pPr>
      <w:r w:rsidRPr="00EB5852">
        <w:rPr>
          <w:rFonts w:ascii="Garamond" w:hAnsi="Garamond" w:cs="Tahoma"/>
        </w:rPr>
        <w:t>L’importo complessivo del servizio è valutato in pres</w:t>
      </w:r>
      <w:r w:rsidR="00EB5852" w:rsidRPr="00EB5852">
        <w:rPr>
          <w:rFonts w:ascii="Garamond" w:hAnsi="Garamond" w:cs="Tahoma"/>
        </w:rPr>
        <w:t xml:space="preserve">unti </w:t>
      </w:r>
      <w:r w:rsidR="00EB5852" w:rsidRPr="00EB5852">
        <w:rPr>
          <w:rFonts w:ascii="Garamond" w:eastAsia="Times New Roman" w:hAnsi="Garamond"/>
          <w:color w:val="000000"/>
          <w:lang w:eastAsia="it-IT"/>
        </w:rPr>
        <w:t xml:space="preserve"> € 1.</w:t>
      </w:r>
      <w:r w:rsidR="001017D7">
        <w:rPr>
          <w:rFonts w:ascii="Garamond" w:eastAsia="Times New Roman" w:hAnsi="Garamond"/>
          <w:color w:val="000000"/>
          <w:lang w:eastAsia="it-IT"/>
        </w:rPr>
        <w:t>327</w:t>
      </w:r>
      <w:r w:rsidR="00EB5852" w:rsidRPr="00EB5852">
        <w:rPr>
          <w:rFonts w:ascii="Garamond" w:eastAsia="Times New Roman" w:hAnsi="Garamond"/>
          <w:color w:val="000000"/>
          <w:lang w:eastAsia="it-IT"/>
        </w:rPr>
        <w:t>.</w:t>
      </w:r>
      <w:r w:rsidR="001017D7">
        <w:rPr>
          <w:rFonts w:ascii="Garamond" w:eastAsia="Times New Roman" w:hAnsi="Garamond"/>
          <w:color w:val="000000"/>
          <w:lang w:eastAsia="it-IT"/>
        </w:rPr>
        <w:t>51</w:t>
      </w:r>
      <w:r w:rsidR="00EB5852" w:rsidRPr="00EB5852">
        <w:rPr>
          <w:rFonts w:ascii="Garamond" w:eastAsia="Times New Roman" w:hAnsi="Garamond"/>
          <w:color w:val="000000"/>
          <w:lang w:eastAsia="it-IT"/>
        </w:rPr>
        <w:t xml:space="preserve">8,00 </w:t>
      </w:r>
      <w:r w:rsidRPr="00EB5852">
        <w:rPr>
          <w:rFonts w:ascii="Garamond" w:hAnsi="Garamond" w:cs="Tahoma"/>
        </w:rPr>
        <w:t>(I.V.A. esclusa) per il periodo di 36 mesi.</w:t>
      </w:r>
    </w:p>
    <w:p w:rsidR="0080536C" w:rsidRPr="008D4A59" w:rsidRDefault="0080536C" w:rsidP="0080536C">
      <w:pPr>
        <w:ind w:right="-1"/>
        <w:jc w:val="both"/>
        <w:rPr>
          <w:rFonts w:ascii="Garamond" w:hAnsi="Garamond" w:cs="Tahoma"/>
          <w:highlight w:val="yellow"/>
        </w:rPr>
      </w:pPr>
    </w:p>
    <w:p w:rsidR="0080536C" w:rsidRPr="00111FF7" w:rsidRDefault="0080536C" w:rsidP="0080536C">
      <w:pPr>
        <w:jc w:val="both"/>
        <w:rPr>
          <w:rFonts w:ascii="Garamond" w:hAnsi="Garamond" w:cs="Tahoma"/>
        </w:rPr>
      </w:pPr>
      <w:r w:rsidRPr="00111FF7">
        <w:rPr>
          <w:rFonts w:ascii="Garamond" w:hAnsi="Garamond" w:cs="Tahoma"/>
        </w:rPr>
        <w:t xml:space="preserve">I dati di attività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 o modifiche negli assetti organizzativi dei singoli enti interessati..  </w:t>
      </w:r>
    </w:p>
    <w:p w:rsidR="0080536C" w:rsidRPr="00111FF7" w:rsidRDefault="0080536C" w:rsidP="0080536C">
      <w:pPr>
        <w:jc w:val="both"/>
        <w:rPr>
          <w:rFonts w:ascii="Garamond" w:hAnsi="Garamond" w:cs="Tahoma"/>
        </w:rPr>
      </w:pPr>
      <w:r w:rsidRPr="00111FF7">
        <w:rPr>
          <w:rFonts w:ascii="Garamond" w:hAnsi="Garamond" w:cs="Tahoma"/>
        </w:rPr>
        <w:lastRenderedPageBreak/>
        <w:t xml:space="preserve">Nel periodo di vigenza della Convenzione qualora le Amministrazioni contraenti ne ravvisino la necessità - hanno la facoltà di </w:t>
      </w:r>
      <w:r w:rsidRPr="00EB5852">
        <w:rPr>
          <w:rFonts w:ascii="Garamond" w:hAnsi="Garamond" w:cs="Tahoma"/>
        </w:rPr>
        <w:t xml:space="preserve">richiedere, in relazione al proprio contratto derivato un aumento o una diminuzione dello stesso, fino alla concorrenza del </w:t>
      </w:r>
      <w:r w:rsidR="008F30AA" w:rsidRPr="00EB5852">
        <w:rPr>
          <w:rFonts w:ascii="Garamond" w:hAnsi="Garamond" w:cs="Tahoma"/>
        </w:rPr>
        <w:t>3</w:t>
      </w:r>
      <w:r w:rsidRPr="00EB5852">
        <w:rPr>
          <w:rFonts w:ascii="Garamond" w:hAnsi="Garamond" w:cs="Tahoma"/>
        </w:rPr>
        <w:t>0% dell’importo aggiudicato senza che il Fornitore possa avanzare alcuna pretesa per maggiori compensi, indennizzi</w:t>
      </w:r>
      <w:r w:rsidRPr="00111FF7">
        <w:rPr>
          <w:rFonts w:ascii="Garamond" w:hAnsi="Garamond" w:cs="Tahoma"/>
        </w:rPr>
        <w:t xml:space="preserve"> e/o risarcimenti. </w:t>
      </w:r>
    </w:p>
    <w:p w:rsidR="0080536C" w:rsidRPr="00111FF7" w:rsidRDefault="0080536C" w:rsidP="0080536C">
      <w:pPr>
        <w:jc w:val="both"/>
        <w:rPr>
          <w:rFonts w:ascii="Garamond" w:hAnsi="Garamond" w:cs="Tahoma"/>
        </w:rPr>
      </w:pPr>
      <w:r w:rsidRPr="00111FF7">
        <w:rPr>
          <w:rFonts w:ascii="Garamond" w:hAnsi="Garamond" w:cs="Tahoma"/>
        </w:rPr>
        <w:t>La richiesta di variazione verrà formulata dall’EGAS.</w:t>
      </w:r>
    </w:p>
    <w:p w:rsidR="0080536C" w:rsidRPr="00111FF7" w:rsidRDefault="0080536C" w:rsidP="0080536C">
      <w:pPr>
        <w:jc w:val="both"/>
        <w:rPr>
          <w:rFonts w:ascii="Garamond" w:hAnsi="Garamond" w:cs="Tahoma"/>
        </w:rPr>
      </w:pPr>
    </w:p>
    <w:p w:rsidR="0080536C" w:rsidRPr="00111FF7" w:rsidRDefault="0080536C" w:rsidP="0080536C">
      <w:pPr>
        <w:jc w:val="both"/>
        <w:rPr>
          <w:rFonts w:ascii="Garamond" w:hAnsi="Garamond" w:cs="Tahoma"/>
        </w:rPr>
      </w:pPr>
      <w:r w:rsidRPr="00111FF7">
        <w:rPr>
          <w:rFonts w:ascii="Garamond" w:hAnsi="Garamond" w:cs="Tahoma"/>
        </w:rPr>
        <w:t>Le singole Aziende in relazione ai propri contratti derivati potranno richiedere altresì alla ditta aggiudicataria variazioni in aumento o in diminuzione nei casi disciplinati dall’art. 311 del D.P.R. 5.10.2010 n. 207.</w:t>
      </w:r>
    </w:p>
    <w:p w:rsidR="0080536C" w:rsidRPr="00111FF7" w:rsidRDefault="0080536C" w:rsidP="0080536C">
      <w:pPr>
        <w:jc w:val="both"/>
        <w:rPr>
          <w:rFonts w:ascii="Garamond" w:hAnsi="Garamond" w:cs="Tahoma"/>
        </w:rPr>
      </w:pPr>
    </w:p>
    <w:p w:rsidR="0080536C" w:rsidRPr="00111FF7" w:rsidRDefault="0080536C" w:rsidP="0080536C">
      <w:pPr>
        <w:jc w:val="both"/>
        <w:rPr>
          <w:rFonts w:ascii="Garamond" w:hAnsi="Garamond" w:cs="Tahoma"/>
        </w:rPr>
      </w:pPr>
      <w:r w:rsidRPr="00111FF7">
        <w:rPr>
          <w:rFonts w:ascii="Garamond" w:hAnsi="Garamond" w:cs="Tahoma"/>
        </w:rPr>
        <w:t>L’EGAS si riserva altresì qualora se ne ravvisasse la necessità di procedere ai se</w:t>
      </w:r>
      <w:r w:rsidR="00670390">
        <w:rPr>
          <w:rFonts w:ascii="Garamond" w:hAnsi="Garamond" w:cs="Tahoma"/>
        </w:rPr>
        <w:t>nsi dell’art. 57 c. 5 lettera b del Codice degli appalti</w:t>
      </w:r>
    </w:p>
    <w:p w:rsidR="0080536C" w:rsidRPr="00111FF7" w:rsidRDefault="0080536C" w:rsidP="0080536C">
      <w:pPr>
        <w:jc w:val="both"/>
        <w:rPr>
          <w:rFonts w:ascii="Tahoma" w:hAnsi="Tahoma" w:cs="Tahoma"/>
        </w:rPr>
      </w:pPr>
    </w:p>
    <w:p w:rsidR="0080536C" w:rsidRPr="008D4A59" w:rsidRDefault="0080536C" w:rsidP="0080536C">
      <w:pPr>
        <w:autoSpaceDE w:val="0"/>
        <w:autoSpaceDN w:val="0"/>
        <w:adjustRightInd w:val="0"/>
        <w:jc w:val="both"/>
        <w:rPr>
          <w:rFonts w:ascii="Garamond" w:hAnsi="Garamond" w:cs="Tahoma"/>
        </w:rPr>
      </w:pPr>
      <w:r w:rsidRPr="00111FF7">
        <w:rPr>
          <w:rFonts w:ascii="Garamond" w:hAnsi="Garamond" w:cs="Tahoma"/>
        </w:rPr>
        <w:t>Nessuna variazione o modifica al contratto potrà essere introdotta dall’Appaltatore se non è stata approvata dal Direttore dell’esecuzione del contratto nel rispetto e nei limiti di quanto previsto dall’art. 311 del D.P.R. 5 ottobre 2010, n.207 e qualora effettuate non daranno titolo a pagamenti o rimborsi di sorta e comporteranno, da parte dell’Appaltatore, la rimessa in pristino della situazione preesistente.</w:t>
      </w:r>
    </w:p>
    <w:p w:rsidR="0080536C" w:rsidRPr="008D4A59" w:rsidRDefault="0080536C" w:rsidP="0080536C"/>
    <w:p w:rsidR="0080536C" w:rsidRPr="008D4A59" w:rsidRDefault="0080536C" w:rsidP="0080536C">
      <w:pPr>
        <w:jc w:val="center"/>
        <w:rPr>
          <w:rFonts w:ascii="Garamond" w:hAnsi="Garamond" w:cs="Tahoma"/>
        </w:rPr>
      </w:pPr>
      <w:r w:rsidRPr="008D4A59">
        <w:rPr>
          <w:rFonts w:ascii="Garamond" w:hAnsi="Garamond" w:cs="Tahoma"/>
        </w:rPr>
        <w:t>art. 4</w:t>
      </w:r>
    </w:p>
    <w:p w:rsidR="0080536C" w:rsidRPr="008D4A59" w:rsidRDefault="0080536C" w:rsidP="0080536C">
      <w:pPr>
        <w:jc w:val="center"/>
        <w:rPr>
          <w:rFonts w:ascii="Garamond" w:hAnsi="Garamond" w:cs="Tahoma"/>
        </w:rPr>
      </w:pPr>
      <w:r w:rsidRPr="008D4A59">
        <w:rPr>
          <w:rFonts w:ascii="Garamond" w:hAnsi="Garamond" w:cs="Tahoma"/>
        </w:rPr>
        <w:t>(Cauzione definitiva)</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La ditta sarà tenuta al versamento della cauzione definitiva, entro 15 giorni dal ricevimento dell’apposita richiesta da parte dell’EGAS che poi provvederà alla stipula della Convenzione.</w:t>
      </w:r>
    </w:p>
    <w:p w:rsidR="0080536C" w:rsidRPr="008D4A59" w:rsidRDefault="0080536C" w:rsidP="0080536C">
      <w:pPr>
        <w:jc w:val="both"/>
        <w:rPr>
          <w:rFonts w:ascii="Garamond" w:hAnsi="Garamond" w:cs="Tahoma"/>
        </w:rPr>
      </w:pPr>
    </w:p>
    <w:p w:rsidR="0080536C" w:rsidRPr="008D4A59" w:rsidRDefault="0080536C" w:rsidP="0080536C">
      <w:pPr>
        <w:jc w:val="both"/>
        <w:outlineLvl w:val="0"/>
        <w:rPr>
          <w:rFonts w:ascii="Garamond" w:hAnsi="Garamond" w:cs="Tahoma"/>
          <w:u w:val="single"/>
        </w:rPr>
      </w:pPr>
      <w:r w:rsidRPr="008D4A59">
        <w:rPr>
          <w:rFonts w:ascii="Garamond" w:hAnsi="Garamond" w:cs="Tahoma"/>
          <w:u w:val="single"/>
        </w:rPr>
        <w:t>Nel caso l’individuazione del miglior offerente avvenga in capo ad un raggruppamento di imprese:</w:t>
      </w:r>
    </w:p>
    <w:p w:rsidR="0080536C" w:rsidRPr="008D4A59" w:rsidRDefault="0080536C" w:rsidP="0080536C">
      <w:pPr>
        <w:numPr>
          <w:ilvl w:val="0"/>
          <w:numId w:val="48"/>
        </w:numPr>
        <w:spacing w:after="0" w:line="240" w:lineRule="auto"/>
        <w:jc w:val="both"/>
        <w:rPr>
          <w:rFonts w:ascii="Garamond" w:hAnsi="Garamond" w:cs="Tahoma"/>
        </w:rPr>
      </w:pPr>
      <w:r w:rsidRPr="008D4A59">
        <w:rPr>
          <w:rFonts w:ascii="Garamond" w:hAnsi="Garamond" w:cs="Tahoma"/>
        </w:rPr>
        <w:t xml:space="preserve">il raggruppamento risultante miglior offerente dovrà essere </w:t>
      </w:r>
      <w:r w:rsidRPr="008D4A59">
        <w:rPr>
          <w:rFonts w:ascii="Garamond" w:hAnsi="Garamond" w:cs="Tahoma"/>
          <w:b/>
        </w:rPr>
        <w:t>formalmente costituito</w:t>
      </w:r>
      <w:r w:rsidRPr="008D4A59">
        <w:rPr>
          <w:rFonts w:ascii="Garamond" w:hAnsi="Garamond" w:cs="Tahoma"/>
        </w:rPr>
        <w:t xml:space="preserve">, ai sensi e per gli effetti del combinato disposto delle norme di cui all’art. 37 del D. </w:t>
      </w:r>
      <w:proofErr w:type="spellStart"/>
      <w:r w:rsidRPr="008D4A59">
        <w:rPr>
          <w:rFonts w:ascii="Garamond" w:hAnsi="Garamond" w:cs="Tahoma"/>
        </w:rPr>
        <w:t>Lgs</w:t>
      </w:r>
      <w:proofErr w:type="spellEnd"/>
      <w:r w:rsidRPr="008D4A59">
        <w:rPr>
          <w:rFonts w:ascii="Garamond" w:hAnsi="Garamond" w:cs="Tahoma"/>
        </w:rPr>
        <w:t xml:space="preserve">. 163/2006  e art. </w:t>
      </w:r>
      <w:smartTag w:uri="urn:schemas-microsoft-com:office:smarttags" w:element="metricconverter">
        <w:smartTagPr>
          <w:attr w:name="ProductID" w:val="1392 C"/>
        </w:smartTagPr>
        <w:r w:rsidRPr="008D4A59">
          <w:rPr>
            <w:rFonts w:ascii="Garamond" w:hAnsi="Garamond" w:cs="Tahoma"/>
          </w:rPr>
          <w:t>1392 C</w:t>
        </w:r>
      </w:smartTag>
      <w:r w:rsidRPr="008D4A59">
        <w:rPr>
          <w:rFonts w:ascii="Garamond" w:hAnsi="Garamond" w:cs="Tahoma"/>
        </w:rPr>
        <w:t>.C., con atto notarile, entro 10 giorni dal ricevimento della comunicazione del provvedimento dell’EGAS di approvazione delle risultanze di gara;</w:t>
      </w:r>
    </w:p>
    <w:p w:rsidR="0080536C" w:rsidRPr="008D4A59" w:rsidRDefault="0080536C" w:rsidP="0080536C">
      <w:pPr>
        <w:numPr>
          <w:ilvl w:val="0"/>
          <w:numId w:val="48"/>
        </w:numPr>
        <w:spacing w:after="0" w:line="240" w:lineRule="auto"/>
        <w:jc w:val="both"/>
        <w:rPr>
          <w:rFonts w:ascii="Garamond" w:hAnsi="Garamond" w:cs="Tahoma"/>
        </w:rPr>
      </w:pPr>
      <w:r w:rsidRPr="008D4A59">
        <w:rPr>
          <w:rFonts w:ascii="Garamond" w:hAnsi="Garamond" w:cs="Tahoma"/>
        </w:rPr>
        <w:t>la cauzione definitiva, di cui al precedente capoverso, dovrà essere prestata dall’Impresa mandataria (capogruppo);</w:t>
      </w:r>
    </w:p>
    <w:p w:rsidR="0080536C" w:rsidRPr="008D4A59" w:rsidRDefault="0080536C" w:rsidP="0080536C">
      <w:pPr>
        <w:jc w:val="both"/>
        <w:rPr>
          <w:rFonts w:ascii="Garamond" w:hAnsi="Garamond" w:cs="Tahoma"/>
        </w:rPr>
      </w:pPr>
    </w:p>
    <w:p w:rsidR="0080536C" w:rsidRPr="008D4A59" w:rsidRDefault="0080536C" w:rsidP="0080536C">
      <w:pPr>
        <w:ind w:right="-1"/>
        <w:jc w:val="both"/>
        <w:rPr>
          <w:rFonts w:ascii="Garamond" w:hAnsi="Garamond" w:cs="Tahoma"/>
        </w:rPr>
      </w:pPr>
      <w:r w:rsidRPr="008D4A59">
        <w:rPr>
          <w:rFonts w:ascii="Garamond" w:hAnsi="Garamond" w:cs="Tahoma"/>
        </w:rPr>
        <w:t xml:space="preserve">Il deposito cauzionale definitivo, che sarà infruttifero, potrà essere costituito, a scelta del contraente tramite fidejussione bancaria o polizza assicurativa (ex art 113 del </w:t>
      </w:r>
      <w:proofErr w:type="spellStart"/>
      <w:r w:rsidRPr="008D4A59">
        <w:rPr>
          <w:rFonts w:ascii="Garamond" w:hAnsi="Garamond" w:cs="Tahoma"/>
        </w:rPr>
        <w:t>D.Lsg</w:t>
      </w:r>
      <w:proofErr w:type="spellEnd"/>
      <w:r w:rsidRPr="008D4A59">
        <w:rPr>
          <w:rFonts w:ascii="Garamond" w:hAnsi="Garamond" w:cs="Tahoma"/>
        </w:rPr>
        <w:t>. 163/2006).</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Tale cauzione definitiva è fissata nella misura del 10% dell’importo offerto per la fornitura/servizio in argomento e dovrà avere validità non inferiore alla durata del contratto.</w:t>
      </w:r>
    </w:p>
    <w:p w:rsidR="0080536C" w:rsidRPr="008D4A59" w:rsidRDefault="0080536C" w:rsidP="0080536C">
      <w:pPr>
        <w:jc w:val="both"/>
        <w:rPr>
          <w:rFonts w:ascii="Garamond" w:hAnsi="Garamond" w:cs="Tahoma"/>
        </w:rPr>
      </w:pPr>
    </w:p>
    <w:p w:rsidR="0080536C" w:rsidRDefault="0080536C" w:rsidP="0080536C">
      <w:pPr>
        <w:jc w:val="both"/>
        <w:rPr>
          <w:rFonts w:ascii="Garamond" w:hAnsi="Garamond" w:cs="Tahoma"/>
        </w:rPr>
      </w:pPr>
      <w:r w:rsidRPr="008D4A59">
        <w:rPr>
          <w:rFonts w:ascii="Garamond" w:hAnsi="Garamond" w:cs="Tahoma"/>
        </w:rPr>
        <w:lastRenderedPageBreak/>
        <w:t>La fidejussione bancaria o la polizza assicurativa dovrà prevedere espressamente la rinuncia al beneficio delle preventiva escussione del debitore principale, la rinuncia all’eccezione di cui all’art. 1957, comma 2 del C.C., e la sua operatività entro 15 giorni a semplice richiesta scritta dell’EGAS.</w:t>
      </w:r>
    </w:p>
    <w:p w:rsidR="0080536C" w:rsidRPr="008D4A59" w:rsidRDefault="0080536C" w:rsidP="0080536C">
      <w:pPr>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La mancata costituzione della cauzione definitiva sarà considerata come rinuncia, da parte della ditta, alla fornitura in argomento, con imputazione alla ditta di ogni spesa sostenuta per il ricorso ad altra ditta fornitrice.</w:t>
      </w:r>
    </w:p>
    <w:p w:rsidR="0080536C" w:rsidRPr="008D4A59" w:rsidRDefault="0080536C" w:rsidP="0080536C">
      <w:pPr>
        <w:jc w:val="both"/>
        <w:rPr>
          <w:rFonts w:ascii="Garamond" w:hAnsi="Garamond" w:cs="Tahoma"/>
        </w:rPr>
      </w:pPr>
    </w:p>
    <w:p w:rsidR="0080536C" w:rsidRDefault="0080536C" w:rsidP="0080536C">
      <w:pPr>
        <w:jc w:val="both"/>
        <w:rPr>
          <w:rFonts w:ascii="Garamond" w:hAnsi="Garamond" w:cs="Tahoma"/>
        </w:rPr>
      </w:pPr>
      <w:r w:rsidRPr="008D4A59">
        <w:rPr>
          <w:rFonts w:ascii="Garamond" w:hAnsi="Garamond" w:cs="Tahoma"/>
        </w:rPr>
        <w:t>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D.</w:t>
      </w:r>
      <w:r w:rsidR="00696BAB">
        <w:rPr>
          <w:rFonts w:ascii="Garamond" w:hAnsi="Garamond" w:cs="Tahoma"/>
        </w:rPr>
        <w:t xml:space="preserve"> </w:t>
      </w:r>
      <w:r w:rsidRPr="008D4A59">
        <w:rPr>
          <w:rFonts w:ascii="Garamond" w:hAnsi="Garamond" w:cs="Tahoma"/>
        </w:rPr>
        <w:t xml:space="preserve">Lsg.163/2006 relativamente allo svincolo progressivo. </w:t>
      </w:r>
    </w:p>
    <w:p w:rsidR="0080536C" w:rsidRDefault="0080536C" w:rsidP="0080536C">
      <w:pPr>
        <w:jc w:val="both"/>
        <w:rPr>
          <w:rFonts w:ascii="Garamond" w:hAnsi="Garamond" w:cs="Tahoma"/>
        </w:rPr>
      </w:pPr>
    </w:p>
    <w:p w:rsidR="0080536C" w:rsidRPr="00497999" w:rsidRDefault="0080536C" w:rsidP="0080536C">
      <w:pPr>
        <w:jc w:val="both"/>
        <w:rPr>
          <w:rFonts w:ascii="Garamond" w:hAnsi="Garamond" w:cs="Tahoma"/>
        </w:rPr>
      </w:pPr>
      <w:r w:rsidRPr="00497999">
        <w:rPr>
          <w:rFonts w:ascii="Garamond" w:hAnsi="Garamond" w:cs="Tahoma"/>
        </w:rPr>
        <w:t xml:space="preserve">Si precisa che l’amministrazione provvederà allo svincolo della cauzione definitiva mezzo lettera e che il documento originale non verrà restituito alla ditta aggiudicataria. </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In caso di inadempimenti contrattuali, l’EGAS esercita la facoltà di incamerare la cauzione definitiva, a presidio di tutte le obbligazioni principali e accessorie a carico della ditta, fatto salvo sempre l’ulteriore richiesta di risarcimento danni e imputazione di ogni altro maggiore onere o spesa sostenuta.</w:t>
      </w:r>
    </w:p>
    <w:p w:rsidR="0080536C" w:rsidRPr="008D4A59" w:rsidRDefault="0080536C" w:rsidP="0080536C">
      <w:pP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5</w:t>
      </w:r>
    </w:p>
    <w:p w:rsidR="0080536C" w:rsidRPr="008D4A59" w:rsidRDefault="0080536C" w:rsidP="0080536C">
      <w:pPr>
        <w:jc w:val="center"/>
        <w:rPr>
          <w:rFonts w:ascii="Garamond" w:hAnsi="Garamond" w:cs="Tahoma"/>
        </w:rPr>
      </w:pPr>
      <w:r w:rsidRPr="008D4A59">
        <w:rPr>
          <w:rFonts w:ascii="Garamond" w:hAnsi="Garamond" w:cs="Tahoma"/>
        </w:rPr>
        <w:t>(Durata del servizio)</w:t>
      </w:r>
    </w:p>
    <w:p w:rsidR="0080536C" w:rsidRPr="008D4A59" w:rsidRDefault="0080536C" w:rsidP="0080536C">
      <w:pPr>
        <w:ind w:left="709"/>
        <w:jc w:val="both"/>
        <w:rPr>
          <w:rFonts w:ascii="Garamond" w:hAnsi="Garamond" w:cs="Tahoma"/>
        </w:rPr>
      </w:pPr>
    </w:p>
    <w:p w:rsidR="0080536C" w:rsidRPr="00871035" w:rsidRDefault="0080536C" w:rsidP="0080536C">
      <w:pPr>
        <w:autoSpaceDE w:val="0"/>
        <w:jc w:val="both"/>
        <w:rPr>
          <w:rFonts w:ascii="Garamond" w:hAnsi="Garamond" w:cs="Tahoma"/>
        </w:rPr>
      </w:pPr>
      <w:r w:rsidRPr="00871035">
        <w:rPr>
          <w:rFonts w:ascii="Garamond" w:hAnsi="Garamond" w:cs="Tahoma"/>
        </w:rPr>
        <w:t xml:space="preserve">La Convenzione stipulata con l’aggiudicatario ha </w:t>
      </w:r>
      <w:r w:rsidRPr="00871035">
        <w:rPr>
          <w:rFonts w:ascii="Garamond" w:hAnsi="Garamond" w:cs="Tahoma"/>
          <w:bCs/>
        </w:rPr>
        <w:t>durata</w:t>
      </w:r>
      <w:r w:rsidRPr="00871035">
        <w:rPr>
          <w:rFonts w:ascii="Garamond" w:hAnsi="Garamond" w:cs="Tahoma"/>
        </w:rPr>
        <w:t xml:space="preserve"> di 36 mesi dalla data di </w:t>
      </w:r>
      <w:r w:rsidR="009D4197">
        <w:rPr>
          <w:rFonts w:ascii="Garamond" w:hAnsi="Garamond" w:cs="Tahoma"/>
        </w:rPr>
        <w:t>sottoscrizione</w:t>
      </w:r>
      <w:r w:rsidRPr="00871035">
        <w:rPr>
          <w:rFonts w:ascii="Garamond" w:hAnsi="Garamond" w:cs="Tahoma"/>
        </w:rPr>
        <w:t xml:space="preserve"> con possibilità di rinnovo per uguale periodo compatibilmente con la normativa vigente in materia.</w:t>
      </w:r>
    </w:p>
    <w:p w:rsidR="0080536C" w:rsidRPr="008D4A59" w:rsidRDefault="0080536C" w:rsidP="0080536C">
      <w:pPr>
        <w:autoSpaceDE w:val="0"/>
        <w:jc w:val="both"/>
        <w:rPr>
          <w:rFonts w:ascii="Garamond" w:hAnsi="Garamond" w:cs="Tahoma"/>
          <w:color w:val="000000"/>
          <w:u w:val="single"/>
        </w:rPr>
      </w:pPr>
      <w:r w:rsidRPr="00871035">
        <w:rPr>
          <w:rFonts w:ascii="Garamond" w:hAnsi="Garamond" w:cs="Tahoma"/>
          <w:color w:val="000000"/>
          <w:u w:val="single"/>
        </w:rPr>
        <w:t>Il servizio dovrà essere attivato entro il termine massimo di 30 giorni naturali e consecutivi dalla data di sottoscrizione della convenzione salvo diverso accordo con l’Azienda destinataria del servizio.</w:t>
      </w:r>
    </w:p>
    <w:p w:rsidR="0080536C" w:rsidRPr="008D4A59" w:rsidRDefault="0080536C" w:rsidP="0080536C">
      <w:pPr>
        <w:autoSpaceDE w:val="0"/>
        <w:jc w:val="both"/>
        <w:rPr>
          <w:rFonts w:ascii="Garamond" w:hAnsi="Garamond" w:cs="Tahoma"/>
          <w:color w:val="000000"/>
          <w:u w:val="single"/>
        </w:rPr>
      </w:pPr>
    </w:p>
    <w:p w:rsidR="0080536C" w:rsidRPr="008D4A59" w:rsidRDefault="0080536C" w:rsidP="0080536C">
      <w:pPr>
        <w:shd w:val="clear" w:color="auto" w:fill="FFFFFF"/>
        <w:spacing w:line="274" w:lineRule="exact"/>
        <w:ind w:right="5"/>
        <w:jc w:val="both"/>
        <w:rPr>
          <w:rFonts w:ascii="Garamond" w:hAnsi="Garamond" w:cs="Tahoma"/>
        </w:rPr>
      </w:pPr>
      <w:r w:rsidRPr="00871035">
        <w:rPr>
          <w:rFonts w:ascii="Garamond" w:hAnsi="Garamond" w:cs="Tahoma"/>
        </w:rPr>
        <w:t>Per i primi quattro mesi dalla data di avvio del servizio l'appalto si intenderà conferito a titolo di prova a fine di</w:t>
      </w:r>
      <w:r w:rsidRPr="008D4A59">
        <w:rPr>
          <w:rFonts w:ascii="Garamond" w:hAnsi="Garamond" w:cs="Tahoma"/>
        </w:rPr>
        <w:t xml:space="preserve"> consentire all'Azienda una valutazione ampia e complessiva del rapporto. Durante tale periodo l’Azienda potrà, con adeguata motivazione, recedere in qualsiasi momento dal contratto mediante semplice preavviso di dieci giorni. In tale eventualità alla ditta spetterà il solo corrispettivo dei servizi già erogati, escluso ogni altro rimborso o indennizzo a qualsiasi titolo. </w:t>
      </w:r>
    </w:p>
    <w:p w:rsidR="0080536C" w:rsidRPr="008D4A59" w:rsidRDefault="0080536C" w:rsidP="0080536C">
      <w:pPr>
        <w:shd w:val="clear" w:color="auto" w:fill="FFFFFF"/>
        <w:spacing w:line="274" w:lineRule="exact"/>
        <w:ind w:right="5"/>
        <w:jc w:val="both"/>
        <w:rPr>
          <w:rFonts w:ascii="Garamond" w:hAnsi="Garamond" w:cs="Tahoma"/>
        </w:rPr>
      </w:pPr>
      <w:r w:rsidRPr="008D4A59">
        <w:rPr>
          <w:rFonts w:ascii="Garamond" w:hAnsi="Garamond" w:cs="Tahoma"/>
        </w:rPr>
        <w:t>In caso di risoluzione del contratto per mancato superamento della prova la ditta aggiudicataria dovrà impegnarsi ad assicurare l’esecuzione del servizio fino al subentro del nuovo contraente.</w:t>
      </w:r>
    </w:p>
    <w:p w:rsidR="0080536C" w:rsidRPr="008D4A59" w:rsidRDefault="0080536C" w:rsidP="0080536C">
      <w:pPr>
        <w:jc w:val="both"/>
        <w:rPr>
          <w:rFonts w:ascii="Garamond" w:hAnsi="Garamond" w:cs="Tahoma"/>
        </w:rPr>
      </w:pPr>
    </w:p>
    <w:p w:rsidR="0080536C" w:rsidRPr="008D4A59" w:rsidRDefault="0080536C" w:rsidP="0080536C">
      <w:pPr>
        <w:autoSpaceDE w:val="0"/>
        <w:autoSpaceDN w:val="0"/>
        <w:adjustRightInd w:val="0"/>
        <w:jc w:val="both"/>
        <w:rPr>
          <w:rFonts w:ascii="Garamond" w:hAnsi="Garamond" w:cs="Tahoma"/>
          <w:b/>
          <w:u w:val="single"/>
        </w:rPr>
      </w:pPr>
      <w:r w:rsidRPr="008D4A59">
        <w:rPr>
          <w:rFonts w:ascii="Garamond" w:hAnsi="Garamond" w:cs="Tahoma"/>
          <w:b/>
          <w:u w:val="single"/>
        </w:rPr>
        <w:t xml:space="preserve">Le aziende potranno recedere anticipatamente dal contratto anche in forma parziale, qualora nei servizi delle stesse intervengano trasformazioni di natura tecnico organizzative rilevanti ai fini e per gli scopi </w:t>
      </w:r>
      <w:r w:rsidRPr="008D4A59">
        <w:rPr>
          <w:rFonts w:ascii="Garamond" w:hAnsi="Garamond" w:cs="Tahoma"/>
          <w:b/>
          <w:u w:val="single"/>
        </w:rPr>
        <w:lastRenderedPageBreak/>
        <w:t>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In attesa della definizione di una nuova Convenzione, la ditta aggiudicataria sarà tenuta a continuare, qualora richiesto dall’EGAS, la fornitura alle stesse condizioni già pattuite per ulteriori 6 mesi oltre alla scadenza naturale.</w:t>
      </w:r>
    </w:p>
    <w:p w:rsidR="0080536C" w:rsidRPr="008D4A59" w:rsidRDefault="0080536C" w:rsidP="0080536C">
      <w:pPr>
        <w:jc w:val="both"/>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6</w:t>
      </w:r>
    </w:p>
    <w:p w:rsidR="0080536C" w:rsidRPr="008D4A59" w:rsidRDefault="0080536C" w:rsidP="0080536C">
      <w:pPr>
        <w:ind w:right="-1"/>
        <w:jc w:val="center"/>
        <w:rPr>
          <w:rFonts w:ascii="Garamond" w:hAnsi="Garamond" w:cs="Tahoma"/>
        </w:rPr>
      </w:pPr>
      <w:r w:rsidRPr="008D4A59">
        <w:rPr>
          <w:rFonts w:ascii="Garamond" w:hAnsi="Garamond" w:cs="Tahoma"/>
        </w:rPr>
        <w:t>(Determinazione del prezzo)</w:t>
      </w:r>
    </w:p>
    <w:p w:rsidR="0080536C" w:rsidRPr="008D4A59" w:rsidRDefault="0080536C" w:rsidP="0080536C">
      <w:pPr>
        <w:ind w:right="-1"/>
        <w:jc w:val="center"/>
        <w:rPr>
          <w:rFonts w:ascii="Garamond" w:hAnsi="Garamond" w:cs="Tahoma"/>
        </w:rPr>
      </w:pPr>
    </w:p>
    <w:p w:rsidR="0080536C" w:rsidRPr="008D4A59" w:rsidRDefault="0080536C" w:rsidP="0080536C">
      <w:pPr>
        <w:ind w:right="-82"/>
        <w:jc w:val="both"/>
        <w:rPr>
          <w:rFonts w:ascii="Garamond" w:hAnsi="Garamond" w:cs="Tahoma"/>
          <w:bCs/>
        </w:rPr>
      </w:pPr>
      <w:r w:rsidRPr="008D4A59">
        <w:rPr>
          <w:rFonts w:ascii="Garamond" w:hAnsi="Garamond" w:cs="Tahoma"/>
          <w:bCs/>
        </w:rPr>
        <w:t>Tutti i prezzi/canoni si intendono comprensivi di ogni onere accessorio anche di natura fiscale, ad esclusione dell’IVA che dovrà venire addebitata sulla fattura a norma di Legge.</w:t>
      </w:r>
    </w:p>
    <w:p w:rsidR="0080536C" w:rsidRPr="008D4A59" w:rsidRDefault="0080536C" w:rsidP="0080536C">
      <w:pP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7</w:t>
      </w:r>
    </w:p>
    <w:p w:rsidR="0080536C" w:rsidRPr="008D4A59" w:rsidRDefault="0080536C" w:rsidP="0080536C">
      <w:pPr>
        <w:jc w:val="center"/>
        <w:rPr>
          <w:rFonts w:ascii="Garamond" w:hAnsi="Garamond" w:cs="Tahoma"/>
        </w:rPr>
      </w:pPr>
      <w:r w:rsidRPr="008D4A59">
        <w:rPr>
          <w:rFonts w:ascii="Garamond" w:hAnsi="Garamond" w:cs="Tahoma"/>
        </w:rPr>
        <w:t>(Revisione prezzi)</w:t>
      </w:r>
    </w:p>
    <w:p w:rsidR="0080536C" w:rsidRPr="008D4A59" w:rsidRDefault="0080536C" w:rsidP="0080536C">
      <w:pPr>
        <w:jc w:val="both"/>
        <w:rPr>
          <w:rFonts w:ascii="Garamond" w:hAnsi="Garamond" w:cs="Tahoma"/>
        </w:rPr>
      </w:pP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Per tutto il primo anno di durata contrattuale, i prezzi praticati dalla ditta aggiudicataria resteranno fissi ed invariati, non potranno essere oggetto di modificazione e saranno comprensivi di tutte le spese (es. imballaggio, spedizione, trasporto, consegna) connesse all’esecuzione della presente fornitura/servizio.</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 xml:space="preserve">A decorrere dal secondo anno di vigenza contrattuale, il contratto, qualora ne ricorrano i presupposti, potrà essere sottoposto, su esplicita istanza di parte, a revisione annuale dei prezzi, senza efficacia retroattiva, ai sensi dell’art.115 del D. </w:t>
      </w:r>
      <w:proofErr w:type="spellStart"/>
      <w:r w:rsidRPr="008D4A59">
        <w:rPr>
          <w:rFonts w:ascii="Garamond" w:hAnsi="Garamond" w:cs="Tahoma"/>
        </w:rPr>
        <w:t>Lgs</w:t>
      </w:r>
      <w:proofErr w:type="spellEnd"/>
      <w:r w:rsidRPr="008D4A59">
        <w:rPr>
          <w:rFonts w:ascii="Garamond" w:hAnsi="Garamond" w:cs="Tahoma"/>
        </w:rPr>
        <w:t>. 12 aprile 2006, n.163.</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 xml:space="preserve">In caso di mancata pubblicazione, da parte del competente Osservatorio, dei costi standardizzati di cui all’art. 7, comma 4, lettera c) del D. </w:t>
      </w:r>
      <w:proofErr w:type="spellStart"/>
      <w:r w:rsidRPr="008D4A59">
        <w:rPr>
          <w:rFonts w:ascii="Garamond" w:hAnsi="Garamond" w:cs="Tahoma"/>
        </w:rPr>
        <w:t>Lgs</w:t>
      </w:r>
      <w:proofErr w:type="spellEnd"/>
      <w:r w:rsidRPr="008D4A59">
        <w:rPr>
          <w:rFonts w:ascii="Garamond" w:hAnsi="Garamond" w:cs="Tahoma"/>
        </w:rPr>
        <w:t>. 163/2006, la revisione potrà essere concessa applicando, ai corrispettivi di gara, l’aumento pari al 75% dell’indice dei prezzi al consumo rilevato dall’ISTAT e relativo alla media della variazione percentuale rispetto all’anno contrattuale precedente.</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La revisione dei prezzi avrà efficacia a decorrere dal primo giorno del mese successivo alla data di ricezione, da parte dell’EGAS, della relativa domanda, qualora ne ricorrano i presupposti.</w:t>
      </w:r>
    </w:p>
    <w:p w:rsidR="0080536C" w:rsidRPr="008D4A59" w:rsidRDefault="0080536C" w:rsidP="0080536C">
      <w:pPr>
        <w:ind w:right="-1"/>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8</w:t>
      </w:r>
    </w:p>
    <w:p w:rsidR="0080536C" w:rsidRPr="008D4A59" w:rsidRDefault="0080536C" w:rsidP="0080536C">
      <w:pPr>
        <w:jc w:val="center"/>
        <w:rPr>
          <w:rFonts w:ascii="Garamond" w:hAnsi="Garamond" w:cs="Tahoma"/>
        </w:rPr>
      </w:pPr>
      <w:r w:rsidRPr="008D4A59">
        <w:rPr>
          <w:rFonts w:ascii="Garamond" w:hAnsi="Garamond" w:cs="Tahoma"/>
        </w:rPr>
        <w:t>(Modalità di esecuzione del servizio e obblighi dell’appaltatore)</w:t>
      </w:r>
    </w:p>
    <w:p w:rsidR="0080536C" w:rsidRPr="008D4A59" w:rsidRDefault="0080536C" w:rsidP="0080536C">
      <w:pPr>
        <w:jc w:val="center"/>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 xml:space="preserve">La ditta aggiudicataria dovrà impegnarsi </w:t>
      </w:r>
      <w:smartTag w:uri="urn:schemas-microsoft-com:office:smarttags" w:element="PersonName">
        <w:smartTagPr>
          <w:attr w:name="ProductID" w:val="a svolgere il"/>
        </w:smartTagPr>
        <w:r w:rsidRPr="008D4A59">
          <w:rPr>
            <w:rFonts w:ascii="Garamond" w:hAnsi="Garamond" w:cs="Tahoma"/>
          </w:rPr>
          <w:t>a svolgere il</w:t>
        </w:r>
      </w:smartTag>
      <w:r w:rsidRPr="008D4A59">
        <w:rPr>
          <w:rFonts w:ascii="Garamond" w:hAnsi="Garamond" w:cs="Tahoma"/>
        </w:rPr>
        <w:t xml:space="preserve"> servizio nell’osservanza delle prescrizioni stabilite nel presente Capitolato, nonché delle norme e dei regolamenti vigenti in materia. </w:t>
      </w:r>
    </w:p>
    <w:p w:rsidR="0080536C" w:rsidRPr="008D4A59" w:rsidRDefault="0080536C" w:rsidP="0080536C">
      <w:pPr>
        <w:jc w:val="both"/>
        <w:rPr>
          <w:rFonts w:ascii="Garamond" w:hAnsi="Garamond" w:cs="Tahoma"/>
        </w:rPr>
      </w:pPr>
      <w:r w:rsidRPr="008D4A59">
        <w:rPr>
          <w:rFonts w:ascii="Garamond" w:hAnsi="Garamond" w:cs="Tahoma"/>
        </w:rPr>
        <w:lastRenderedPageBreak/>
        <w:t>Per le modalità di esecuzione del servizio si rimanda integralmente a quanto indicato in Capitolato speciale.</w:t>
      </w:r>
    </w:p>
    <w:p w:rsidR="0080536C" w:rsidRPr="008D4A59" w:rsidRDefault="0080536C" w:rsidP="0080536C">
      <w:pPr>
        <w:pStyle w:val="CM2"/>
        <w:ind w:right="-82"/>
        <w:jc w:val="both"/>
        <w:rPr>
          <w:rFonts w:ascii="Garamond" w:hAnsi="Garamond" w:cs="Tahoma"/>
          <w:sz w:val="22"/>
          <w:szCs w:val="22"/>
        </w:rPr>
      </w:pPr>
      <w:r w:rsidRPr="008D4A59">
        <w:rPr>
          <w:rFonts w:ascii="Garamond" w:hAnsi="Garamond"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80536C" w:rsidRPr="008D4A59" w:rsidRDefault="0080536C" w:rsidP="0080536C">
      <w:pPr>
        <w:ind w:right="-1"/>
        <w:rPr>
          <w:rFonts w:ascii="Garamond" w:hAnsi="Garamond" w:cs="Tahoma"/>
          <w:b/>
          <w:bCs/>
        </w:rPr>
      </w:pPr>
      <w:r w:rsidRPr="008D4A59">
        <w:rPr>
          <w:rFonts w:ascii="Garamond" w:hAnsi="Garamond" w:cs="Tahoma"/>
          <w:b/>
          <w:bCs/>
        </w:rPr>
        <w:t>Sicurezza e salute dei lavoratori</w:t>
      </w:r>
    </w:p>
    <w:p w:rsidR="0080536C" w:rsidRPr="008D4A59" w:rsidRDefault="0080536C" w:rsidP="0080536C">
      <w:pPr>
        <w:jc w:val="both"/>
        <w:rPr>
          <w:rFonts w:ascii="Garamond" w:hAnsi="Garamond" w:cs="Tahoma"/>
          <w:bCs/>
        </w:rPr>
      </w:pPr>
      <w:r w:rsidRPr="008D4A59">
        <w:rPr>
          <w:rFonts w:ascii="Garamond" w:hAnsi="Garamond" w:cs="Tahoma"/>
          <w:bCs/>
        </w:rPr>
        <w:t xml:space="preserve">L’impresa appaltatrice dovrà osservare le disposizioni in materia di sicurezza del lavoro dettate dal </w:t>
      </w:r>
      <w:r w:rsidRPr="008D4A59">
        <w:rPr>
          <w:rFonts w:ascii="Garamond" w:hAnsi="Garamond" w:cs="Tahoma"/>
        </w:rPr>
        <w:t xml:space="preserve">26 del D. </w:t>
      </w:r>
      <w:proofErr w:type="spellStart"/>
      <w:r w:rsidRPr="008D4A59">
        <w:rPr>
          <w:rFonts w:ascii="Garamond" w:hAnsi="Garamond" w:cs="Tahoma"/>
        </w:rPr>
        <w:t>Lgs</w:t>
      </w:r>
      <w:proofErr w:type="spellEnd"/>
      <w:r w:rsidRPr="008D4A59">
        <w:rPr>
          <w:rFonts w:ascii="Garamond" w:hAnsi="Garamond" w:cs="Tahoma"/>
        </w:rPr>
        <w:t xml:space="preserve">. n. 81/08 e </w:t>
      </w:r>
      <w:proofErr w:type="spellStart"/>
      <w:r w:rsidRPr="008D4A59">
        <w:rPr>
          <w:rFonts w:ascii="Garamond" w:hAnsi="Garamond" w:cs="Tahoma"/>
        </w:rPr>
        <w:t>s.m.i.</w:t>
      </w:r>
      <w:proofErr w:type="spellEnd"/>
      <w:r w:rsidRPr="008D4A59">
        <w:rPr>
          <w:rFonts w:ascii="Garamond" w:hAnsi="Garamond" w:cs="Tahoma"/>
        </w:rPr>
        <w:t xml:space="preserve"> </w:t>
      </w:r>
      <w:r w:rsidRPr="008D4A59">
        <w:rPr>
          <w:rFonts w:ascii="Garamond" w:hAnsi="Garamond" w:cs="Tahoma"/>
          <w:bCs/>
        </w:rPr>
        <w:t>e successive integrazioni e modifiche ed, in particolare, il disposto dell’art.4, comma 2, lettere a, b, c, nonché le norme vigenti in materia di igiene del lavoro.</w:t>
      </w:r>
    </w:p>
    <w:p w:rsidR="0080536C" w:rsidRPr="008D4A59" w:rsidRDefault="0080536C" w:rsidP="0080536C">
      <w:pPr>
        <w:jc w:val="both"/>
        <w:rPr>
          <w:rFonts w:ascii="Garamond" w:hAnsi="Garamond" w:cs="Tahoma"/>
          <w:bCs/>
        </w:rPr>
      </w:pPr>
      <w:r w:rsidRPr="008D4A59">
        <w:rPr>
          <w:rFonts w:ascii="Garamond" w:hAnsi="Garamond" w:cs="Tahoma"/>
          <w:bCs/>
        </w:rPr>
        <w:t>L’impresa appaltatrice dovrà dotare il personale di indumenti appositi e di mezzi di protezione atti a garantire la massima sicurezza in relazione ai lavori svolti e dovrà adottare tutti i procedimenti e le cautele atte a garantire l’incolumità sia delle persone addette che dei terzi.</w:t>
      </w:r>
    </w:p>
    <w:p w:rsidR="0080536C" w:rsidRPr="008D4A59" w:rsidRDefault="0080536C" w:rsidP="0080536C">
      <w:pPr>
        <w:jc w:val="both"/>
        <w:rPr>
          <w:rFonts w:ascii="Garamond" w:hAnsi="Garamond" w:cs="Tahoma"/>
          <w:bCs/>
        </w:rPr>
      </w:pPr>
      <w:r w:rsidRPr="008D4A59">
        <w:rPr>
          <w:rFonts w:ascii="Garamond" w:hAnsi="Garamond" w:cs="Tahoma"/>
          <w:bCs/>
        </w:rPr>
        <w:t xml:space="preserve">L’impresa appaltatrice dovrà comunicare a ciascuna Azienda del servizio sanitario regionale, prima dell’inizio del servizio i nominativi dei soggetti responsabili in materia di Prevenzione e Protezione (e fornire la documentazione di valutazione dei rischi ai sensi del D. </w:t>
      </w:r>
      <w:proofErr w:type="spellStart"/>
      <w:r w:rsidRPr="008D4A59">
        <w:rPr>
          <w:rFonts w:ascii="Garamond" w:hAnsi="Garamond" w:cs="Tahoma"/>
        </w:rPr>
        <w:t>Lgs</w:t>
      </w:r>
      <w:proofErr w:type="spellEnd"/>
      <w:r w:rsidRPr="008D4A59">
        <w:rPr>
          <w:rFonts w:ascii="Garamond" w:hAnsi="Garamond" w:cs="Tahoma"/>
        </w:rPr>
        <w:t>.</w:t>
      </w:r>
      <w:r w:rsidRPr="008D4A59">
        <w:rPr>
          <w:rFonts w:ascii="Garamond" w:hAnsi="Garamond" w:cs="Tahoma"/>
          <w:bCs/>
        </w:rPr>
        <w:t xml:space="preserve"> 81/2008).</w:t>
      </w:r>
    </w:p>
    <w:p w:rsidR="0080536C" w:rsidRPr="008D4A59" w:rsidRDefault="0080536C" w:rsidP="0080536C">
      <w:pPr>
        <w:jc w:val="both"/>
        <w:rPr>
          <w:rFonts w:ascii="Garamond" w:hAnsi="Garamond" w:cs="Tahoma"/>
          <w:bCs/>
        </w:rPr>
      </w:pPr>
      <w:r w:rsidRPr="008D4A59">
        <w:rPr>
          <w:rFonts w:ascii="Garamond" w:hAnsi="Garamond" w:cs="Tahoma"/>
          <w:bCs/>
        </w:rPr>
        <w:t xml:space="preserve">Le aziende del servizio sanitario regionale e l’Impresa appaltatrice procederanno alla stesura di un piano di coordinamento per l’attuazione delle misure di protezione e prevenzione dei rischi ai sensi dell’articolo </w:t>
      </w:r>
      <w:r w:rsidRPr="008D4A59">
        <w:rPr>
          <w:rFonts w:ascii="Garamond" w:hAnsi="Garamond" w:cs="Tahoma"/>
        </w:rPr>
        <w:t xml:space="preserve">26 del D. </w:t>
      </w:r>
      <w:proofErr w:type="spellStart"/>
      <w:r w:rsidRPr="008D4A59">
        <w:rPr>
          <w:rFonts w:ascii="Garamond" w:hAnsi="Garamond" w:cs="Tahoma"/>
        </w:rPr>
        <w:t>Lgs</w:t>
      </w:r>
      <w:proofErr w:type="spellEnd"/>
      <w:r w:rsidRPr="008D4A59">
        <w:rPr>
          <w:rFonts w:ascii="Garamond" w:hAnsi="Garamond" w:cs="Tahoma"/>
        </w:rPr>
        <w:t xml:space="preserve">. n. 81/08 e </w:t>
      </w:r>
      <w:proofErr w:type="spellStart"/>
      <w:r w:rsidRPr="008D4A59">
        <w:rPr>
          <w:rFonts w:ascii="Garamond" w:hAnsi="Garamond" w:cs="Tahoma"/>
        </w:rPr>
        <w:t>s.m.i.</w:t>
      </w:r>
      <w:proofErr w:type="spellEnd"/>
    </w:p>
    <w:p w:rsidR="0080536C" w:rsidRPr="008D4A59" w:rsidRDefault="0080536C" w:rsidP="0080536C">
      <w:pPr>
        <w:jc w:val="both"/>
        <w:rPr>
          <w:rFonts w:ascii="Garamond" w:hAnsi="Garamond" w:cs="Tahoma"/>
          <w:bCs/>
        </w:rPr>
      </w:pPr>
      <w:r w:rsidRPr="008D4A59">
        <w:rPr>
          <w:rFonts w:ascii="Garamond" w:hAnsi="Garamond" w:cs="Tahoma"/>
          <w:bCs/>
        </w:rPr>
        <w:t>Le dichiarazioni, gli obblighi ed i documenti richiesti in merito alle disposizioni di legge sulla sicurezza e la salute dei lavoratori, dovranno essere resi anche dagli eventuali candidati subappaltatori.</w:t>
      </w:r>
    </w:p>
    <w:p w:rsidR="0080536C" w:rsidRPr="008D4A59" w:rsidRDefault="0080536C" w:rsidP="0080536C">
      <w:pPr>
        <w:numPr>
          <w:ilvl w:val="12"/>
          <w:numId w:val="0"/>
        </w:numPr>
        <w:jc w:val="both"/>
        <w:rPr>
          <w:rFonts w:ascii="Garamond" w:hAnsi="Garamond" w:cs="Tahoma"/>
        </w:rPr>
      </w:pPr>
      <w:r w:rsidRPr="008D4A59">
        <w:rPr>
          <w:rFonts w:ascii="Garamond" w:hAnsi="Garamond" w:cs="Tahoma"/>
        </w:rPr>
        <w:t xml:space="preserve">Il personale della ditta aggiudicataria dovrà essere sottoposto a sorveglianza sanitaria preventiva e periodica ed essere in possesso del giudizio d’idoneità alla mansione specifica (espressa dal medico competente della ditta stessa) ai sensi del D. </w:t>
      </w:r>
      <w:proofErr w:type="spellStart"/>
      <w:r w:rsidRPr="008D4A59">
        <w:rPr>
          <w:rFonts w:ascii="Garamond" w:hAnsi="Garamond" w:cs="Tahoma"/>
        </w:rPr>
        <w:t>Lgs</w:t>
      </w:r>
      <w:proofErr w:type="spellEnd"/>
      <w:r w:rsidRPr="008D4A59">
        <w:rPr>
          <w:rFonts w:ascii="Garamond" w:hAnsi="Garamond" w:cs="Tahoma"/>
        </w:rPr>
        <w:t xml:space="preserve">. n. 81/2008 </w:t>
      </w:r>
      <w:proofErr w:type="spellStart"/>
      <w:r w:rsidRPr="008D4A59">
        <w:rPr>
          <w:rFonts w:ascii="Garamond" w:hAnsi="Garamond" w:cs="Tahoma"/>
        </w:rPr>
        <w:t>s.m.i.</w:t>
      </w:r>
      <w:proofErr w:type="spellEnd"/>
      <w:r w:rsidRPr="008D4A59">
        <w:rPr>
          <w:rFonts w:ascii="Garamond" w:hAnsi="Garamond" w:cs="Tahoma"/>
        </w:rPr>
        <w:t xml:space="preserve">. I controlli sanitari, a cura e a spese della ditta stessa, dovranno essere mirati ai rischi specifici derivanti dall’attività lavorativa oggetto dell’appalto individuati sulla base delle informazioni acquisite dal Servizio di Prevenzione dell’Azienda interessata e dal medico competente della ditta. (D. </w:t>
      </w:r>
      <w:proofErr w:type="spellStart"/>
      <w:r w:rsidRPr="008D4A59">
        <w:rPr>
          <w:rFonts w:ascii="Garamond" w:hAnsi="Garamond" w:cs="Tahoma"/>
        </w:rPr>
        <w:t>Lgs</w:t>
      </w:r>
      <w:proofErr w:type="spellEnd"/>
      <w:r w:rsidRPr="008D4A59">
        <w:rPr>
          <w:rFonts w:ascii="Garamond" w:hAnsi="Garamond" w:cs="Tahoma"/>
        </w:rPr>
        <w:t xml:space="preserve">.  81/2008 e </w:t>
      </w:r>
      <w:proofErr w:type="spellStart"/>
      <w:r w:rsidRPr="008D4A59">
        <w:rPr>
          <w:rFonts w:ascii="Garamond" w:hAnsi="Garamond" w:cs="Tahoma"/>
        </w:rPr>
        <w:t>s.m.i.</w:t>
      </w:r>
      <w:proofErr w:type="spellEnd"/>
      <w:r w:rsidRPr="008D4A59">
        <w:rPr>
          <w:rFonts w:ascii="Garamond" w:hAnsi="Garamond" w:cs="Tahoma"/>
        </w:rPr>
        <w:t xml:space="preserve">). Il personale dovrà inoltre essere sottoposto alle vaccinazioni previste dalla legge. </w:t>
      </w:r>
    </w:p>
    <w:p w:rsidR="0080536C" w:rsidRPr="008D4A59" w:rsidRDefault="0080536C" w:rsidP="0080536C">
      <w:pPr>
        <w:pStyle w:val="Corpodeltesto3"/>
        <w:widowControl w:val="0"/>
        <w:tabs>
          <w:tab w:val="left" w:pos="204"/>
        </w:tabs>
        <w:autoSpaceDE w:val="0"/>
        <w:autoSpaceDN w:val="0"/>
        <w:adjustRightInd w:val="0"/>
        <w:jc w:val="both"/>
        <w:rPr>
          <w:rFonts w:ascii="Garamond" w:hAnsi="Garamond" w:cs="Tahoma"/>
          <w:sz w:val="22"/>
          <w:szCs w:val="22"/>
        </w:rPr>
      </w:pPr>
      <w:r w:rsidRPr="008D4A59">
        <w:rPr>
          <w:rFonts w:ascii="Garamond" w:hAnsi="Garamond" w:cs="Tahoma"/>
          <w:sz w:val="22"/>
          <w:szCs w:val="22"/>
        </w:rPr>
        <w:t>In ogni momento la Direzione Sanitaria potrà disporre l’accertamento del possesso dei requisiti sopra menzionati.</w:t>
      </w:r>
    </w:p>
    <w:p w:rsidR="0080536C" w:rsidRPr="008D4A59" w:rsidRDefault="0080536C" w:rsidP="0080536C">
      <w:pPr>
        <w:jc w:val="both"/>
        <w:rPr>
          <w:rFonts w:ascii="Garamond" w:hAnsi="Garamond" w:cs="Tahoma"/>
          <w:bCs/>
        </w:rPr>
      </w:pPr>
    </w:p>
    <w:p w:rsidR="0080536C" w:rsidRPr="008D4A59" w:rsidRDefault="0080536C" w:rsidP="0080536C">
      <w:pPr>
        <w:ind w:right="-1"/>
        <w:rPr>
          <w:rFonts w:ascii="Garamond" w:hAnsi="Garamond" w:cs="Tahoma"/>
          <w:b/>
          <w:bCs/>
        </w:rPr>
      </w:pPr>
      <w:r w:rsidRPr="008D4A59">
        <w:rPr>
          <w:rFonts w:ascii="Garamond" w:hAnsi="Garamond" w:cs="Tahoma"/>
          <w:b/>
          <w:bCs/>
        </w:rPr>
        <w:t>Personale</w:t>
      </w:r>
    </w:p>
    <w:p w:rsidR="0080536C" w:rsidRPr="008D4A59" w:rsidRDefault="0080536C" w:rsidP="0080536C">
      <w:pPr>
        <w:jc w:val="both"/>
        <w:rPr>
          <w:rFonts w:ascii="Garamond" w:hAnsi="Garamond" w:cs="Tahoma"/>
          <w:bCs/>
        </w:rPr>
      </w:pPr>
      <w:r w:rsidRPr="008D4A59">
        <w:rPr>
          <w:rFonts w:ascii="Garamond" w:hAnsi="Garamond" w:cs="Tahoma"/>
          <w:bCs/>
        </w:rPr>
        <w:t>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ed igiene del lavoro.</w:t>
      </w:r>
    </w:p>
    <w:p w:rsidR="0080536C" w:rsidRPr="008D4A59" w:rsidRDefault="0080536C" w:rsidP="0080536C">
      <w:pPr>
        <w:jc w:val="both"/>
        <w:rPr>
          <w:rFonts w:ascii="Garamond" w:hAnsi="Garamond" w:cs="Tahoma"/>
          <w:bCs/>
        </w:rPr>
      </w:pPr>
      <w:r w:rsidRPr="008D4A59">
        <w:rPr>
          <w:rFonts w:ascii="Garamond" w:hAnsi="Garamond" w:cs="Tahoma"/>
          <w:bCs/>
        </w:rPr>
        <w:t>Tutto il personale adibito al servizio appaltato dovrà essere alle dipendenze e sotto la diretta ed esclusiva direzione e responsabilità dell’impresa appaltatrice. Lo stesso personale dovrà essere idoneo a svolgere le prestazioni di servizio e dovrà possedere i prescritti requisiti di igiene e sanità e dovrà essere di provata capacità e moralità.</w:t>
      </w:r>
    </w:p>
    <w:p w:rsidR="0080536C" w:rsidRPr="008D4A59" w:rsidRDefault="0080536C" w:rsidP="0080536C">
      <w:pPr>
        <w:jc w:val="both"/>
        <w:rPr>
          <w:rFonts w:ascii="Garamond" w:hAnsi="Garamond" w:cs="Tahoma"/>
          <w:bCs/>
        </w:rPr>
      </w:pPr>
      <w:r w:rsidRPr="008D4A59">
        <w:rPr>
          <w:rFonts w:ascii="Garamond" w:hAnsi="Garamond" w:cs="Tahoma"/>
          <w:bCs/>
        </w:rPr>
        <w:t xml:space="preserve">Il personale dovrà attenersi alle disposizioni di cui al D.P.R. n. 62 del 16.04.2013 “Regolamento recante codice di comportamento dei dipendenti pubblici, a norma dell’art. 54 del D. </w:t>
      </w:r>
      <w:proofErr w:type="spellStart"/>
      <w:r w:rsidRPr="008D4A59">
        <w:rPr>
          <w:rFonts w:ascii="Garamond" w:hAnsi="Garamond" w:cs="Tahoma"/>
          <w:bCs/>
        </w:rPr>
        <w:t>lgs</w:t>
      </w:r>
      <w:proofErr w:type="spellEnd"/>
      <w:r w:rsidRPr="008D4A59">
        <w:rPr>
          <w:rFonts w:ascii="Garamond" w:hAnsi="Garamond" w:cs="Tahoma"/>
          <w:bCs/>
        </w:rPr>
        <w:t>. 30 marzo 2001 n. 165”.</w:t>
      </w:r>
    </w:p>
    <w:p w:rsidR="0080536C" w:rsidRPr="008D4A59" w:rsidRDefault="0080536C" w:rsidP="0080536C">
      <w:pPr>
        <w:jc w:val="both"/>
        <w:rPr>
          <w:rFonts w:ascii="Garamond" w:hAnsi="Garamond" w:cs="Tahoma"/>
          <w:bCs/>
        </w:rPr>
      </w:pPr>
      <w:r w:rsidRPr="008D4A59">
        <w:rPr>
          <w:rFonts w:ascii="Garamond" w:hAnsi="Garamond" w:cs="Tahoma"/>
          <w:bCs/>
        </w:rPr>
        <w:lastRenderedPageBreak/>
        <w:t xml:space="preserve">Nei cinque giorni precedenti l’inizio del servizio appaltato, l’Impresa dovrà comunicare a ciascuna Azienda del servizio sanitario regionale l’elenco nominativo del personale che sarà adibito al servizio, con l’indicazione per ciascuna unità di personale degli estremi del documento di riconoscimento. </w:t>
      </w:r>
    </w:p>
    <w:p w:rsidR="0080536C" w:rsidRPr="008D4A59" w:rsidRDefault="0080536C" w:rsidP="0080536C">
      <w:pPr>
        <w:jc w:val="both"/>
        <w:rPr>
          <w:rFonts w:ascii="Garamond" w:hAnsi="Garamond" w:cs="Tahoma"/>
          <w:bCs/>
        </w:rPr>
      </w:pPr>
      <w:r w:rsidRPr="008D4A59">
        <w:rPr>
          <w:rFonts w:ascii="Garamond" w:hAnsi="Garamond" w:cs="Tahoma"/>
          <w:bCs/>
        </w:rPr>
        <w:t>Del documento di riconoscimento dovrà essere accluso una fotocopia.</w:t>
      </w:r>
    </w:p>
    <w:p w:rsidR="0080536C" w:rsidRPr="008D4A59" w:rsidRDefault="0080536C" w:rsidP="0080536C">
      <w:pPr>
        <w:jc w:val="both"/>
        <w:rPr>
          <w:rFonts w:ascii="Garamond" w:hAnsi="Garamond" w:cs="Tahoma"/>
          <w:bCs/>
        </w:rPr>
      </w:pPr>
      <w:r w:rsidRPr="008D4A59">
        <w:rPr>
          <w:rFonts w:ascii="Garamond" w:hAnsi="Garamond" w:cs="Tahoma"/>
          <w:bCs/>
        </w:rPr>
        <w:t>Tale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80536C" w:rsidRPr="008D4A59" w:rsidRDefault="0080536C" w:rsidP="0080536C">
      <w:pPr>
        <w:jc w:val="both"/>
        <w:rPr>
          <w:rFonts w:ascii="Garamond" w:hAnsi="Garamond" w:cs="Tahoma"/>
          <w:bCs/>
        </w:rPr>
      </w:pPr>
      <w:r w:rsidRPr="008D4A59">
        <w:rPr>
          <w:rFonts w:ascii="Garamond" w:hAnsi="Garamond" w:cs="Tahoma"/>
          <w:bCs/>
        </w:rPr>
        <w:t>L’allontanamento dal servizio di personale per trasferimento o per cessazione dal lavoro dovrà essere comunicato all’Ente entro 24 ore, parimenti entro tale termine dovranno essere comunicati anche i nuovi assunti.</w:t>
      </w:r>
    </w:p>
    <w:p w:rsidR="0080536C" w:rsidRPr="008D4A59" w:rsidRDefault="0080536C" w:rsidP="0080536C">
      <w:pPr>
        <w:jc w:val="both"/>
        <w:rPr>
          <w:rFonts w:ascii="Garamond" w:hAnsi="Garamond" w:cs="Tahoma"/>
          <w:bCs/>
        </w:rPr>
      </w:pPr>
      <w:r w:rsidRPr="008D4A59">
        <w:rPr>
          <w:rFonts w:ascii="Garamond" w:hAnsi="Garamond" w:cs="Tahoma"/>
          <w:bCs/>
        </w:rPr>
        <w:t>L’impresa appaltatrice dovrà esibire ad ogni richiesta dell’amministrazione il libro matricola, il libro paga ed il registro previsto dalle vigenti norme.</w:t>
      </w:r>
    </w:p>
    <w:p w:rsidR="0080536C" w:rsidRPr="008D4A59" w:rsidRDefault="0080536C" w:rsidP="0080536C">
      <w:pPr>
        <w:jc w:val="both"/>
        <w:rPr>
          <w:rFonts w:ascii="Garamond" w:hAnsi="Garamond" w:cs="Tahoma"/>
          <w:bCs/>
        </w:rPr>
      </w:pPr>
      <w:r w:rsidRPr="008D4A59">
        <w:rPr>
          <w:rFonts w:ascii="Garamond" w:hAnsi="Garamond" w:cs="Tahoma"/>
          <w:bCs/>
        </w:rPr>
        <w:t>L’Impresa dovrà garantire una presenza costante delle unità numeriche lavorative necessarie al corretto espletamento del servizio e provvedendo alle eventuali assenze del personale con immediate sostituzioni.</w:t>
      </w:r>
    </w:p>
    <w:p w:rsidR="0080536C" w:rsidRPr="008D4A59" w:rsidRDefault="0080536C" w:rsidP="0080536C">
      <w:pPr>
        <w:jc w:val="both"/>
        <w:rPr>
          <w:rFonts w:ascii="Garamond" w:hAnsi="Garamond" w:cs="Tahoma"/>
          <w:bCs/>
        </w:rPr>
      </w:pPr>
    </w:p>
    <w:p w:rsidR="0080536C" w:rsidRPr="008D4A59" w:rsidRDefault="0080536C" w:rsidP="0080536C">
      <w:pPr>
        <w:ind w:right="-1"/>
        <w:rPr>
          <w:rFonts w:ascii="Garamond" w:hAnsi="Garamond" w:cs="Tahoma"/>
          <w:bCs/>
        </w:rPr>
      </w:pPr>
      <w:r w:rsidRPr="008D4A59">
        <w:rPr>
          <w:rFonts w:ascii="Garamond" w:hAnsi="Garamond" w:cs="Tahoma"/>
          <w:b/>
          <w:bCs/>
        </w:rPr>
        <w:t>Responsabilità dell’appaltatore nei confronti del personale dipendente</w:t>
      </w:r>
    </w:p>
    <w:p w:rsidR="0080536C" w:rsidRPr="008D4A59"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L'appaltatore deve provvedere alla completa osservanza delle vigenti disposizioni di legge e regolamento con particolare riguardo alle norme sulla tutela della libertà e della dignità dei lavoratori ed a quelle che disciplinano il diritto al lavoro dei disabili.</w:t>
      </w:r>
    </w:p>
    <w:p w:rsidR="0080536C" w:rsidRPr="008D4A59"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L'appaltatore si obbliga ad applicare, nei confronti dei lavoratori dipendenti, 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rsidR="0080536C" w:rsidRPr="008D4A59"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Fatto salvo l'obbligo previsto dall'art. 18, 7° comma della Legge 55/90, all'inizio ed alla fine del presente appalto l'appaltatore deve presentare, su richiesta delle Aziende del servizio sanitario regionale, una dichiarazione dei competenti uffici, dalla quale risulti che il personale addetto al servizio è stato regolarmente assicurato ai fini previdenziali ed assicurativi ai rispettivi Enti.</w:t>
      </w:r>
    </w:p>
    <w:p w:rsidR="0080536C" w:rsidRPr="008D4A59"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L'Impresa deve trasmettere periodicamente copia dei modelli D M 10 -DS 10 INPS muniti di cedola attestante l'avvenuto pagamento, nonché -a richiesta delle Aziende del servizio sanitario regionale - gli estratti delle buste paga del personale impiegato nel servizio.</w:t>
      </w:r>
    </w:p>
    <w:p w:rsidR="0080536C" w:rsidRPr="008D4A59"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Rientrando il presente appalto nell’ambito dei servizi essenziali, la ditta appaltatrice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rsidR="0080536C" w:rsidRDefault="0080536C" w:rsidP="00817E81">
      <w:pPr>
        <w:pStyle w:val="Testonormale"/>
        <w:spacing w:line="360" w:lineRule="auto"/>
        <w:jc w:val="both"/>
        <w:rPr>
          <w:rFonts w:ascii="Garamond" w:hAnsi="Garamond" w:cs="Tahoma"/>
          <w:bCs/>
          <w:sz w:val="22"/>
          <w:szCs w:val="22"/>
        </w:rPr>
      </w:pPr>
      <w:r w:rsidRPr="008D4A59">
        <w:rPr>
          <w:rFonts w:ascii="Garamond" w:hAnsi="Garamond" w:cs="Tahoma"/>
          <w:bCs/>
          <w:sz w:val="22"/>
          <w:szCs w:val="22"/>
        </w:rPr>
        <w:t>Del contenuto del presente articolo è fatto obbligo all'appaltatore di darne notizia scritta a tutto il personale dipendente.</w:t>
      </w:r>
    </w:p>
    <w:p w:rsidR="008F30AA" w:rsidRDefault="008F30AA" w:rsidP="00817E81">
      <w:pPr>
        <w:pStyle w:val="Testonormale"/>
        <w:spacing w:line="360" w:lineRule="auto"/>
        <w:jc w:val="both"/>
        <w:rPr>
          <w:rFonts w:ascii="Garamond" w:hAnsi="Garamond" w:cs="Tahoma"/>
          <w:bCs/>
          <w:sz w:val="22"/>
          <w:szCs w:val="22"/>
        </w:rPr>
      </w:pPr>
    </w:p>
    <w:p w:rsidR="0080536C" w:rsidRPr="008D4A59" w:rsidRDefault="0080536C" w:rsidP="0080536C">
      <w:pPr>
        <w:ind w:right="-1"/>
        <w:rPr>
          <w:rFonts w:ascii="Garamond" w:hAnsi="Garamond" w:cs="Tahoma"/>
          <w:caps/>
        </w:rPr>
      </w:pPr>
      <w:r w:rsidRPr="008D4A59">
        <w:rPr>
          <w:rFonts w:ascii="Garamond" w:hAnsi="Garamond" w:cs="Tahoma"/>
          <w:b/>
          <w:bCs/>
        </w:rPr>
        <w:t>Responsabile del servizio</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lastRenderedPageBreak/>
        <w:t>La ditta aggiudicataria al momento della sottoscrizione del relativo contratto comunica il nome e recapiti (telefono, fax ed e-mail) del responsabile del servizio, il quale deve tenere i contatti e gestire il rapporto con la stazione appaltante.</w:t>
      </w:r>
    </w:p>
    <w:p w:rsidR="0080536C" w:rsidRPr="008D4A59" w:rsidRDefault="0080536C" w:rsidP="0080536C">
      <w:pPr>
        <w:autoSpaceDE w:val="0"/>
        <w:autoSpaceDN w:val="0"/>
        <w:adjustRightInd w:val="0"/>
        <w:jc w:val="both"/>
        <w:rPr>
          <w:rFonts w:ascii="Garamond" w:hAnsi="Garamond" w:cs="Tahoma"/>
          <w:b/>
          <w:bCs/>
        </w:rPr>
      </w:pPr>
      <w:r w:rsidRPr="008D4A59">
        <w:rPr>
          <w:rFonts w:ascii="Garamond" w:hAnsi="Garamond" w:cs="Tahoma"/>
          <w:b/>
          <w:bCs/>
        </w:rPr>
        <w:t>Disposizioni generali</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Il soggetto aggiudicatario ed il suo personale sono obbligati a conformarsi alle procedure operative richieste e/o dichiarate nell’offerta.</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Inoltre il personale dovrà attenersi alle seguenti disposizioni generali:</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1. operare sempre nel rispetto della normativa sulla sicurezza sui posti di lavoro;</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2. non prendere visione di documenti o file del S.S.R., Sistemi sanitari europei equivalenti o altro per finalità non attinenti ai servizi oggetto dell’appalto e comunque mantenere il segreto su fatti, organizzazione e andamento dell’attività;</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3. tenere un comportamento corretto, adeguato e osservare diligentemente tutte le norme e disposizioni in materia di tutela di riservatezza a favore dell’utenza.</w:t>
      </w:r>
    </w:p>
    <w:p w:rsidR="0080536C" w:rsidRPr="008D4A59" w:rsidRDefault="0080536C" w:rsidP="0080536C">
      <w:pPr>
        <w:autoSpaceDE w:val="0"/>
        <w:autoSpaceDN w:val="0"/>
        <w:adjustRightInd w:val="0"/>
        <w:jc w:val="both"/>
        <w:rPr>
          <w:rFonts w:ascii="Garamond" w:hAnsi="Garamond" w:cs="Tahoma"/>
          <w:bCs/>
        </w:rPr>
      </w:pPr>
      <w:r w:rsidRPr="008D4A59">
        <w:rPr>
          <w:rFonts w:ascii="Garamond" w:hAnsi="Garamond" w:cs="Tahoma"/>
          <w:bCs/>
        </w:rPr>
        <w:t>Sulla base di quanto sopra esposto, l’Amministrazione dovrà essere in grado, in qualsiasi momento, di verificare l’andamento del progetto conformemente alle modalità stabilite per ogni tipo di attività.</w:t>
      </w:r>
    </w:p>
    <w:p w:rsidR="0080536C" w:rsidRPr="008D4A59" w:rsidRDefault="0080536C" w:rsidP="0080536C">
      <w:pPr>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9</w:t>
      </w:r>
    </w:p>
    <w:p w:rsidR="0080536C" w:rsidRPr="008D4A59" w:rsidRDefault="0080536C" w:rsidP="0080536C">
      <w:pPr>
        <w:jc w:val="center"/>
        <w:rPr>
          <w:rFonts w:ascii="Garamond" w:hAnsi="Garamond" w:cs="Tahoma"/>
        </w:rPr>
      </w:pPr>
      <w:r w:rsidRPr="008D4A59">
        <w:rPr>
          <w:rFonts w:ascii="Garamond" w:hAnsi="Garamond" w:cs="Tahoma"/>
        </w:rPr>
        <w:t>(Clausola risolutiva espressa)</w:t>
      </w:r>
    </w:p>
    <w:p w:rsidR="0080536C" w:rsidRPr="008D4A59" w:rsidRDefault="0080536C" w:rsidP="0080536C">
      <w:pPr>
        <w:jc w:val="both"/>
        <w:rPr>
          <w:rFonts w:ascii="Garamond" w:hAnsi="Garamond" w:cs="Tahoma"/>
        </w:rPr>
      </w:pP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La singola Azienda del SSR che ha stipulato il Contratto derivato e l’EGAS per la Convenzione stipulata potrà procedere di diritto (</w:t>
      </w:r>
      <w:r w:rsidRPr="008D4A59">
        <w:rPr>
          <w:rFonts w:ascii="Garamond" w:hAnsi="Garamond" w:cs="Tahoma"/>
          <w:i/>
          <w:color w:val="000000"/>
        </w:rPr>
        <w:t>ipso iure</w:t>
      </w:r>
      <w:r w:rsidRPr="008D4A59">
        <w:rPr>
          <w:rFonts w:ascii="Garamond" w:hAnsi="Garamond" w:cs="Tahoma"/>
          <w:color w:val="000000"/>
        </w:rPr>
        <w:t>) ex art. 1456 c.c. alla risoluzione  del contratto ed assicurare direttamente, a spese della ditta inadempiente, la continuità del servizio, nei seguenti casi:</w:t>
      </w:r>
    </w:p>
    <w:p w:rsidR="0080536C" w:rsidRPr="008D4A59" w:rsidRDefault="0080536C" w:rsidP="0080536C">
      <w:pPr>
        <w:numPr>
          <w:ilvl w:val="0"/>
          <w:numId w:val="4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 xml:space="preserve">mancato superamento del periodo di prova </w:t>
      </w:r>
    </w:p>
    <w:p w:rsidR="0080536C" w:rsidRPr="008D4A59" w:rsidRDefault="0080536C" w:rsidP="0080536C">
      <w:pPr>
        <w:numPr>
          <w:ilvl w:val="0"/>
          <w:numId w:val="4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grave irregolarità e/o deficienze o ritardi nell’adempimento degli obblighi contrattuali, nei termini di cui al presente Schema di convenzione;</w:t>
      </w:r>
    </w:p>
    <w:p w:rsidR="0080536C" w:rsidRPr="008D4A59" w:rsidRDefault="0080536C" w:rsidP="0080536C">
      <w:pPr>
        <w:numPr>
          <w:ilvl w:val="0"/>
          <w:numId w:val="4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sospensione, abbandono o mancata effettuazione da parte della ditta del servizio (o fornitura) in argomento;</w:t>
      </w:r>
    </w:p>
    <w:p w:rsidR="0080536C" w:rsidRPr="008D4A59" w:rsidRDefault="0080536C" w:rsidP="0080536C">
      <w:pPr>
        <w:numPr>
          <w:ilvl w:val="0"/>
          <w:numId w:val="4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gravi violazioni dei programmi temporali di espletamento del servizio, stabiliti o concordati con l’Amministrazione;</w:t>
      </w:r>
    </w:p>
    <w:p w:rsidR="0080536C" w:rsidRPr="008D4A59" w:rsidRDefault="0080536C" w:rsidP="0080536C">
      <w:pPr>
        <w:numPr>
          <w:ilvl w:val="0"/>
          <w:numId w:val="4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gravi violazioni delle clausole contrattuali, tali da compromettere il regolare svolgimento del servizio (o fornitura);</w:t>
      </w:r>
    </w:p>
    <w:p w:rsidR="0080536C" w:rsidRPr="00876773" w:rsidRDefault="0080536C" w:rsidP="0080536C">
      <w:pPr>
        <w:numPr>
          <w:ilvl w:val="0"/>
          <w:numId w:val="49"/>
        </w:numPr>
        <w:autoSpaceDE w:val="0"/>
        <w:autoSpaceDN w:val="0"/>
        <w:adjustRightInd w:val="0"/>
        <w:spacing w:after="0" w:line="360" w:lineRule="auto"/>
        <w:jc w:val="both"/>
        <w:rPr>
          <w:rFonts w:ascii="Garamond" w:hAnsi="Garamond" w:cs="Tahoma"/>
          <w:color w:val="000000"/>
        </w:rPr>
      </w:pPr>
      <w:r w:rsidRPr="00876773">
        <w:rPr>
          <w:rFonts w:ascii="Garamond" w:hAnsi="Garamond" w:cs="Tahoma"/>
          <w:color w:val="000000"/>
        </w:rPr>
        <w:t xml:space="preserve">cessione totale o parziale del contratto al di fuori dei casi previsti dall’art. 116 del D. </w:t>
      </w:r>
      <w:proofErr w:type="spellStart"/>
      <w:r w:rsidRPr="00876773">
        <w:rPr>
          <w:rFonts w:ascii="Garamond" w:hAnsi="Garamond" w:cs="Tahoma"/>
          <w:color w:val="000000"/>
        </w:rPr>
        <w:t>Lgs</w:t>
      </w:r>
      <w:proofErr w:type="spellEnd"/>
      <w:r w:rsidRPr="00876773">
        <w:rPr>
          <w:rFonts w:ascii="Garamond" w:hAnsi="Garamond" w:cs="Tahoma"/>
          <w:color w:val="000000"/>
        </w:rPr>
        <w:t>. n. 163/2006;</w:t>
      </w:r>
    </w:p>
    <w:p w:rsidR="0080536C" w:rsidRPr="00876773" w:rsidRDefault="0080536C" w:rsidP="0080536C">
      <w:pPr>
        <w:numPr>
          <w:ilvl w:val="0"/>
          <w:numId w:val="49"/>
        </w:numPr>
        <w:autoSpaceDE w:val="0"/>
        <w:autoSpaceDN w:val="0"/>
        <w:adjustRightInd w:val="0"/>
        <w:spacing w:after="0" w:line="240" w:lineRule="auto"/>
        <w:jc w:val="both"/>
        <w:rPr>
          <w:rFonts w:ascii="Garamond" w:hAnsi="Garamond" w:cs="Tahoma"/>
        </w:rPr>
      </w:pPr>
      <w:r w:rsidRPr="00876773">
        <w:rPr>
          <w:rFonts w:ascii="Garamond" w:hAnsi="Garamond" w:cs="Tahoma"/>
          <w:color w:val="000000"/>
        </w:rPr>
        <w:t>in relazione agli obblighi di tracciabilit</w:t>
      </w:r>
      <w:r w:rsidR="0032471C">
        <w:rPr>
          <w:rFonts w:ascii="Garamond" w:hAnsi="Garamond" w:cs="Tahoma"/>
          <w:color w:val="000000"/>
        </w:rPr>
        <w:t>à</w:t>
      </w:r>
      <w:r w:rsidRPr="00876773">
        <w:rPr>
          <w:rFonts w:ascii="Garamond" w:hAnsi="Garamond" w:cs="Tahoma"/>
          <w:color w:val="000000"/>
        </w:rPr>
        <w:t xml:space="preserve"> dei flussi finanziari di cui alla legge </w:t>
      </w:r>
      <w:proofErr w:type="spellStart"/>
      <w:r w:rsidRPr="00876773">
        <w:rPr>
          <w:rFonts w:ascii="Garamond" w:hAnsi="Garamond" w:cs="Tahoma"/>
          <w:color w:val="000000"/>
        </w:rPr>
        <w:t>Legge</w:t>
      </w:r>
      <w:proofErr w:type="spellEnd"/>
      <w:r w:rsidRPr="00876773">
        <w:rPr>
          <w:rFonts w:ascii="Garamond" w:hAnsi="Garamond" w:cs="Tahoma"/>
          <w:color w:val="000000"/>
        </w:rPr>
        <w:t xml:space="preserve"> 136/2010 sul divieto di contanti negli appalti e nei subappalti, in  tutti i casi in cui le transazioni vengono eseguite senza avvalersi di banche o della societ</w:t>
      </w:r>
      <w:r w:rsidR="0032471C">
        <w:rPr>
          <w:rFonts w:ascii="Garamond" w:hAnsi="Garamond" w:cs="Tahoma"/>
          <w:color w:val="000000"/>
        </w:rPr>
        <w:t>à</w:t>
      </w:r>
      <w:r w:rsidRPr="00876773">
        <w:rPr>
          <w:rFonts w:ascii="Garamond" w:hAnsi="Garamond" w:cs="Tahoma"/>
          <w:color w:val="000000"/>
        </w:rPr>
        <w:t xml:space="preserve"> Poste italiane Spa; </w:t>
      </w:r>
    </w:p>
    <w:p w:rsidR="0080536C" w:rsidRPr="00876773" w:rsidRDefault="0080536C" w:rsidP="0080536C">
      <w:pPr>
        <w:numPr>
          <w:ilvl w:val="0"/>
          <w:numId w:val="49"/>
        </w:numPr>
        <w:autoSpaceDE w:val="0"/>
        <w:autoSpaceDN w:val="0"/>
        <w:adjustRightInd w:val="0"/>
        <w:spacing w:after="0" w:line="240" w:lineRule="auto"/>
        <w:jc w:val="both"/>
        <w:rPr>
          <w:rFonts w:ascii="Garamond" w:hAnsi="Garamond" w:cs="Tahoma"/>
          <w:bCs/>
        </w:rPr>
      </w:pPr>
      <w:r w:rsidRPr="00876773">
        <w:rPr>
          <w:rFonts w:ascii="Garamond" w:hAnsi="Garamond" w:cs="Tahoma"/>
          <w:color w:val="000000"/>
        </w:rPr>
        <w:t xml:space="preserve">violazione degli obblighi di cui al D.P.R. n. 62 del 16.04.2013, </w:t>
      </w:r>
      <w:r w:rsidRPr="00876773">
        <w:rPr>
          <w:rFonts w:ascii="Garamond" w:hAnsi="Garamond" w:cs="Tahoma"/>
          <w:bCs/>
        </w:rPr>
        <w:t xml:space="preserve">Regolamento recante codice di comportamento dei dipendenti pubblici, a norma dell’art. 54 del D. </w:t>
      </w:r>
      <w:proofErr w:type="spellStart"/>
      <w:r w:rsidRPr="00876773">
        <w:rPr>
          <w:rFonts w:ascii="Garamond" w:hAnsi="Garamond" w:cs="Tahoma"/>
          <w:bCs/>
        </w:rPr>
        <w:t>lgs</w:t>
      </w:r>
      <w:proofErr w:type="spellEnd"/>
      <w:r w:rsidRPr="00876773">
        <w:rPr>
          <w:rFonts w:ascii="Garamond" w:hAnsi="Garamond" w:cs="Tahoma"/>
          <w:bCs/>
        </w:rPr>
        <w:t>. 30 marzo 2001 n. 165”;</w:t>
      </w:r>
    </w:p>
    <w:p w:rsidR="0080536C" w:rsidRPr="00876773" w:rsidRDefault="0080536C" w:rsidP="0080536C">
      <w:pPr>
        <w:numPr>
          <w:ilvl w:val="0"/>
          <w:numId w:val="49"/>
        </w:numPr>
        <w:autoSpaceDE w:val="0"/>
        <w:autoSpaceDN w:val="0"/>
        <w:adjustRightInd w:val="0"/>
        <w:spacing w:after="0" w:line="240" w:lineRule="auto"/>
        <w:jc w:val="both"/>
        <w:rPr>
          <w:rFonts w:ascii="Garamond" w:hAnsi="Garamond" w:cs="Tahoma"/>
          <w:bCs/>
        </w:rPr>
      </w:pPr>
      <w:r w:rsidRPr="00876773">
        <w:rPr>
          <w:rFonts w:ascii="Garamond" w:hAnsi="Garamond" w:cs="Tahoma"/>
          <w:bCs/>
        </w:rPr>
        <w:t>mancato rispetto delle disposizioni contenute nel Patto di Integrità.</w:t>
      </w:r>
    </w:p>
    <w:p w:rsidR="0080536C" w:rsidRPr="008D4A59" w:rsidRDefault="0080536C" w:rsidP="0080536C">
      <w:pPr>
        <w:autoSpaceDE w:val="0"/>
        <w:autoSpaceDN w:val="0"/>
        <w:adjustRightInd w:val="0"/>
        <w:jc w:val="both"/>
        <w:rPr>
          <w:rFonts w:ascii="Garamond" w:hAnsi="Garamond" w:cs="Tahoma"/>
          <w:color w:val="000000"/>
        </w:rPr>
      </w:pP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Ove le inadempienze siano ritenute non gravi, cioè tali da non compromet</w:t>
      </w:r>
      <w:r w:rsidR="00EF684D">
        <w:rPr>
          <w:rFonts w:ascii="Garamond" w:hAnsi="Garamond" w:cs="Tahoma"/>
          <w:color w:val="000000"/>
        </w:rPr>
        <w:t>tere la regolarità del servizio</w:t>
      </w:r>
      <w:r w:rsidRPr="008D4A59">
        <w:rPr>
          <w:rFonts w:ascii="Garamond" w:hAnsi="Garamond" w:cs="Tahoma"/>
          <w:color w:val="000000"/>
        </w:rPr>
        <w:t>, le stesse saranno formalmente contestate dall’EGAS e/o dall’Azienda del SSR.</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lastRenderedPageBreak/>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 xml:space="preserve">L’affidamento a terzi, in caso di risoluzione del contratto, verrà comunicato alla ditta inadempiente. </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Nel caso di minor spesa sostenuta per l’affidamento a terzi, nulla competerà alla ditta inadempiente.</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L’esecuzione in danno non esimerà la ditta inadempiente da ogni responsabilità in cui la stessa possa incorrere a norma di legge per i fatti che hanno motivato la risoluzione.</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Analoga procedura verrà seguita nel caso di disdetta anticipata del contratto da parte della ditta aggiudicataria senza giustificato motivo o giusta causa.</w:t>
      </w:r>
    </w:p>
    <w:p w:rsidR="0080536C" w:rsidRPr="008D4A59" w:rsidRDefault="0080536C" w:rsidP="0080536C">
      <w:pPr>
        <w:autoSpaceDE w:val="0"/>
        <w:autoSpaceDN w:val="0"/>
        <w:adjustRightInd w:val="0"/>
        <w:jc w:val="both"/>
        <w:rPr>
          <w:rFonts w:ascii="Garamond" w:hAnsi="Garamond" w:cs="Tahoma"/>
          <w:color w:val="000000"/>
        </w:rPr>
      </w:pPr>
      <w:r w:rsidRPr="008D4A59">
        <w:rPr>
          <w:rFonts w:ascii="Garamond" w:hAnsi="Garamond" w:cs="Tahoma"/>
          <w:color w:val="000000"/>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80536C" w:rsidRPr="008D4A59" w:rsidRDefault="0080536C" w:rsidP="0080536C">
      <w:pPr>
        <w:autoSpaceDE w:val="0"/>
        <w:autoSpaceDN w:val="0"/>
        <w:adjustRightInd w:val="0"/>
        <w:jc w:val="both"/>
        <w:rPr>
          <w:rFonts w:ascii="Garamond" w:hAnsi="Garamond" w:cs="Tahoma"/>
          <w:color w:val="000000"/>
        </w:rPr>
      </w:pPr>
    </w:p>
    <w:p w:rsidR="0080536C" w:rsidRPr="008D4A59" w:rsidRDefault="0080536C" w:rsidP="0080536C">
      <w:pPr>
        <w:jc w:val="both"/>
        <w:rPr>
          <w:rFonts w:ascii="Garamond" w:hAnsi="Garamond" w:cs="Tahoma"/>
        </w:rPr>
      </w:pPr>
      <w:r w:rsidRPr="008D4A59">
        <w:rPr>
          <w:rFonts w:ascii="Garamond" w:hAnsi="Garamond" w:cs="Tahoma"/>
        </w:rPr>
        <w:t xml:space="preserve">L’EGAS si riserva di recedere in qualsiasi momento dalla Convenzione sottoscritta, previa formale comunicazione e pagamento delle prestazioni già eseguite, nel caso in cui </w:t>
      </w:r>
      <w:proofErr w:type="spellStart"/>
      <w:r w:rsidRPr="008D4A59">
        <w:rPr>
          <w:rFonts w:ascii="Garamond" w:hAnsi="Garamond" w:cs="Tahoma"/>
        </w:rPr>
        <w:t>Consip</w:t>
      </w:r>
      <w:proofErr w:type="spellEnd"/>
      <w:r w:rsidRPr="008D4A59">
        <w:rPr>
          <w:rFonts w:ascii="Garamond" w:hAnsi="Garamond" w:cs="Tahoma"/>
        </w:rPr>
        <w:t xml:space="preserve"> S.p.A. o altre centrali di committenza regionali, rendano disponibili convenzioni di beni o servizi equivalenti a quelli della presente Convenzione a condizioni migliorative in termini di parametri quali-quantitativi.</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80536C" w:rsidRPr="008D4A59" w:rsidRDefault="0080536C" w:rsidP="0080536C">
      <w:pPr>
        <w:jc w:val="both"/>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10</w:t>
      </w:r>
    </w:p>
    <w:p w:rsidR="0080536C" w:rsidRPr="008D4A59" w:rsidRDefault="0080536C" w:rsidP="0080536C">
      <w:pPr>
        <w:ind w:right="-1"/>
        <w:jc w:val="center"/>
        <w:rPr>
          <w:rFonts w:ascii="Garamond" w:hAnsi="Garamond" w:cs="Tahoma"/>
        </w:rPr>
      </w:pPr>
      <w:r w:rsidRPr="008D4A59">
        <w:rPr>
          <w:rFonts w:ascii="Garamond" w:hAnsi="Garamond" w:cs="Tahoma"/>
        </w:rPr>
        <w:t>(Clausola penale)</w:t>
      </w:r>
    </w:p>
    <w:p w:rsidR="0080536C" w:rsidRPr="008D4A59" w:rsidRDefault="0080536C" w:rsidP="0080536C">
      <w:pPr>
        <w:ind w:right="-1"/>
        <w:jc w:val="center"/>
        <w:rPr>
          <w:rFonts w:ascii="Garamond" w:hAnsi="Garamond" w:cs="Tahoma"/>
        </w:rPr>
      </w:pPr>
    </w:p>
    <w:p w:rsidR="0080536C" w:rsidRPr="00876773" w:rsidRDefault="00032F2F" w:rsidP="0080536C">
      <w:pPr>
        <w:jc w:val="both"/>
        <w:rPr>
          <w:rFonts w:ascii="Garamond" w:hAnsi="Garamond" w:cs="Tahoma"/>
        </w:rPr>
      </w:pPr>
      <w:r>
        <w:rPr>
          <w:rFonts w:ascii="Garamond" w:hAnsi="Garamond" w:cs="Tahoma"/>
        </w:rPr>
        <w:t xml:space="preserve">La mancata esecuzione degli </w:t>
      </w:r>
      <w:r w:rsidR="0080536C" w:rsidRPr="00876773">
        <w:rPr>
          <w:rFonts w:ascii="Garamond" w:hAnsi="Garamond" w:cs="Tahoma"/>
        </w:rPr>
        <w:t>obblighi contrattuali stabiliti dal capitolato, verificata in contradditorio con la ditta aggiudicataria, comporterà l’applicazione delle penali specificate nel Capitolato Speciale.</w:t>
      </w:r>
    </w:p>
    <w:p w:rsidR="0080536C" w:rsidRPr="00876773" w:rsidRDefault="0080536C" w:rsidP="0080536C">
      <w:pPr>
        <w:jc w:val="both"/>
        <w:rPr>
          <w:rFonts w:ascii="Garamond" w:hAnsi="Garamond" w:cs="Tahoma"/>
        </w:rPr>
      </w:pPr>
      <w:r w:rsidRPr="00876773">
        <w:rPr>
          <w:rFonts w:ascii="Garamond" w:hAnsi="Garamond" w:cs="Tahoma"/>
        </w:rPr>
        <w:t>Le suddette penali verranno comunicate mediante emissione di note di addebito da parte delle singole Aziende sanitarie e scontate mediante decurtazione del corrispettivo convenuto in sede di pagamento dello stesso.</w:t>
      </w:r>
    </w:p>
    <w:p w:rsidR="0080536C" w:rsidRPr="00876773" w:rsidRDefault="0080536C" w:rsidP="0080536C">
      <w:pPr>
        <w:jc w:val="both"/>
        <w:rPr>
          <w:rFonts w:ascii="Garamond" w:hAnsi="Garamond" w:cs="Tahoma"/>
        </w:rPr>
      </w:pPr>
      <w:r w:rsidRPr="00EF684D">
        <w:rPr>
          <w:rFonts w:ascii="Garamond" w:hAnsi="Garamond" w:cs="Tahoma"/>
        </w:rPr>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 deposito cauzionale definitivo.</w:t>
      </w:r>
    </w:p>
    <w:p w:rsidR="0080536C" w:rsidRPr="008D4A59" w:rsidRDefault="0080536C" w:rsidP="0080536C">
      <w:pPr>
        <w:autoSpaceDE w:val="0"/>
        <w:autoSpaceDN w:val="0"/>
        <w:adjustRightInd w:val="0"/>
        <w:jc w:val="both"/>
        <w:rPr>
          <w:rFonts w:ascii="Garamond" w:hAnsi="Garamond" w:cs="Tahoma"/>
        </w:rPr>
      </w:pPr>
      <w:r w:rsidRPr="00876773">
        <w:rPr>
          <w:rFonts w:ascii="Garamond" w:hAnsi="Garamond" w:cs="Tahoma"/>
        </w:rPr>
        <w:t>Si rimanda comunque a quanto previsto dal Capitolato speciale.</w:t>
      </w:r>
    </w:p>
    <w:p w:rsidR="0080536C" w:rsidRPr="008D4A59" w:rsidRDefault="0080536C" w:rsidP="0080536C">
      <w:pPr>
        <w:jc w:val="both"/>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11</w:t>
      </w:r>
    </w:p>
    <w:p w:rsidR="0080536C" w:rsidRPr="008D4A59" w:rsidRDefault="0080536C" w:rsidP="0080536C">
      <w:pPr>
        <w:ind w:right="-1"/>
        <w:jc w:val="center"/>
        <w:rPr>
          <w:rFonts w:ascii="Garamond" w:hAnsi="Garamond" w:cs="Tahoma"/>
        </w:rPr>
      </w:pPr>
      <w:r w:rsidRPr="008D4A59">
        <w:rPr>
          <w:rFonts w:ascii="Garamond" w:hAnsi="Garamond" w:cs="Tahoma"/>
        </w:rPr>
        <w:t>(Garanzia e responsabilità del servizio)</w:t>
      </w:r>
    </w:p>
    <w:p w:rsidR="0080536C" w:rsidRPr="008D4A59" w:rsidRDefault="0080536C" w:rsidP="0080536C">
      <w:pPr>
        <w:ind w:right="-1"/>
        <w:jc w:val="center"/>
        <w:rPr>
          <w:rFonts w:ascii="Garamond" w:hAnsi="Garamond" w:cs="Tahoma"/>
        </w:rPr>
      </w:pP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 xml:space="preserve">La ditta aggiudicataria dovrà assicurare lo svolgimento del servizio nel rispetto di tutte le norme vigenti in materia di prevenzione infortuni e igiene del lavoro, nonché assumersi qualsiasi responsabilità ed onere nei confronti delle singole Aziende o di terzi nel caso di mancata adozione di quei provvedimenti utili alla salvaguardia delle persone e degli strumenti, coinvolti e non, nella gestione del servizio. </w:t>
      </w:r>
    </w:p>
    <w:p w:rsidR="0080536C" w:rsidRPr="008D4A59" w:rsidRDefault="0080536C" w:rsidP="0080536C">
      <w:pPr>
        <w:ind w:right="-1"/>
        <w:jc w:val="both"/>
        <w:rPr>
          <w:rFonts w:ascii="Garamond" w:hAnsi="Garamond" w:cs="Tahoma"/>
        </w:rPr>
      </w:pPr>
      <w:r w:rsidRPr="008D4A59">
        <w:rPr>
          <w:rFonts w:ascii="Garamond" w:hAnsi="Garamond" w:cs="Tahoma"/>
        </w:rPr>
        <w:t>Le singole Aziende non risponderanno di eventuali danni a persone o cose verificatesi durante l’espletamento del servizio; la ditta aggiudicataria è tenuta a dare prova della stipula di un’adeguata polizza assicurativa per danni a persone o cose, che possono verificarsi durante lo svolgimento del servizio. Esonera infine le Aziende da ogni responsabilità per i danni diretti e indiretti che possono derivare da fatti dolosi o colposi di terzi, compresi i dipendenti delle Aziende, in conseguenza anche di furti.</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La ditta aggiudicataria dovrà inoltre utilizzare, qualora previsto, durante l’espletamento del servizio, solamente prodotti registrati dal Ministero della Sanità e impiegarli in modo conforme alle vigenti norme sanitarie in materia. La ditta dovrà fornire le schede tecniche e le relative schede di sicurezza di tutti i prodotti che intende utilizzare durante l’espletamento del servizio. Resta inteso che la ditta sarà tenuta a rispondere di tutti i danni provocati dall’utilizzo di prodotti difettosi o dal loro uso erroneo/improprio o non conforme alle normative antinquinamento. Nel corso del servizio, le singole Aziende si riservano in ogni caso la facoltà di chiedere la sostituzione di alcuni prodotti con altri di loro indicazione per soddisfare particolari esigenze e di verificare in qualsiasi momento la corrispondenza dei prodotti utilizzati con le schede tecniche depositate.</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80536C" w:rsidRPr="008D4A59" w:rsidRDefault="0080536C" w:rsidP="0080536C">
      <w:pPr>
        <w:autoSpaceDE w:val="0"/>
        <w:autoSpaceDN w:val="0"/>
        <w:adjustRightInd w:val="0"/>
        <w:jc w:val="both"/>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12</w:t>
      </w:r>
    </w:p>
    <w:p w:rsidR="0080536C" w:rsidRPr="008D4A59" w:rsidRDefault="0080536C" w:rsidP="0080536C">
      <w:pPr>
        <w:ind w:right="-1"/>
        <w:jc w:val="center"/>
        <w:rPr>
          <w:rFonts w:ascii="Garamond" w:hAnsi="Garamond" w:cs="Tahoma"/>
        </w:rPr>
      </w:pPr>
      <w:r w:rsidRPr="008D4A59">
        <w:rPr>
          <w:rFonts w:ascii="Garamond" w:hAnsi="Garamond" w:cs="Tahoma"/>
        </w:rPr>
        <w:t>(Controllo di quantità e qualità)</w:t>
      </w:r>
    </w:p>
    <w:p w:rsidR="0080536C" w:rsidRPr="008D4A59" w:rsidRDefault="0080536C" w:rsidP="0080536C">
      <w:pPr>
        <w:ind w:right="-1"/>
        <w:jc w:val="both"/>
        <w:rPr>
          <w:rFonts w:ascii="Garamond" w:hAnsi="Garamond" w:cs="Tahoma"/>
        </w:rPr>
      </w:pPr>
    </w:p>
    <w:p w:rsidR="0080536C" w:rsidRPr="008D4A59" w:rsidRDefault="0080536C" w:rsidP="0080536C">
      <w:pPr>
        <w:jc w:val="both"/>
        <w:rPr>
          <w:rFonts w:ascii="Garamond" w:hAnsi="Garamond" w:cs="Tahoma"/>
          <w:bCs/>
        </w:rPr>
      </w:pPr>
      <w:r w:rsidRPr="008D4A59">
        <w:rPr>
          <w:rFonts w:ascii="Garamond" w:hAnsi="Garamond" w:cs="Tahoma"/>
          <w:bCs/>
        </w:rPr>
        <w:t>Le Aziende del SSR, per mezzo dei loro incaricati ed eventualmente in presenza del responsabile dell’Impresa, potranno eseguire accertamenti e controlli in qualsiasi momento e senza alcun preavviso sulle modalità operative di esecuzione del servizio, sulla qualità delle prestazioni, sui mezzi ed attrezzature impiegati.</w:t>
      </w:r>
    </w:p>
    <w:p w:rsidR="0080536C" w:rsidRPr="008D4A59" w:rsidRDefault="0080536C" w:rsidP="0080536C">
      <w:pPr>
        <w:jc w:val="both"/>
        <w:rPr>
          <w:rFonts w:ascii="Garamond" w:hAnsi="Garamond" w:cs="Tahoma"/>
          <w:bCs/>
        </w:rPr>
      </w:pPr>
      <w:r w:rsidRPr="008D4A59">
        <w:rPr>
          <w:rFonts w:ascii="Garamond" w:hAnsi="Garamond" w:cs="Tahoma"/>
          <w:bCs/>
        </w:rPr>
        <w:t xml:space="preserve">Le Aziende si riservano inoltre la facoltà di attivare ulteriori controlli non programmati nel caso in cui le pervengano segnalazioni di disservizi. </w:t>
      </w:r>
    </w:p>
    <w:p w:rsidR="0080536C" w:rsidRPr="008D4A59" w:rsidRDefault="0080536C" w:rsidP="0080536C">
      <w:pPr>
        <w:jc w:val="both"/>
        <w:rPr>
          <w:rFonts w:ascii="Garamond" w:hAnsi="Garamond" w:cs="Tahoma"/>
          <w:bCs/>
        </w:rPr>
      </w:pPr>
      <w:r w:rsidRPr="008D4A59">
        <w:rPr>
          <w:rFonts w:ascii="Garamond" w:hAnsi="Garamond" w:cs="Tahoma"/>
          <w:bCs/>
        </w:rPr>
        <w:t>L’aggiudicatario si impegna a fornire i mezzi e tutte le informazioni necessarie alle verifiche ed ai controlli.</w:t>
      </w:r>
    </w:p>
    <w:p w:rsidR="0080536C" w:rsidRPr="008D4A59" w:rsidRDefault="0080536C" w:rsidP="0080536C">
      <w:pPr>
        <w:jc w:val="both"/>
        <w:rPr>
          <w:rFonts w:ascii="Garamond" w:hAnsi="Garamond" w:cs="Tahoma"/>
          <w:bCs/>
        </w:rPr>
      </w:pPr>
      <w:r w:rsidRPr="008D4A59">
        <w:rPr>
          <w:rFonts w:ascii="Garamond" w:hAnsi="Garamond" w:cs="Tahoma"/>
          <w:bCs/>
        </w:rPr>
        <w:t>Dell’esito degli accertamenti e controlli effettuati, sarà redatto verbale, che potrà essere utilizzato dall’Azienda del servizio sanitario regionale per gli eventuali provvedimenti e determinazioni di competenza.</w:t>
      </w:r>
    </w:p>
    <w:p w:rsidR="0080536C" w:rsidRPr="008D4A59" w:rsidRDefault="0080536C" w:rsidP="0080536C">
      <w:pPr>
        <w:jc w:val="both"/>
        <w:rPr>
          <w:rFonts w:ascii="Garamond" w:hAnsi="Garamond" w:cs="Tahoma"/>
          <w:bCs/>
        </w:rPr>
      </w:pPr>
      <w:r w:rsidRPr="008D4A59">
        <w:rPr>
          <w:rFonts w:ascii="Garamond" w:hAnsi="Garamond" w:cs="Tahoma"/>
          <w:bCs/>
        </w:rPr>
        <w:t>I provvedimenti richiesti al fine di regolarizzare il servizio, dovranno essere tempestivamente adottati.</w:t>
      </w:r>
    </w:p>
    <w:p w:rsidR="0080536C" w:rsidRPr="008D4A59" w:rsidRDefault="0080536C" w:rsidP="0080536C">
      <w:pPr>
        <w:jc w:val="both"/>
        <w:rPr>
          <w:rFonts w:ascii="Garamond" w:hAnsi="Garamond" w:cs="Tahoma"/>
          <w:bCs/>
        </w:rPr>
      </w:pPr>
      <w:r w:rsidRPr="008D4A59">
        <w:rPr>
          <w:rFonts w:ascii="Garamond" w:hAnsi="Garamond" w:cs="Tahoma"/>
          <w:bCs/>
        </w:rPr>
        <w:t>Tutte le contestazioni di inadempienza, ritardi, ecc. fatte in contraddittorio con il responsabile dell’Impresa si intenderanno fatte direttamente all’appaltatore titolare.</w:t>
      </w:r>
    </w:p>
    <w:p w:rsidR="0080536C" w:rsidRPr="008D4A59" w:rsidRDefault="0080536C" w:rsidP="0080536C">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80536C" w:rsidRPr="008D4A59" w:rsidRDefault="0080536C" w:rsidP="0080536C">
      <w:pPr>
        <w:ind w:right="-1"/>
        <w:jc w:val="center"/>
        <w:rPr>
          <w:rFonts w:ascii="Garamond" w:hAnsi="Garamond" w:cs="Tahoma"/>
        </w:rPr>
      </w:pPr>
      <w:r w:rsidRPr="008D4A59">
        <w:rPr>
          <w:rFonts w:ascii="Garamond" w:hAnsi="Garamond" w:cs="Tahoma"/>
        </w:rPr>
        <w:t>art. 13</w:t>
      </w:r>
    </w:p>
    <w:p w:rsidR="0080536C" w:rsidRPr="00F82905" w:rsidRDefault="0080536C" w:rsidP="0080536C">
      <w:pPr>
        <w:ind w:right="-1"/>
        <w:jc w:val="center"/>
        <w:rPr>
          <w:rFonts w:ascii="Garamond" w:hAnsi="Garamond" w:cs="Tahoma"/>
        </w:rPr>
      </w:pPr>
      <w:r w:rsidRPr="00F82905">
        <w:rPr>
          <w:rFonts w:ascii="Garamond" w:hAnsi="Garamond" w:cs="Tahoma"/>
        </w:rPr>
        <w:t>(Cessione del contratto, cessione dei crediti e subappalto)</w:t>
      </w:r>
    </w:p>
    <w:p w:rsidR="0080536C" w:rsidRPr="00F82905" w:rsidRDefault="0080536C" w:rsidP="0080536C">
      <w:pPr>
        <w:ind w:right="-1"/>
        <w:jc w:val="both"/>
        <w:rPr>
          <w:rFonts w:ascii="Garamond" w:hAnsi="Garamond" w:cs="Tahoma"/>
        </w:rPr>
      </w:pPr>
    </w:p>
    <w:p w:rsidR="0080536C" w:rsidRPr="00F82905" w:rsidRDefault="0080536C" w:rsidP="0080536C">
      <w:pPr>
        <w:jc w:val="both"/>
        <w:rPr>
          <w:rFonts w:ascii="Garamond" w:hAnsi="Garamond" w:cs="Tahoma"/>
          <w:b/>
          <w:bCs/>
        </w:rPr>
      </w:pPr>
      <w:r w:rsidRPr="00F82905">
        <w:rPr>
          <w:rFonts w:ascii="Garamond" w:hAnsi="Garamond" w:cs="Tahoma"/>
          <w:b/>
          <w:bCs/>
        </w:rPr>
        <w:t>Cessione del contratto</w:t>
      </w:r>
    </w:p>
    <w:p w:rsidR="0080536C" w:rsidRPr="00F82905" w:rsidRDefault="0080536C" w:rsidP="0080536C">
      <w:pPr>
        <w:jc w:val="both"/>
        <w:rPr>
          <w:rFonts w:ascii="Garamond" w:hAnsi="Garamond" w:cs="Tahoma"/>
          <w:bCs/>
        </w:rPr>
      </w:pPr>
      <w:r w:rsidRPr="00F82905">
        <w:rPr>
          <w:rFonts w:ascii="Garamond" w:hAnsi="Garamond" w:cs="Tahoma"/>
          <w:bCs/>
        </w:rPr>
        <w:t xml:space="preserve">E’ fatto divieto della cessione, anche parziale, del contratto, quando la stessa non rientra nell’ambito delle vicende soggettive dell’esecutore del contratto di cui all’art 116 del D. </w:t>
      </w:r>
      <w:proofErr w:type="spellStart"/>
      <w:r w:rsidRPr="00F82905">
        <w:rPr>
          <w:rFonts w:ascii="Garamond" w:hAnsi="Garamond" w:cs="Tahoma"/>
          <w:bCs/>
        </w:rPr>
        <w:t>Lgs</w:t>
      </w:r>
      <w:proofErr w:type="spellEnd"/>
      <w:r w:rsidRPr="00F82905">
        <w:rPr>
          <w:rFonts w:ascii="Garamond" w:hAnsi="Garamond" w:cs="Tahoma"/>
          <w:bCs/>
        </w:rPr>
        <w:t>. 163/2006.</w:t>
      </w:r>
    </w:p>
    <w:p w:rsidR="0080536C" w:rsidRPr="00F82905" w:rsidRDefault="0080536C" w:rsidP="0080536C">
      <w:pPr>
        <w:jc w:val="both"/>
        <w:rPr>
          <w:rFonts w:ascii="Garamond" w:hAnsi="Garamond" w:cs="Tahoma"/>
          <w:bCs/>
        </w:rPr>
      </w:pPr>
    </w:p>
    <w:p w:rsidR="0080536C" w:rsidRPr="00F82905" w:rsidRDefault="0080536C" w:rsidP="0080536C">
      <w:pPr>
        <w:jc w:val="both"/>
        <w:rPr>
          <w:rFonts w:ascii="Garamond" w:hAnsi="Garamond" w:cs="Tahoma"/>
          <w:b/>
          <w:bCs/>
        </w:rPr>
      </w:pPr>
      <w:r w:rsidRPr="00F82905">
        <w:rPr>
          <w:rFonts w:ascii="Garamond" w:hAnsi="Garamond" w:cs="Tahoma"/>
          <w:b/>
          <w:bCs/>
        </w:rPr>
        <w:t xml:space="preserve">Cessione del credito </w:t>
      </w:r>
    </w:p>
    <w:p w:rsidR="0080536C" w:rsidRPr="00F82905" w:rsidRDefault="0080536C" w:rsidP="0080536C">
      <w:pPr>
        <w:jc w:val="both"/>
        <w:rPr>
          <w:rFonts w:ascii="Garamond" w:hAnsi="Garamond" w:cs="Tahoma"/>
          <w:bCs/>
        </w:rPr>
      </w:pPr>
      <w:r w:rsidRPr="00F82905">
        <w:rPr>
          <w:rFonts w:ascii="Garamond" w:hAnsi="Garamond" w:cs="Tahoma"/>
          <w:bCs/>
        </w:rPr>
        <w:t xml:space="preserve">La cessione del credito è regolata dall’art.117 D. </w:t>
      </w:r>
      <w:proofErr w:type="spellStart"/>
      <w:r w:rsidRPr="00F82905">
        <w:rPr>
          <w:rFonts w:ascii="Garamond" w:hAnsi="Garamond" w:cs="Tahoma"/>
          <w:bCs/>
        </w:rPr>
        <w:t>Lgs</w:t>
      </w:r>
      <w:proofErr w:type="spellEnd"/>
      <w:r w:rsidRPr="00F82905">
        <w:rPr>
          <w:rFonts w:ascii="Garamond" w:hAnsi="Garamond" w:cs="Tahoma"/>
          <w:bCs/>
        </w:rPr>
        <w:t xml:space="preserve">. 163/2006. </w:t>
      </w:r>
    </w:p>
    <w:p w:rsidR="0080536C" w:rsidRPr="00F82905" w:rsidRDefault="0080536C" w:rsidP="0080536C">
      <w:pPr>
        <w:jc w:val="both"/>
        <w:rPr>
          <w:rFonts w:ascii="Garamond" w:hAnsi="Garamond" w:cs="Tahoma"/>
          <w:b/>
          <w:bCs/>
        </w:rPr>
      </w:pPr>
    </w:p>
    <w:p w:rsidR="0080536C" w:rsidRPr="00F82905" w:rsidRDefault="0080536C" w:rsidP="0080536C">
      <w:pPr>
        <w:jc w:val="both"/>
        <w:rPr>
          <w:rFonts w:ascii="Garamond" w:hAnsi="Garamond" w:cs="Tahoma"/>
          <w:b/>
          <w:bCs/>
        </w:rPr>
      </w:pPr>
      <w:r w:rsidRPr="00F82905">
        <w:rPr>
          <w:rFonts w:ascii="Garamond" w:hAnsi="Garamond" w:cs="Tahoma"/>
          <w:b/>
          <w:bCs/>
        </w:rPr>
        <w:t>Subappalto</w:t>
      </w:r>
    </w:p>
    <w:p w:rsidR="0080536C" w:rsidRPr="008F30AA" w:rsidRDefault="008F30AA" w:rsidP="0080536C">
      <w:pPr>
        <w:jc w:val="both"/>
        <w:rPr>
          <w:rFonts w:ascii="Garamond" w:hAnsi="Garamond" w:cs="Tahoma"/>
          <w:bCs/>
        </w:rPr>
      </w:pPr>
      <w:r w:rsidRPr="008F30AA">
        <w:rPr>
          <w:rFonts w:ascii="Garamond" w:hAnsi="Garamond" w:cs="Tahoma"/>
          <w:bCs/>
        </w:rPr>
        <w:t>In considerazione dell’oggetto dell’affidamento, il subapp</w:t>
      </w:r>
      <w:r>
        <w:rPr>
          <w:rFonts w:ascii="Garamond" w:hAnsi="Garamond" w:cs="Tahoma"/>
          <w:bCs/>
        </w:rPr>
        <w:t>a</w:t>
      </w:r>
      <w:r w:rsidRPr="008F30AA">
        <w:rPr>
          <w:rFonts w:ascii="Garamond" w:hAnsi="Garamond" w:cs="Tahoma"/>
          <w:bCs/>
        </w:rPr>
        <w:t>lto</w:t>
      </w:r>
      <w:r>
        <w:rPr>
          <w:rFonts w:ascii="Garamond" w:hAnsi="Garamond" w:cs="Tahoma"/>
          <w:bCs/>
        </w:rPr>
        <w:t xml:space="preserve"> </w:t>
      </w:r>
      <w:r w:rsidRPr="008F30AA">
        <w:rPr>
          <w:rFonts w:ascii="Garamond" w:hAnsi="Garamond" w:cs="Tahoma"/>
          <w:bCs/>
        </w:rPr>
        <w:t>non è ammesso</w:t>
      </w:r>
      <w:r w:rsidR="0080536C" w:rsidRPr="008F30AA">
        <w:rPr>
          <w:rFonts w:ascii="Garamond" w:hAnsi="Garamond" w:cs="Tahoma"/>
          <w:bCs/>
        </w:rPr>
        <w:t>.</w:t>
      </w:r>
    </w:p>
    <w:p w:rsidR="008F30AA" w:rsidRDefault="008F30AA" w:rsidP="0080536C">
      <w:pPr>
        <w:ind w:right="-1"/>
        <w:jc w:val="center"/>
        <w:rPr>
          <w:rFonts w:ascii="Garamond" w:hAnsi="Garamond" w:cs="Tahoma"/>
        </w:rPr>
      </w:pPr>
    </w:p>
    <w:p w:rsidR="0080536C" w:rsidRPr="008D4A59" w:rsidRDefault="0080536C" w:rsidP="0080536C">
      <w:pPr>
        <w:ind w:right="-1"/>
        <w:jc w:val="center"/>
        <w:rPr>
          <w:rFonts w:ascii="Garamond" w:hAnsi="Garamond" w:cs="Tahoma"/>
        </w:rPr>
      </w:pPr>
      <w:r w:rsidRPr="008D4A59">
        <w:rPr>
          <w:rFonts w:ascii="Garamond" w:hAnsi="Garamond" w:cs="Tahoma"/>
        </w:rPr>
        <w:t>art. 14</w:t>
      </w:r>
    </w:p>
    <w:p w:rsidR="0080536C" w:rsidRPr="008D4A59" w:rsidRDefault="0080536C" w:rsidP="0080536C">
      <w:pPr>
        <w:jc w:val="center"/>
        <w:rPr>
          <w:rFonts w:ascii="Garamond" w:hAnsi="Garamond" w:cs="Tahoma"/>
        </w:rPr>
      </w:pPr>
      <w:r w:rsidRPr="008D4A59">
        <w:rPr>
          <w:rFonts w:ascii="Garamond" w:hAnsi="Garamond" w:cs="Tahoma"/>
        </w:rPr>
        <w:t>(Fallimento, liquidazione, procedure concorsuali)</w:t>
      </w:r>
    </w:p>
    <w:p w:rsidR="0080536C" w:rsidRPr="008D4A59" w:rsidRDefault="0080536C" w:rsidP="0080536C">
      <w:pPr>
        <w:jc w:val="center"/>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In caso di scioglimento o di liquidazione della ditta appaltatrice, l’EGAS o l’Azienda del SSR a suo insindacabile giudizio, avrà facoltà di pretendere tanto la risoluzione del contratto da parte della ditta in liquidazione, quanto la continuazione dello stesso da parte della ditta subentrante.</w:t>
      </w:r>
    </w:p>
    <w:p w:rsidR="0080536C" w:rsidRPr="008D4A59" w:rsidRDefault="0080536C" w:rsidP="0080536C">
      <w:pPr>
        <w:jc w:val="both"/>
        <w:rPr>
          <w:rFonts w:ascii="Garamond" w:hAnsi="Garamond" w:cs="Tahoma"/>
        </w:rPr>
      </w:pPr>
      <w:r w:rsidRPr="008D4A59">
        <w:rPr>
          <w:rFonts w:ascii="Garamond" w:hAnsi="Garamond" w:cs="Tahoma"/>
        </w:rPr>
        <w:t>In caso di fallimento o di ammissione a procedure concorsuali in genere, il contratto si riterrà risolto di pieno diritto a datare dal giorno della dichiarazione di fallimento o di ammissione alle procedure concorsuali, fatto salvo il diritto dell’EGAS e della singola Azienda del SSR di rivalersi sulla cauzione e sui crediti maturati per il risarcimento delle maggiori spese conseguenti alla cessione della fornitura.</w:t>
      </w:r>
    </w:p>
    <w:p w:rsidR="0080536C" w:rsidRPr="008D4A59" w:rsidRDefault="0080536C" w:rsidP="0080536C">
      <w:pPr>
        <w:ind w:right="-1"/>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15</w:t>
      </w:r>
    </w:p>
    <w:p w:rsidR="0080536C" w:rsidRPr="008D4A59" w:rsidRDefault="0080536C" w:rsidP="0080536C">
      <w:pPr>
        <w:jc w:val="center"/>
        <w:rPr>
          <w:rFonts w:ascii="Garamond" w:hAnsi="Garamond" w:cs="Tahoma"/>
        </w:rPr>
      </w:pPr>
      <w:r w:rsidRPr="008D4A59">
        <w:rPr>
          <w:rFonts w:ascii="Garamond" w:hAnsi="Garamond" w:cs="Tahoma"/>
        </w:rPr>
        <w:t>(Fatturazione e pagamenti)</w:t>
      </w:r>
    </w:p>
    <w:p w:rsidR="0080536C" w:rsidRPr="008D4A59" w:rsidRDefault="0080536C" w:rsidP="0080536C">
      <w:pPr>
        <w:jc w:val="both"/>
        <w:rPr>
          <w:rFonts w:ascii="Cambria" w:hAnsi="Cambria"/>
        </w:rPr>
      </w:pPr>
    </w:p>
    <w:p w:rsidR="0080536C" w:rsidRPr="008D4A59" w:rsidRDefault="0080536C" w:rsidP="0080536C">
      <w:pPr>
        <w:jc w:val="both"/>
        <w:rPr>
          <w:rFonts w:ascii="Garamond" w:hAnsi="Garamond" w:cs="Tahoma"/>
        </w:rPr>
      </w:pPr>
      <w:r w:rsidRPr="008D4A59">
        <w:rPr>
          <w:rFonts w:ascii="Garamond" w:hAnsi="Garamond" w:cs="Tahoma"/>
        </w:rPr>
        <w:t xml:space="preserve">Il pagamento delle fatture avverrà ai sensi del D. </w:t>
      </w:r>
      <w:proofErr w:type="spellStart"/>
      <w:r w:rsidRPr="008D4A59">
        <w:rPr>
          <w:rFonts w:ascii="Garamond" w:hAnsi="Garamond" w:cs="Tahoma"/>
        </w:rPr>
        <w:t>Lgs</w:t>
      </w:r>
      <w:proofErr w:type="spellEnd"/>
      <w:r w:rsidRPr="008D4A59">
        <w:rPr>
          <w:rFonts w:ascii="Garamond" w:hAnsi="Garamond" w:cs="Tahoma"/>
        </w:rPr>
        <w:t xml:space="preserve">. n. 231/2002 e </w:t>
      </w:r>
      <w:proofErr w:type="spellStart"/>
      <w:r w:rsidRPr="008D4A59">
        <w:rPr>
          <w:rFonts w:ascii="Garamond" w:hAnsi="Garamond" w:cs="Tahoma"/>
        </w:rPr>
        <w:t>s.i.m</w:t>
      </w:r>
      <w:proofErr w:type="spellEnd"/>
      <w:r w:rsidRPr="008D4A59">
        <w:rPr>
          <w:rFonts w:ascii="Garamond" w:hAnsi="Garamond" w:cs="Tahoma"/>
        </w:rPr>
        <w:t>. con decorrenza dalla data di ricevimento delle fatture. Il pagamento si intende effettuato quando la somma è disponibile presso il Tesoriere dell’azienda; eventuali oneri connessi ad operazioni successive restano a carico della ditta.</w:t>
      </w:r>
    </w:p>
    <w:p w:rsidR="0080536C" w:rsidRPr="008D4A59" w:rsidRDefault="0080536C" w:rsidP="0080536C">
      <w:pPr>
        <w:jc w:val="both"/>
        <w:rPr>
          <w:rFonts w:ascii="Garamond" w:hAnsi="Garamond" w:cs="Tahoma"/>
        </w:rPr>
      </w:pPr>
      <w:r w:rsidRPr="008D4A59">
        <w:rPr>
          <w:rFonts w:ascii="Garamond" w:hAnsi="Garamond" w:cs="Tahoma"/>
        </w:rPr>
        <w:t xml:space="preserve">Le fatture dovranno essere intestate alle Aziende che hanno emesso il “Contratto derivato” e che rientrano nel regime di cui all'art. 17ter del DPR 633/72, così come modificato dalla Legge 190/2014 (Split </w:t>
      </w:r>
      <w:proofErr w:type="spellStart"/>
      <w:r w:rsidRPr="008D4A59">
        <w:rPr>
          <w:rFonts w:ascii="Garamond" w:hAnsi="Garamond" w:cs="Tahoma"/>
        </w:rPr>
        <w:t>payment</w:t>
      </w:r>
      <w:proofErr w:type="spellEnd"/>
      <w:r w:rsidRPr="008D4A59">
        <w:rPr>
          <w:rFonts w:ascii="Garamond" w:hAnsi="Garamond" w:cs="Tahoma"/>
        </w:rPr>
        <w:t>).</w:t>
      </w:r>
    </w:p>
    <w:p w:rsidR="0080536C" w:rsidRPr="008D4A59" w:rsidRDefault="0080536C" w:rsidP="0080536C">
      <w:pPr>
        <w:jc w:val="both"/>
        <w:rPr>
          <w:rFonts w:ascii="Garamond" w:hAnsi="Garamond" w:cs="Tahoma"/>
        </w:rPr>
      </w:pPr>
      <w:r w:rsidRPr="008D4A59">
        <w:rPr>
          <w:rFonts w:ascii="Garamond" w:hAnsi="Garamond" w:cs="Tahoma"/>
        </w:rPr>
        <w:t>Le fatture dovranno pertanto essere emesse nel rispetto delle nuove disposizioni previste dalla citata normativa e su ciascuna dovrà essere inserita l'annotazione "SCISSIONE DEI PAGAMENTI" così come disposto dall'art. 2 del decreto MEF del 23/01/2015.</w:t>
      </w:r>
    </w:p>
    <w:p w:rsidR="0080536C" w:rsidRPr="008D4A59" w:rsidRDefault="0080536C" w:rsidP="0080536C">
      <w:pPr>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lastRenderedPageBreak/>
        <w:t>art. 16</w:t>
      </w:r>
    </w:p>
    <w:p w:rsidR="0080536C" w:rsidRPr="008D4A59" w:rsidRDefault="0080536C" w:rsidP="0080536C">
      <w:pPr>
        <w:jc w:val="center"/>
        <w:rPr>
          <w:rFonts w:ascii="Garamond" w:hAnsi="Garamond" w:cs="Tahoma"/>
        </w:rPr>
      </w:pPr>
      <w:r w:rsidRPr="008D4A59">
        <w:rPr>
          <w:rFonts w:ascii="Garamond" w:hAnsi="Garamond" w:cs="Tahoma"/>
        </w:rPr>
        <w:t>(Tracciabilità’ dei flussi finanziari)</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80536C" w:rsidRPr="008D4A59" w:rsidRDefault="0080536C" w:rsidP="0080536C">
      <w:pP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17</w:t>
      </w:r>
    </w:p>
    <w:p w:rsidR="0080536C" w:rsidRPr="008D4A59" w:rsidRDefault="0080536C" w:rsidP="0080536C">
      <w:pPr>
        <w:jc w:val="center"/>
        <w:rPr>
          <w:rFonts w:ascii="Garamond" w:hAnsi="Garamond" w:cs="Tahoma"/>
        </w:rPr>
      </w:pPr>
      <w:r w:rsidRPr="008D4A59">
        <w:rPr>
          <w:rFonts w:ascii="Garamond" w:hAnsi="Garamond" w:cs="Tahoma"/>
        </w:rPr>
        <w:t>(Controversie)</w:t>
      </w:r>
    </w:p>
    <w:p w:rsidR="0080536C" w:rsidRPr="008D4A59" w:rsidRDefault="0080536C" w:rsidP="0080536C">
      <w:pPr>
        <w:jc w:val="center"/>
        <w:rPr>
          <w:rFonts w:ascii="Garamond" w:hAnsi="Garamond" w:cs="Tahoma"/>
        </w:rPr>
      </w:pPr>
    </w:p>
    <w:p w:rsidR="0080536C" w:rsidRPr="008D4A59" w:rsidRDefault="0080536C" w:rsidP="0080536C">
      <w:pPr>
        <w:ind w:right="-1"/>
        <w:jc w:val="both"/>
        <w:rPr>
          <w:rFonts w:ascii="Garamond" w:hAnsi="Garamond" w:cs="Tahoma"/>
        </w:rPr>
      </w:pPr>
      <w:r w:rsidRPr="008D4A59">
        <w:rPr>
          <w:rFonts w:ascii="Garamond" w:hAnsi="Garamond" w:cs="Tahoma"/>
        </w:rPr>
        <w:t xml:space="preserve">Per tutte le controversie relative ai rapporti tra il Fornitore e l’EGAS, sarà competente in via esclusiva il Foro di Udine. Per tutte le controversie relative ai rapporti tra il Fornitore e le Amministrazioni Contraenti è competente il Foro del capoluogo </w:t>
      </w:r>
      <w:r w:rsidR="00266BAC">
        <w:rPr>
          <w:rFonts w:ascii="Garamond" w:hAnsi="Garamond" w:cs="Tahoma"/>
        </w:rPr>
        <w:t>in cui</w:t>
      </w:r>
      <w:r w:rsidRPr="008D4A59">
        <w:rPr>
          <w:rFonts w:ascii="Garamond" w:hAnsi="Garamond" w:cs="Tahoma"/>
        </w:rPr>
        <w:t xml:space="preserve"> ha </w:t>
      </w:r>
      <w:r w:rsidR="00266BAC">
        <w:rPr>
          <w:rFonts w:ascii="Garamond" w:hAnsi="Garamond" w:cs="Tahoma"/>
        </w:rPr>
        <w:t xml:space="preserve">la </w:t>
      </w:r>
      <w:r w:rsidRPr="008D4A59">
        <w:rPr>
          <w:rFonts w:ascii="Garamond" w:hAnsi="Garamond" w:cs="Tahoma"/>
        </w:rPr>
        <w:t xml:space="preserve">sede legale </w:t>
      </w:r>
      <w:r w:rsidR="00266BAC">
        <w:rPr>
          <w:rFonts w:ascii="Garamond" w:hAnsi="Garamond" w:cs="Tahoma"/>
        </w:rPr>
        <w:t>ogni</w:t>
      </w:r>
      <w:r w:rsidRPr="008D4A59">
        <w:rPr>
          <w:rFonts w:ascii="Garamond" w:hAnsi="Garamond" w:cs="Tahoma"/>
        </w:rPr>
        <w:t xml:space="preserve"> singola Azienda </w:t>
      </w:r>
      <w:r w:rsidR="00266BAC">
        <w:rPr>
          <w:rFonts w:ascii="Garamond" w:hAnsi="Garamond" w:cs="Tahoma"/>
        </w:rPr>
        <w:t>per l’assistenza sanitaria</w:t>
      </w:r>
      <w:r w:rsidRPr="008D4A59">
        <w:rPr>
          <w:rFonts w:ascii="Garamond" w:hAnsi="Garamond" w:cs="Tahoma"/>
        </w:rPr>
        <w:t>.</w:t>
      </w:r>
    </w:p>
    <w:p w:rsidR="0080536C" w:rsidRDefault="0080536C" w:rsidP="0080536C">
      <w:pPr>
        <w:ind w:right="-1"/>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18</w:t>
      </w:r>
    </w:p>
    <w:p w:rsidR="0080536C" w:rsidRPr="008D4A59" w:rsidRDefault="0080536C" w:rsidP="0080536C">
      <w:pPr>
        <w:jc w:val="center"/>
        <w:rPr>
          <w:rFonts w:ascii="Garamond" w:hAnsi="Garamond" w:cs="Tahoma"/>
        </w:rPr>
      </w:pPr>
      <w:r w:rsidRPr="008D4A59">
        <w:rPr>
          <w:rFonts w:ascii="Garamond" w:hAnsi="Garamond" w:cs="Tahoma"/>
        </w:rPr>
        <w:t>(Scioperi e causa di forza maggiore)</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 xml:space="preserve">Poiché il servizio contemplato </w:t>
      </w:r>
      <w:r w:rsidR="00974E64">
        <w:rPr>
          <w:rFonts w:ascii="Garamond" w:hAnsi="Garamond" w:cs="Tahoma"/>
        </w:rPr>
        <w:t>è da considerarsi servizio pubblico essenziale</w:t>
      </w:r>
      <w:r w:rsidRPr="008D4A59">
        <w:rPr>
          <w:rFonts w:ascii="Garamond" w:hAnsi="Garamond" w:cs="Tahoma"/>
        </w:rPr>
        <w:t>, lo stesso non potrà venir soppresso o ridotto per nessuna ragione.</w:t>
      </w:r>
    </w:p>
    <w:p w:rsidR="0080536C" w:rsidRPr="008D4A59" w:rsidRDefault="0080536C" w:rsidP="0080536C">
      <w:pPr>
        <w:jc w:val="both"/>
        <w:rPr>
          <w:rFonts w:ascii="Garamond" w:hAnsi="Garamond" w:cs="Tahoma"/>
        </w:rPr>
      </w:pPr>
      <w:r w:rsidRPr="008D4A59">
        <w:rPr>
          <w:rFonts w:ascii="Garamond" w:hAnsi="Garamond" w:cs="Tahoma"/>
        </w:rPr>
        <w:t>In caso di scioperi o cause di forza maggiore, la Ditta dovrà in ogni caso garantire un servizio di emergenza, concordandone le modalità con i Responsabili aziendali dei Servizi;</w:t>
      </w:r>
      <w:r w:rsidR="00266BAC">
        <w:rPr>
          <w:rFonts w:ascii="Garamond" w:hAnsi="Garamond" w:cs="Tahoma"/>
        </w:rPr>
        <w:t xml:space="preserve"> </w:t>
      </w:r>
      <w:r w:rsidRPr="008D4A59">
        <w:rPr>
          <w:rFonts w:ascii="Garamond" w:hAnsi="Garamond" w:cs="Tahoma"/>
        </w:rPr>
        <w:t>di tali situazioni dovrà, comunque, essere dato congruo preavviso.</w:t>
      </w:r>
    </w:p>
    <w:p w:rsidR="0080536C" w:rsidRPr="008D4A59" w:rsidRDefault="0080536C" w:rsidP="0080536C">
      <w:pPr>
        <w:jc w:val="both"/>
        <w:rPr>
          <w:rFonts w:ascii="Garamond" w:hAnsi="Garamond" w:cs="Tahoma"/>
        </w:rPr>
      </w:pPr>
      <w:r w:rsidRPr="008D4A59">
        <w:rPr>
          <w:rFonts w:ascii="Garamond" w:hAnsi="Garamond" w:cs="Tahoma"/>
        </w:rPr>
        <w:t>Resta tuttavia espressamente inteso che in nessun caso la ditta affidataria dell’appalto potrà sospendere la prestazione dei servizi.</w:t>
      </w:r>
    </w:p>
    <w:p w:rsidR="0080536C" w:rsidRPr="008D4A59" w:rsidRDefault="0080536C" w:rsidP="0080536C">
      <w:pPr>
        <w:jc w:val="cente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19</w:t>
      </w:r>
    </w:p>
    <w:p w:rsidR="0080536C" w:rsidRPr="008D4A59" w:rsidRDefault="0080536C" w:rsidP="0080536C">
      <w:pPr>
        <w:jc w:val="center"/>
        <w:rPr>
          <w:rFonts w:ascii="Garamond" w:hAnsi="Garamond" w:cs="Tahoma"/>
        </w:rPr>
      </w:pPr>
      <w:r w:rsidRPr="008D4A59">
        <w:rPr>
          <w:rFonts w:ascii="Garamond" w:hAnsi="Garamond" w:cs="Tahoma"/>
        </w:rPr>
        <w:t xml:space="preserve">(Clausola </w:t>
      </w:r>
      <w:r>
        <w:rPr>
          <w:rFonts w:ascii="Garamond" w:hAnsi="Garamond" w:cs="Tahoma"/>
        </w:rPr>
        <w:t>sociale</w:t>
      </w:r>
      <w:r w:rsidRPr="008D4A59">
        <w:rPr>
          <w:rFonts w:ascii="Garamond" w:hAnsi="Garamond" w:cs="Tahoma"/>
        </w:rPr>
        <w:t>)</w:t>
      </w:r>
    </w:p>
    <w:p w:rsidR="0080536C" w:rsidRPr="008D4A59" w:rsidRDefault="0080536C" w:rsidP="0080536C">
      <w:pPr>
        <w:jc w:val="center"/>
        <w:rPr>
          <w:rFonts w:ascii="Garamond" w:hAnsi="Garamond" w:cs="Tahoma"/>
        </w:rPr>
      </w:pPr>
    </w:p>
    <w:p w:rsidR="0080536C" w:rsidRPr="008D4A59" w:rsidRDefault="0080536C" w:rsidP="0080536C">
      <w:pPr>
        <w:spacing w:before="120"/>
        <w:ind w:right="-1"/>
        <w:rPr>
          <w:rFonts w:ascii="Garamond" w:hAnsi="Garamond" w:cs="Tahoma"/>
          <w:lang w:eastAsia="zh-CN"/>
        </w:rPr>
      </w:pPr>
      <w:r w:rsidRPr="008D4A59">
        <w:rPr>
          <w:rFonts w:ascii="Garamond" w:hAnsi="Garamond" w:cs="Tahoma"/>
          <w:lang w:eastAsia="zh-CN"/>
        </w:rPr>
        <w:t xml:space="preserve">In caso di cambio di gestione dovuto al nuovo affidamento, la ditta aggiudicataria avrà l’obbligo di assorbire ed utilizzare prioritariamente nell’espletamento del servizio, qualora disponibili, i lavoratori che già vi erano adibiti quali soci lavoratori o dipendenti del precedente aggiudicatario (secondo quanto espresso dall’Autorità di Vigilanza sui Contratti pubblici di lavori, servizi e forniture nel Parere </w:t>
      </w:r>
      <w:smartTag w:uri="urn:schemas-microsoft-com:office:smarttags" w:element="date">
        <w:smartTagPr>
          <w:attr w:name="Year" w:val="2013"/>
          <w:attr w:name="Day" w:val="23"/>
          <w:attr w:name="Month" w:val="01"/>
          <w:attr w:name="ls" w:val="trans"/>
        </w:smartTagPr>
        <w:r w:rsidRPr="008D4A59">
          <w:rPr>
            <w:rFonts w:ascii="Garamond" w:hAnsi="Garamond" w:cs="Tahoma"/>
            <w:lang w:eastAsia="zh-CN"/>
          </w:rPr>
          <w:t>23/01/2013</w:t>
        </w:r>
      </w:smartTag>
      <w:r w:rsidRPr="008D4A59">
        <w:rPr>
          <w:rFonts w:ascii="Garamond" w:hAnsi="Garamond" w:cs="Tahoma"/>
          <w:lang w:eastAsia="zh-CN"/>
        </w:rPr>
        <w:t>, n. 41, al quale si rimanda).</w:t>
      </w:r>
    </w:p>
    <w:p w:rsidR="0080536C" w:rsidRPr="008D4A59" w:rsidRDefault="0080536C" w:rsidP="0080536C">
      <w:pP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lastRenderedPageBreak/>
        <w:t>art. 20</w:t>
      </w:r>
    </w:p>
    <w:p w:rsidR="0080536C" w:rsidRPr="008D4A59" w:rsidRDefault="0080536C" w:rsidP="0080536C">
      <w:pPr>
        <w:jc w:val="center"/>
        <w:rPr>
          <w:rFonts w:ascii="Garamond" w:hAnsi="Garamond" w:cs="Tahoma"/>
        </w:rPr>
      </w:pPr>
      <w:r w:rsidRPr="008D4A59">
        <w:rPr>
          <w:rFonts w:ascii="Garamond" w:hAnsi="Garamond" w:cs="Tahoma"/>
        </w:rPr>
        <w:t>(Informativa sul trattamento dei dati)</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 xml:space="preserve">Gli adempimenti previsti dal D. </w:t>
      </w:r>
      <w:proofErr w:type="spellStart"/>
      <w:r w:rsidRPr="008D4A59">
        <w:rPr>
          <w:rFonts w:ascii="Garamond" w:hAnsi="Garamond" w:cs="Tahoma"/>
        </w:rPr>
        <w:t>Lgs</w:t>
      </w:r>
      <w:proofErr w:type="spellEnd"/>
      <w:r w:rsidRPr="008D4A59">
        <w:rPr>
          <w:rFonts w:ascii="Garamond" w:hAnsi="Garamond" w:cs="Tahoma"/>
        </w:rPr>
        <w:t xml:space="preserve">. 196/2003 e </w:t>
      </w:r>
      <w:proofErr w:type="spellStart"/>
      <w:r w:rsidRPr="008D4A59">
        <w:rPr>
          <w:rFonts w:ascii="Garamond" w:hAnsi="Garamond" w:cs="Tahoma"/>
        </w:rPr>
        <w:t>s.m.i.</w:t>
      </w:r>
      <w:proofErr w:type="spellEnd"/>
      <w:r w:rsidRPr="008D4A59">
        <w:rPr>
          <w:rFonts w:ascii="Garamond" w:hAnsi="Garamond" w:cs="Tahoma"/>
        </w:rPr>
        <w:t xml:space="preserve"> in materia di Privacy sono demandati alle singole aziende del S.S.R. aderenti alla presente convenzione, cui compete la gestione contrattuale. </w:t>
      </w:r>
    </w:p>
    <w:p w:rsidR="0080536C" w:rsidRPr="008D4A59" w:rsidRDefault="0080536C" w:rsidP="0080536C">
      <w:pPr>
        <w:jc w:val="cente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21</w:t>
      </w:r>
    </w:p>
    <w:p w:rsidR="0080536C" w:rsidRPr="008D4A59" w:rsidRDefault="0080536C" w:rsidP="0080536C">
      <w:pPr>
        <w:jc w:val="center"/>
        <w:rPr>
          <w:rFonts w:ascii="Garamond" w:hAnsi="Garamond" w:cs="Tahoma"/>
        </w:rPr>
      </w:pPr>
      <w:r w:rsidRPr="008D4A59">
        <w:rPr>
          <w:rFonts w:ascii="Garamond" w:hAnsi="Garamond" w:cs="Tahoma"/>
        </w:rPr>
        <w:t>(Spese contrattuali)</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80536C" w:rsidRDefault="0080536C" w:rsidP="0080536C">
      <w:pPr>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22</w:t>
      </w:r>
    </w:p>
    <w:p w:rsidR="0080536C" w:rsidRPr="008D4A59" w:rsidRDefault="0080536C" w:rsidP="0080536C">
      <w:pPr>
        <w:jc w:val="center"/>
        <w:rPr>
          <w:rFonts w:ascii="Garamond" w:hAnsi="Garamond" w:cs="Tahoma"/>
        </w:rPr>
      </w:pPr>
      <w:r w:rsidRPr="008D4A59">
        <w:rPr>
          <w:rFonts w:ascii="Garamond" w:hAnsi="Garamond" w:cs="Tahoma"/>
        </w:rPr>
        <w:t>(Rinvio ad altre norme)</w:t>
      </w:r>
    </w:p>
    <w:p w:rsidR="0080536C" w:rsidRPr="008D4A59" w:rsidRDefault="0080536C" w:rsidP="0080536C">
      <w:pPr>
        <w:jc w:val="both"/>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80536C" w:rsidRPr="008D4A59" w:rsidRDefault="0080536C" w:rsidP="0080536C">
      <w:pPr>
        <w:rPr>
          <w:rFonts w:ascii="Garamond" w:eastAsia="SimSun" w:hAnsi="Garamond" w:cs="Tahoma"/>
          <w:b/>
          <w:bCs/>
          <w:u w:val="single"/>
        </w:rPr>
      </w:pPr>
    </w:p>
    <w:p w:rsidR="0080536C" w:rsidRPr="008D4A59" w:rsidRDefault="0080536C" w:rsidP="0080536C">
      <w:pPr>
        <w:jc w:val="center"/>
        <w:rPr>
          <w:rFonts w:ascii="Garamond" w:hAnsi="Garamond" w:cs="Tahoma"/>
        </w:rPr>
      </w:pPr>
      <w:r w:rsidRPr="008D4A59">
        <w:rPr>
          <w:rFonts w:ascii="Garamond" w:hAnsi="Garamond" w:cs="Tahoma"/>
        </w:rPr>
        <w:t>art. 23</w:t>
      </w:r>
    </w:p>
    <w:p w:rsidR="0080536C" w:rsidRPr="008D4A59" w:rsidRDefault="0080536C" w:rsidP="0080536C">
      <w:pPr>
        <w:jc w:val="center"/>
        <w:rPr>
          <w:rFonts w:ascii="Garamond" w:hAnsi="Garamond" w:cs="Tahoma"/>
        </w:rPr>
      </w:pPr>
      <w:r w:rsidRPr="008D4A59">
        <w:rPr>
          <w:rFonts w:ascii="Garamond" w:hAnsi="Garamond" w:cs="Tahoma"/>
        </w:rPr>
        <w:t>(Stipula della Convenzione)</w:t>
      </w:r>
    </w:p>
    <w:p w:rsidR="0080536C" w:rsidRPr="008D4A59" w:rsidRDefault="0080536C" w:rsidP="0080536C">
      <w:pPr>
        <w:jc w:val="center"/>
        <w:rPr>
          <w:rFonts w:ascii="Garamond" w:hAnsi="Garamond" w:cs="Tahoma"/>
        </w:rPr>
      </w:pPr>
    </w:p>
    <w:p w:rsidR="0080536C" w:rsidRPr="008D4A59" w:rsidRDefault="0080536C" w:rsidP="0080536C">
      <w:pPr>
        <w:jc w:val="both"/>
        <w:rPr>
          <w:rFonts w:ascii="Garamond" w:hAnsi="Garamond" w:cs="Tahoma"/>
        </w:rPr>
      </w:pPr>
      <w:r w:rsidRPr="008D4A59">
        <w:rPr>
          <w:rFonts w:ascii="Garamond" w:hAnsi="Garamond" w:cs="Tahoma"/>
        </w:rPr>
        <w:t>Per la stipula della Convenzione l’aggiudicatario sarà tenuto a presentare all’EGAS la seguente documentazione:</w:t>
      </w:r>
    </w:p>
    <w:p w:rsidR="0080536C" w:rsidRPr="008D4A59" w:rsidRDefault="0080536C" w:rsidP="0080536C">
      <w:pPr>
        <w:numPr>
          <w:ilvl w:val="0"/>
          <w:numId w:val="48"/>
        </w:numPr>
        <w:spacing w:after="0" w:line="240" w:lineRule="auto"/>
        <w:jc w:val="both"/>
        <w:rPr>
          <w:rFonts w:ascii="Garamond" w:hAnsi="Garamond" w:cs="Tahoma"/>
        </w:rPr>
      </w:pPr>
      <w:r w:rsidRPr="008D4A59">
        <w:rPr>
          <w:rFonts w:ascii="Garamond" w:hAnsi="Garamond" w:cs="Tahoma"/>
        </w:rPr>
        <w:t>cauzione definitiva;</w:t>
      </w:r>
    </w:p>
    <w:p w:rsidR="0080536C" w:rsidRPr="008D4A59" w:rsidRDefault="0080536C" w:rsidP="0080536C">
      <w:pPr>
        <w:numPr>
          <w:ilvl w:val="0"/>
          <w:numId w:val="48"/>
        </w:numPr>
        <w:spacing w:after="0" w:line="240" w:lineRule="auto"/>
        <w:jc w:val="both"/>
        <w:rPr>
          <w:rFonts w:ascii="Garamond" w:hAnsi="Garamond" w:cs="Tahoma"/>
        </w:rPr>
      </w:pPr>
      <w:r w:rsidRPr="008D4A59">
        <w:rPr>
          <w:rFonts w:ascii="Garamond" w:hAnsi="Garamond" w:cs="Tahoma"/>
        </w:rPr>
        <w:t>atto notarile di costituzione del RTI (in caso di aggiudicazione in favore di un raggruppamento);</w:t>
      </w:r>
    </w:p>
    <w:p w:rsidR="0080536C" w:rsidRPr="00DB15F6" w:rsidRDefault="0080536C" w:rsidP="0080536C">
      <w:pPr>
        <w:numPr>
          <w:ilvl w:val="0"/>
          <w:numId w:val="48"/>
        </w:numPr>
        <w:spacing w:after="0" w:line="240" w:lineRule="auto"/>
        <w:jc w:val="both"/>
        <w:rPr>
          <w:rFonts w:ascii="Garamond" w:hAnsi="Garamond" w:cs="Tahoma"/>
        </w:rPr>
      </w:pPr>
      <w:r w:rsidRPr="00DB15F6">
        <w:rPr>
          <w:rFonts w:ascii="Garamond" w:hAnsi="Garamond" w:cs="Tahoma"/>
        </w:rPr>
        <w:t>copia di una adeguata polizza assicurativa che preveda la copertura dei rischi relativi alla R.C.T. propria e del personale dipendente.</w:t>
      </w:r>
    </w:p>
    <w:p w:rsidR="0080536C" w:rsidRPr="008D4A59" w:rsidRDefault="0080536C" w:rsidP="0080536C">
      <w:pPr>
        <w:numPr>
          <w:ilvl w:val="0"/>
          <w:numId w:val="48"/>
        </w:numPr>
        <w:spacing w:after="0" w:line="240" w:lineRule="auto"/>
        <w:jc w:val="both"/>
        <w:rPr>
          <w:rFonts w:ascii="Garamond" w:hAnsi="Garamond" w:cs="Tahoma"/>
        </w:rPr>
      </w:pPr>
      <w:r w:rsidRPr="008D4A59">
        <w:rPr>
          <w:rFonts w:ascii="Garamond" w:hAnsi="Garamond" w:cs="Tahoma"/>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80536C" w:rsidRDefault="0080536C" w:rsidP="0080536C">
      <w:pPr>
        <w:ind w:left="360"/>
        <w:jc w:val="both"/>
        <w:rPr>
          <w:rFonts w:ascii="Garamond" w:hAnsi="Garamond" w:cs="Tahoma"/>
        </w:rPr>
      </w:pPr>
    </w:p>
    <w:p w:rsidR="00A8596F" w:rsidRPr="008D4A59" w:rsidRDefault="00A8596F" w:rsidP="0080536C">
      <w:pPr>
        <w:ind w:left="360"/>
        <w:jc w:val="both"/>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lastRenderedPageBreak/>
        <w:t>art. 24</w:t>
      </w:r>
    </w:p>
    <w:p w:rsidR="0080536C" w:rsidRPr="008D4A59" w:rsidRDefault="0080536C" w:rsidP="0080536C">
      <w:pPr>
        <w:jc w:val="center"/>
        <w:rPr>
          <w:rFonts w:ascii="Garamond" w:hAnsi="Garamond" w:cs="Tahoma"/>
        </w:rPr>
      </w:pPr>
      <w:r w:rsidRPr="008D4A59">
        <w:rPr>
          <w:rFonts w:ascii="Garamond" w:hAnsi="Garamond" w:cs="Tahoma"/>
        </w:rPr>
        <w:t>(Reportistica e monitoraggio della Convenzione)</w:t>
      </w:r>
    </w:p>
    <w:p w:rsidR="0080536C" w:rsidRPr="008D4A59" w:rsidRDefault="0080536C" w:rsidP="0080536C">
      <w:pPr>
        <w:rPr>
          <w:rFonts w:ascii="Garamond" w:eastAsia="SimSun" w:hAnsi="Garamond" w:cs="Tahoma"/>
          <w:b/>
          <w:bCs/>
          <w:u w:val="single"/>
        </w:rPr>
      </w:pPr>
    </w:p>
    <w:p w:rsidR="0080536C" w:rsidRPr="008D4A59" w:rsidRDefault="0080536C" w:rsidP="0080536C">
      <w:pPr>
        <w:jc w:val="both"/>
        <w:rPr>
          <w:rFonts w:ascii="Garamond" w:hAnsi="Garamond" w:cs="Tahoma"/>
        </w:rPr>
      </w:pPr>
      <w:r w:rsidRPr="008D4A59">
        <w:rPr>
          <w:rFonts w:ascii="Garamond" w:hAnsi="Garamond" w:cs="Tahoma"/>
        </w:rPr>
        <w:t>Il Fornitore si obbliga a fornire il servizio di reportistica che dovrà essere prestato in relazione ad ogni singola fornitura per tutta la durata della Convenzione, con le modalità e termini sotto indicati.</w:t>
      </w:r>
    </w:p>
    <w:p w:rsidR="0080536C" w:rsidRPr="008D4A59" w:rsidRDefault="0080536C" w:rsidP="0080536C">
      <w:pPr>
        <w:jc w:val="both"/>
        <w:rPr>
          <w:rFonts w:ascii="Garamond" w:hAnsi="Garamond" w:cs="Tahoma"/>
        </w:rPr>
      </w:pPr>
      <w:r w:rsidRPr="008D4A59">
        <w:rPr>
          <w:rFonts w:ascii="Garamond" w:hAnsi="Garamond" w:cs="Tahoma"/>
        </w:rPr>
        <w:t xml:space="preserve">Il Fornitore dovrà inviare </w:t>
      </w:r>
      <w:r w:rsidRPr="008D4A59">
        <w:rPr>
          <w:rFonts w:ascii="Garamond" w:hAnsi="Garamond" w:cs="Tahoma"/>
          <w:u w:val="single"/>
        </w:rPr>
        <w:t>trimestralmente,</w:t>
      </w:r>
      <w:r w:rsidRPr="008D4A59">
        <w:rPr>
          <w:rFonts w:ascii="Garamond" w:hAnsi="Garamond" w:cs="Tahoma"/>
        </w:rPr>
        <w:t xml:space="preserve"> entro e non oltre il giorno 15 del mese successivo a quello del trimestre solare di pertinenza, all’EGAS i dati aggregati e riassuntivi relativi alle prestazioni contrattuali, compilando il modulo allegato ai documenti di gara (</w:t>
      </w:r>
      <w:r w:rsidRPr="008D4A59">
        <w:rPr>
          <w:rFonts w:ascii="Garamond" w:hAnsi="Garamond" w:cs="Tahoma"/>
          <w:u w:val="single"/>
        </w:rPr>
        <w:t>vedere allegato “H”</w:t>
      </w:r>
      <w:r w:rsidRPr="008D4A59">
        <w:rPr>
          <w:rFonts w:ascii="Garamond" w:hAnsi="Garamond" w:cs="Tahoma"/>
        </w:rPr>
        <w:t>).</w:t>
      </w:r>
    </w:p>
    <w:p w:rsidR="0080536C" w:rsidRPr="008D4A59" w:rsidRDefault="0080536C" w:rsidP="0080536C">
      <w:pPr>
        <w:jc w:val="both"/>
        <w:rPr>
          <w:rFonts w:ascii="Garamond" w:hAnsi="Garamond" w:cs="Tahoma"/>
        </w:rPr>
      </w:pPr>
      <w:r w:rsidRPr="008D4A59">
        <w:rPr>
          <w:rFonts w:ascii="Garamond" w:hAnsi="Garamond" w:cs="Tahoma"/>
        </w:rPr>
        <w:t xml:space="preserve">Tali dati dovranno essere inviati all’indirizzo di posta elettronica: </w:t>
      </w:r>
      <w:hyperlink r:id="rId14" w:history="1">
        <w:r w:rsidR="00266BAC" w:rsidRPr="00EF0E4A">
          <w:rPr>
            <w:rStyle w:val="Collegamentoipertestuale"/>
            <w:rFonts w:ascii="Garamond" w:hAnsi="Garamond" w:cs="Tahoma"/>
          </w:rPr>
          <w:t>servizi@egas.sanita.fvg.it</w:t>
        </w:r>
      </w:hyperlink>
      <w:r w:rsidRPr="008D4A59">
        <w:rPr>
          <w:rFonts w:ascii="Garamond" w:hAnsi="Garamond" w:cs="Tahoma"/>
        </w:rPr>
        <w:t xml:space="preserve"> con oggetto: “report convenzione gara ID</w:t>
      </w:r>
      <w:r w:rsidR="00266BAC">
        <w:rPr>
          <w:rFonts w:ascii="Garamond" w:hAnsi="Garamond" w:cs="Tahoma"/>
        </w:rPr>
        <w:t xml:space="preserve"> 15SER011</w:t>
      </w:r>
      <w:r w:rsidRPr="008D4A59">
        <w:rPr>
          <w:rFonts w:ascii="Garamond" w:hAnsi="Garamond" w:cs="Tahoma"/>
        </w:rPr>
        <w:t xml:space="preserve">”. </w:t>
      </w:r>
    </w:p>
    <w:p w:rsidR="0080536C" w:rsidRPr="008D4A59" w:rsidRDefault="0080536C" w:rsidP="0080536C">
      <w:pPr>
        <w:jc w:val="both"/>
        <w:rPr>
          <w:rFonts w:ascii="Garamond" w:hAnsi="Garamond" w:cs="Tahoma"/>
        </w:rPr>
      </w:pPr>
      <w:r w:rsidRPr="008D4A59">
        <w:rPr>
          <w:rFonts w:ascii="Garamond" w:hAnsi="Garamond" w:cs="Tahoma"/>
        </w:rPr>
        <w:t xml:space="preserve">I trimestre </w:t>
      </w:r>
      <w:r w:rsidRPr="008D4A59">
        <w:rPr>
          <w:rFonts w:ascii="Garamond" w:hAnsi="Garamond" w:cs="Tahoma"/>
        </w:rPr>
        <w:tab/>
        <w:t xml:space="preserve">= </w:t>
      </w:r>
      <w:r w:rsidRPr="008D4A59">
        <w:rPr>
          <w:rFonts w:ascii="Garamond" w:hAnsi="Garamond" w:cs="Tahoma"/>
        </w:rPr>
        <w:tab/>
        <w:t>dati gennaio &gt; marzo</w:t>
      </w:r>
    </w:p>
    <w:p w:rsidR="0080536C" w:rsidRPr="008D4A59" w:rsidRDefault="0080536C" w:rsidP="0080536C">
      <w:pPr>
        <w:jc w:val="both"/>
        <w:rPr>
          <w:rFonts w:ascii="Garamond" w:hAnsi="Garamond" w:cs="Tahoma"/>
        </w:rPr>
      </w:pPr>
      <w:r w:rsidRPr="008D4A59">
        <w:rPr>
          <w:rFonts w:ascii="Garamond" w:hAnsi="Garamond" w:cs="Tahoma"/>
        </w:rPr>
        <w:t xml:space="preserve">II trimestre </w:t>
      </w:r>
      <w:r w:rsidRPr="008D4A59">
        <w:rPr>
          <w:rFonts w:ascii="Garamond" w:hAnsi="Garamond" w:cs="Tahoma"/>
        </w:rPr>
        <w:tab/>
        <w:t xml:space="preserve">= </w:t>
      </w:r>
      <w:r w:rsidRPr="008D4A59">
        <w:rPr>
          <w:rFonts w:ascii="Garamond" w:hAnsi="Garamond" w:cs="Tahoma"/>
        </w:rPr>
        <w:tab/>
        <w:t>dati aprile &gt; giugno</w:t>
      </w:r>
    </w:p>
    <w:p w:rsidR="0080536C" w:rsidRPr="008D4A59" w:rsidRDefault="0080536C" w:rsidP="0080536C">
      <w:pPr>
        <w:jc w:val="both"/>
        <w:rPr>
          <w:rFonts w:ascii="Garamond" w:hAnsi="Garamond" w:cs="Tahoma"/>
        </w:rPr>
      </w:pPr>
      <w:r w:rsidRPr="008D4A59">
        <w:rPr>
          <w:rFonts w:ascii="Garamond" w:hAnsi="Garamond" w:cs="Tahoma"/>
        </w:rPr>
        <w:t xml:space="preserve">III trimestre </w:t>
      </w:r>
      <w:r w:rsidRPr="008D4A59">
        <w:rPr>
          <w:rFonts w:ascii="Garamond" w:hAnsi="Garamond" w:cs="Tahoma"/>
        </w:rPr>
        <w:tab/>
        <w:t xml:space="preserve">= </w:t>
      </w:r>
      <w:r w:rsidRPr="008D4A59">
        <w:rPr>
          <w:rFonts w:ascii="Garamond" w:hAnsi="Garamond" w:cs="Tahoma"/>
        </w:rPr>
        <w:tab/>
        <w:t xml:space="preserve">dati luglio &gt; settembre </w:t>
      </w:r>
    </w:p>
    <w:p w:rsidR="0080536C" w:rsidRPr="008D4A59" w:rsidRDefault="0080536C" w:rsidP="0080536C">
      <w:pPr>
        <w:jc w:val="both"/>
        <w:rPr>
          <w:rFonts w:ascii="Garamond" w:hAnsi="Garamond" w:cs="Tahoma"/>
        </w:rPr>
      </w:pPr>
      <w:r w:rsidRPr="008D4A59">
        <w:rPr>
          <w:rFonts w:ascii="Garamond" w:hAnsi="Garamond" w:cs="Tahoma"/>
        </w:rPr>
        <w:t xml:space="preserve">IV trimestre </w:t>
      </w:r>
      <w:r w:rsidRPr="008D4A59">
        <w:rPr>
          <w:rFonts w:ascii="Garamond" w:hAnsi="Garamond" w:cs="Tahoma"/>
        </w:rPr>
        <w:tab/>
        <w:t xml:space="preserve">= </w:t>
      </w:r>
      <w:r w:rsidRPr="008D4A59">
        <w:rPr>
          <w:rFonts w:ascii="Garamond" w:hAnsi="Garamond" w:cs="Tahoma"/>
        </w:rPr>
        <w:tab/>
        <w:t>dati ottobre &gt; dicembre</w:t>
      </w:r>
    </w:p>
    <w:p w:rsidR="0080536C" w:rsidRPr="008D4A59" w:rsidRDefault="0080536C" w:rsidP="0080536C">
      <w:pPr>
        <w:jc w:val="both"/>
        <w:rPr>
          <w:rFonts w:ascii="Garamond" w:hAnsi="Garamond" w:cs="Tahoma"/>
        </w:rPr>
      </w:pPr>
      <w:r w:rsidRPr="008D4A59">
        <w:rPr>
          <w:rFonts w:ascii="Garamond" w:hAnsi="Garamond" w:cs="Tahoma"/>
        </w:rPr>
        <w:t>Qualora i quantitativi della convenzione fossero in fase di esaurimento prima del termine di scadenza della Convenzione, l’aggiudicatario dovrà comunicarlo tempestivamente all’EGAS.</w:t>
      </w:r>
    </w:p>
    <w:p w:rsidR="0080536C" w:rsidRPr="008D4A59" w:rsidRDefault="0080536C" w:rsidP="0080536C">
      <w:pPr>
        <w:jc w:val="center"/>
        <w:rPr>
          <w:rFonts w:ascii="Garamond" w:hAnsi="Garamond" w:cs="Tahoma"/>
        </w:rPr>
      </w:pPr>
    </w:p>
    <w:p w:rsidR="0080536C" w:rsidRPr="008D4A59" w:rsidRDefault="0080536C" w:rsidP="0080536C">
      <w:pPr>
        <w:jc w:val="center"/>
        <w:rPr>
          <w:rFonts w:ascii="Garamond" w:hAnsi="Garamond" w:cs="Tahoma"/>
        </w:rPr>
      </w:pPr>
      <w:r w:rsidRPr="008D4A59">
        <w:rPr>
          <w:rFonts w:ascii="Garamond" w:hAnsi="Garamond" w:cs="Tahoma"/>
        </w:rPr>
        <w:t>art. 25</w:t>
      </w:r>
    </w:p>
    <w:p w:rsidR="0080536C" w:rsidRPr="008D4A59" w:rsidRDefault="0080536C" w:rsidP="0080536C">
      <w:pPr>
        <w:jc w:val="center"/>
        <w:rPr>
          <w:rFonts w:ascii="Garamond" w:hAnsi="Garamond" w:cs="Tahoma"/>
        </w:rPr>
      </w:pPr>
      <w:r w:rsidRPr="008D4A59">
        <w:rPr>
          <w:rFonts w:ascii="Garamond" w:hAnsi="Garamond" w:cs="Tahoma"/>
        </w:rPr>
        <w:t>(Clausola finale)</w:t>
      </w:r>
    </w:p>
    <w:p w:rsidR="0080536C" w:rsidRPr="008D4A59" w:rsidRDefault="0080536C" w:rsidP="0080536C">
      <w:pPr>
        <w:rPr>
          <w:rFonts w:ascii="Garamond" w:eastAsia="SimSun" w:hAnsi="Garamond" w:cs="Tahoma"/>
          <w:b/>
          <w:bCs/>
          <w:u w:val="single"/>
        </w:rPr>
      </w:pPr>
    </w:p>
    <w:p w:rsidR="0080536C" w:rsidRPr="008D4A59" w:rsidRDefault="0080536C" w:rsidP="0080536C">
      <w:pPr>
        <w:jc w:val="both"/>
        <w:rPr>
          <w:rFonts w:ascii="Garamond" w:hAnsi="Garamond" w:cs="Tahoma"/>
        </w:rPr>
      </w:pPr>
      <w:r w:rsidRPr="008D4A59">
        <w:rPr>
          <w:rFonts w:ascii="Garamond" w:hAnsi="Garamond" w:cs="Tahoma"/>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80536C" w:rsidRPr="008D4A59" w:rsidRDefault="0080536C" w:rsidP="0080536C">
      <w:pPr>
        <w:jc w:val="both"/>
        <w:rPr>
          <w:rFonts w:ascii="Garamond" w:hAnsi="Garamond" w:cs="Tahoma"/>
        </w:rPr>
      </w:pPr>
      <w:r w:rsidRPr="008D4A59">
        <w:rPr>
          <w:rFonts w:ascii="Garamond" w:hAnsi="Garamond" w:cs="Tahoma"/>
        </w:rPr>
        <w:t xml:space="preserve">Qualsiasi omissione o ritardo nella richiesta di adempimento della Convenzione o dei singoli “Contratti derivati” (o di parte di essi) da parte dell’EGAS e/o  delle Amministrazioni Contraenti non costituisce in nessun caso rinuncia ai diritti loro spettanti che le medesime parti si riservano di far comunque valere nei limiti della prescrizione. </w:t>
      </w:r>
    </w:p>
    <w:p w:rsidR="0080536C" w:rsidRPr="008D4A59" w:rsidRDefault="0080536C" w:rsidP="0080536C">
      <w:pPr>
        <w:rPr>
          <w:rFonts w:ascii="Garamond" w:hAnsi="Garamond" w:cs="Tahoma"/>
          <w:b/>
          <w:highlight w:val="yellow"/>
        </w:rPr>
      </w:pPr>
    </w:p>
    <w:p w:rsidR="0080536C" w:rsidRPr="008D4A59" w:rsidRDefault="0080536C" w:rsidP="0080536C">
      <w:pPr>
        <w:ind w:left="1080"/>
        <w:jc w:val="both"/>
        <w:rPr>
          <w:rFonts w:ascii="Garamond" w:hAnsi="Garamond" w:cs="Tahoma"/>
          <w:highlight w:val="cyan"/>
        </w:rPr>
      </w:pPr>
    </w:p>
    <w:p w:rsidR="0080536C" w:rsidRPr="008D4A59" w:rsidRDefault="0080536C" w:rsidP="0080536C">
      <w:pPr>
        <w:jc w:val="both"/>
        <w:rPr>
          <w:rFonts w:ascii="Garamond" w:hAnsi="Garamond" w:cs="Tahoma"/>
          <w:b/>
          <w:u w:val="single"/>
        </w:rPr>
      </w:pPr>
      <w:r w:rsidRPr="008D4A59">
        <w:rPr>
          <w:rFonts w:ascii="Garamond" w:hAnsi="Garamond" w:cs="Tahoma"/>
          <w:b/>
          <w:u w:val="single"/>
        </w:rPr>
        <w:t>Allegati allo Schema di Convenzione:</w:t>
      </w:r>
    </w:p>
    <w:p w:rsidR="0080536C" w:rsidRPr="008D4A59" w:rsidRDefault="0080536C" w:rsidP="0080536C">
      <w:pPr>
        <w:numPr>
          <w:ilvl w:val="1"/>
          <w:numId w:val="21"/>
        </w:numPr>
        <w:tabs>
          <w:tab w:val="clear" w:pos="1440"/>
          <w:tab w:val="num" w:pos="426"/>
        </w:tabs>
        <w:spacing w:after="0" w:line="240" w:lineRule="auto"/>
        <w:ind w:hanging="1440"/>
        <w:jc w:val="both"/>
        <w:rPr>
          <w:rFonts w:ascii="Garamond" w:hAnsi="Garamond" w:cs="Tahoma"/>
        </w:rPr>
      </w:pPr>
      <w:proofErr w:type="spellStart"/>
      <w:r w:rsidRPr="008D4A59">
        <w:rPr>
          <w:rFonts w:ascii="Garamond" w:hAnsi="Garamond" w:cs="Tahoma"/>
        </w:rPr>
        <w:t>Fac</w:t>
      </w:r>
      <w:proofErr w:type="spellEnd"/>
      <w:r w:rsidRPr="008D4A59">
        <w:rPr>
          <w:rFonts w:ascii="Garamond" w:hAnsi="Garamond" w:cs="Tahoma"/>
        </w:rPr>
        <w:t xml:space="preserve"> simile “Allegato G”: contratto derivato</w:t>
      </w:r>
    </w:p>
    <w:p w:rsidR="0080536C" w:rsidRPr="008D4A59" w:rsidRDefault="0080536C" w:rsidP="0080536C">
      <w:pPr>
        <w:numPr>
          <w:ilvl w:val="1"/>
          <w:numId w:val="21"/>
        </w:numPr>
        <w:tabs>
          <w:tab w:val="clear" w:pos="1440"/>
          <w:tab w:val="num" w:pos="426"/>
        </w:tabs>
        <w:spacing w:after="0" w:line="240" w:lineRule="auto"/>
        <w:ind w:hanging="1440"/>
        <w:jc w:val="both"/>
        <w:rPr>
          <w:rFonts w:ascii="Garamond" w:hAnsi="Garamond" w:cs="Tahoma"/>
        </w:rPr>
      </w:pPr>
      <w:proofErr w:type="spellStart"/>
      <w:r w:rsidRPr="008D4A59">
        <w:rPr>
          <w:rFonts w:ascii="Garamond" w:hAnsi="Garamond" w:cs="Tahoma"/>
        </w:rPr>
        <w:t>Fac</w:t>
      </w:r>
      <w:proofErr w:type="spellEnd"/>
      <w:r w:rsidRPr="008D4A59">
        <w:rPr>
          <w:rFonts w:ascii="Garamond" w:hAnsi="Garamond" w:cs="Tahoma"/>
        </w:rPr>
        <w:t xml:space="preserve"> simile “Allegato H”: report monitoraggio convenzione</w:t>
      </w:r>
    </w:p>
    <w:p w:rsidR="00551092" w:rsidRDefault="00551092">
      <w:pPr>
        <w:spacing w:after="0" w:line="240" w:lineRule="auto"/>
        <w:rPr>
          <w:rFonts w:ascii="Garamond" w:hAnsi="Garamond" w:cs="Tahoma"/>
          <w:highlight w:val="yellow"/>
        </w:rPr>
      </w:pPr>
      <w:r>
        <w:rPr>
          <w:rFonts w:ascii="Garamond" w:hAnsi="Garamond" w:cs="Tahoma"/>
          <w:highlight w:val="yellow"/>
        </w:rPr>
        <w:br w:type="page"/>
      </w:r>
    </w:p>
    <w:p w:rsidR="00F94C5B" w:rsidRDefault="00F94C5B"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Garamond" w:hAnsi="Garamond" w:cs="Tahoma"/>
          <w:b/>
          <w:sz w:val="28"/>
          <w:szCs w:val="28"/>
        </w:rPr>
      </w:pPr>
    </w:p>
    <w:p w:rsidR="00DE31A8" w:rsidRPr="00DE31A8" w:rsidRDefault="00DE31A8"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Garamond" w:hAnsi="Garamond" w:cs="Tahoma"/>
          <w:b/>
          <w:sz w:val="28"/>
          <w:szCs w:val="28"/>
        </w:rPr>
      </w:pPr>
      <w:r w:rsidRPr="00204871">
        <w:rPr>
          <w:rFonts w:ascii="Garamond" w:hAnsi="Garamond" w:cs="Tahoma"/>
          <w:b/>
          <w:sz w:val="28"/>
          <w:szCs w:val="28"/>
        </w:rPr>
        <w:t>ID15SER0</w:t>
      </w:r>
      <w:r>
        <w:rPr>
          <w:rFonts w:ascii="Garamond" w:hAnsi="Garamond" w:cs="Tahoma"/>
          <w:b/>
          <w:sz w:val="28"/>
          <w:szCs w:val="28"/>
        </w:rPr>
        <w:t>11</w:t>
      </w:r>
    </w:p>
    <w:p w:rsidR="00DE31A8" w:rsidRPr="00204871" w:rsidRDefault="00DE31A8"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Garamond" w:hAnsi="Garamond" w:cs="Tahoma"/>
          <w:sz w:val="28"/>
          <w:szCs w:val="28"/>
        </w:rPr>
      </w:pPr>
      <w:r w:rsidRPr="00204871">
        <w:rPr>
          <w:rFonts w:ascii="Garamond" w:hAnsi="Garamond" w:cs="Tahoma"/>
          <w:sz w:val="28"/>
          <w:szCs w:val="28"/>
        </w:rPr>
        <w:t>CAPITOLATO SPECIALE PER L’AFFIDAMENTO DE</w:t>
      </w:r>
      <w:r>
        <w:rPr>
          <w:rFonts w:ascii="Garamond" w:hAnsi="Garamond" w:cs="Tahoma"/>
          <w:sz w:val="28"/>
          <w:szCs w:val="28"/>
        </w:rPr>
        <w:t>L</w:t>
      </w:r>
      <w:r w:rsidRPr="00204871">
        <w:rPr>
          <w:rFonts w:ascii="Garamond" w:hAnsi="Garamond" w:cs="Tahoma"/>
          <w:sz w:val="28"/>
          <w:szCs w:val="28"/>
        </w:rPr>
        <w:t xml:space="preserve"> SERVIZI</w:t>
      </w:r>
      <w:r>
        <w:rPr>
          <w:rFonts w:ascii="Garamond" w:hAnsi="Garamond" w:cs="Tahoma"/>
          <w:sz w:val="28"/>
          <w:szCs w:val="28"/>
        </w:rPr>
        <w:t xml:space="preserve">O DI CATTURA DI ANIMALI </w:t>
      </w:r>
      <w:r w:rsidR="008302F9">
        <w:rPr>
          <w:rFonts w:ascii="Garamond" w:hAnsi="Garamond" w:cs="Tahoma"/>
          <w:sz w:val="28"/>
          <w:szCs w:val="28"/>
        </w:rPr>
        <w:t>VAGANTI</w:t>
      </w:r>
      <w:r>
        <w:rPr>
          <w:rFonts w:ascii="Garamond" w:hAnsi="Garamond" w:cs="Tahoma"/>
          <w:sz w:val="28"/>
          <w:szCs w:val="28"/>
        </w:rPr>
        <w:t xml:space="preserve"> E SERVIZI COLLEGATI</w:t>
      </w:r>
    </w:p>
    <w:p w:rsidR="00DE31A8" w:rsidRPr="00ED7D61" w:rsidRDefault="00DE31A8" w:rsidP="00DE31A8">
      <w:pPr>
        <w:pStyle w:val="Corpodeltesto2"/>
        <w:spacing w:after="0" w:line="240" w:lineRule="auto"/>
        <w:jc w:val="center"/>
        <w:rPr>
          <w:rFonts w:ascii="Garamond" w:hAnsi="Garamond" w:cs="Tahoma"/>
          <w:b/>
          <w:sz w:val="22"/>
          <w:szCs w:val="22"/>
        </w:rPr>
      </w:pPr>
    </w:p>
    <w:p w:rsidR="00DE31A8" w:rsidRPr="00ED7D61" w:rsidRDefault="00DE31A8" w:rsidP="00DE31A8">
      <w:pPr>
        <w:jc w:val="both"/>
        <w:rPr>
          <w:rFonts w:ascii="Garamond" w:hAnsi="Garamond" w:cs="Tahoma"/>
          <w:highlight w:val="green"/>
        </w:rPr>
      </w:pP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Oggetto dell’appalto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Normativa di riferimento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Requisiti minimi di partecipazione</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Importo presunto di gara, cauzione provvisoria e CIG</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Durata del servizio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Sopralluogo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Descrizione del servizio</w:t>
      </w:r>
    </w:p>
    <w:p w:rsidR="002C3CA3" w:rsidRPr="00C457CD" w:rsidRDefault="002C3CA3"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Modalità di esecuzione del servizio di cui al Lotto n.3</w:t>
      </w:r>
    </w:p>
    <w:p w:rsidR="00DE31A8" w:rsidRPr="00C457CD" w:rsidRDefault="002C3CA3"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Specifiche per ogni singola AAS</w:t>
      </w:r>
    </w:p>
    <w:p w:rsidR="002C3CA3" w:rsidRPr="00C457CD" w:rsidRDefault="002C3CA3"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Personale addetto al servizio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Responsabile del servizio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Oneri a carico della ditta appaltatrice del servizio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Oneri a carico dell’AAS</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Modalità di avvio del servizio</w:t>
      </w:r>
    </w:p>
    <w:p w:rsidR="00DE31A8" w:rsidRPr="00C457CD" w:rsidRDefault="002C3CA3"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 xml:space="preserve">Controlli di </w:t>
      </w:r>
      <w:r w:rsidR="00DE31A8" w:rsidRPr="00C457CD">
        <w:rPr>
          <w:rFonts w:ascii="Garamond" w:hAnsi="Garamond" w:cs="Tahoma"/>
          <w:sz w:val="28"/>
          <w:szCs w:val="28"/>
        </w:rPr>
        <w:t>qualità</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Clausole penali</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Obblighi contrattuali al termine del servizio</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Fattura</w:t>
      </w:r>
      <w:r w:rsidR="00225BCE">
        <w:rPr>
          <w:rFonts w:ascii="Garamond" w:hAnsi="Garamond" w:cs="Tahoma"/>
          <w:sz w:val="28"/>
          <w:szCs w:val="28"/>
        </w:rPr>
        <w:t>zione</w:t>
      </w:r>
      <w:r w:rsidRPr="00C457CD">
        <w:rPr>
          <w:rFonts w:ascii="Garamond" w:hAnsi="Garamond" w:cs="Tahoma"/>
          <w:sz w:val="28"/>
          <w:szCs w:val="28"/>
        </w:rPr>
        <w:t xml:space="preserve"> e pagamenti</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Documentazione tecnico qualitativa</w:t>
      </w:r>
    </w:p>
    <w:p w:rsidR="00DE31A8" w:rsidRPr="00C457CD" w:rsidRDefault="00DE31A8" w:rsidP="00271AA1">
      <w:pPr>
        <w:numPr>
          <w:ilvl w:val="0"/>
          <w:numId w:val="2"/>
        </w:numPr>
        <w:spacing w:after="0" w:line="360" w:lineRule="atLeast"/>
        <w:jc w:val="both"/>
        <w:rPr>
          <w:rFonts w:ascii="Garamond" w:hAnsi="Garamond" w:cs="Tahoma"/>
          <w:sz w:val="28"/>
          <w:szCs w:val="28"/>
        </w:rPr>
      </w:pPr>
      <w:r w:rsidRPr="00C457CD">
        <w:rPr>
          <w:rFonts w:ascii="Garamond" w:hAnsi="Garamond" w:cs="Tahoma"/>
          <w:sz w:val="28"/>
          <w:szCs w:val="28"/>
        </w:rPr>
        <w:t>Criteri e parametri per la valutazione delle offerte</w:t>
      </w:r>
    </w:p>
    <w:p w:rsidR="00DE31A8" w:rsidRDefault="00DE31A8" w:rsidP="00DE31A8">
      <w:pPr>
        <w:spacing w:line="360" w:lineRule="atLeast"/>
        <w:jc w:val="both"/>
        <w:rPr>
          <w:rFonts w:ascii="Garamond" w:hAnsi="Garamond" w:cs="Tahoma"/>
          <w:sz w:val="28"/>
          <w:szCs w:val="28"/>
        </w:rPr>
      </w:pPr>
    </w:p>
    <w:p w:rsidR="00DE31A8" w:rsidRDefault="00DE31A8" w:rsidP="00DE31A8">
      <w:pPr>
        <w:spacing w:line="360" w:lineRule="atLeast"/>
        <w:jc w:val="both"/>
        <w:rPr>
          <w:rFonts w:ascii="Garamond" w:hAnsi="Garamond" w:cs="Tahoma"/>
          <w:sz w:val="28"/>
          <w:szCs w:val="28"/>
        </w:rPr>
      </w:pPr>
    </w:p>
    <w:p w:rsidR="00DE31A8" w:rsidRPr="002D6CED" w:rsidRDefault="00DE31A8" w:rsidP="00271AA1">
      <w:pPr>
        <w:numPr>
          <w:ilvl w:val="1"/>
          <w:numId w:val="3"/>
        </w:numPr>
        <w:spacing w:after="0" w:line="240" w:lineRule="auto"/>
        <w:rPr>
          <w:rFonts w:ascii="Garamond" w:hAnsi="Garamond" w:cs="Tahoma"/>
          <w:b/>
          <w:sz w:val="24"/>
          <w:szCs w:val="24"/>
        </w:rPr>
      </w:pPr>
      <w:r w:rsidRPr="00ED7D61">
        <w:rPr>
          <w:rFonts w:ascii="Garamond" w:hAnsi="Garamond" w:cs="Tahoma"/>
          <w:sz w:val="36"/>
          <w:szCs w:val="24"/>
        </w:rPr>
        <w:br w:type="page"/>
      </w:r>
      <w:r w:rsidRPr="002D6CED">
        <w:rPr>
          <w:rFonts w:ascii="Garamond" w:hAnsi="Garamond" w:cs="Tahoma"/>
          <w:b/>
          <w:sz w:val="24"/>
          <w:szCs w:val="24"/>
        </w:rPr>
        <w:lastRenderedPageBreak/>
        <w:t>OGGETTO DEL SERVIZIO</w:t>
      </w:r>
    </w:p>
    <w:p w:rsidR="00DE31A8" w:rsidRPr="002D6CED" w:rsidRDefault="00DE31A8" w:rsidP="00DE31A8">
      <w:pPr>
        <w:rPr>
          <w:rFonts w:ascii="Garamond" w:hAnsi="Garamond" w:cs="Tahoma"/>
          <w:sz w:val="24"/>
          <w:szCs w:val="24"/>
        </w:rPr>
      </w:pPr>
    </w:p>
    <w:p w:rsidR="00DE31A8" w:rsidRPr="002D6CED" w:rsidRDefault="00DE31A8" w:rsidP="00DE31A8">
      <w:pPr>
        <w:autoSpaceDE w:val="0"/>
        <w:jc w:val="both"/>
        <w:rPr>
          <w:rFonts w:ascii="Garamond" w:hAnsi="Garamond" w:cs="Tahoma"/>
          <w:sz w:val="24"/>
          <w:szCs w:val="24"/>
        </w:rPr>
      </w:pPr>
      <w:r w:rsidRPr="002D6CED">
        <w:rPr>
          <w:rFonts w:ascii="Garamond" w:hAnsi="Garamond" w:cs="Tahoma"/>
          <w:sz w:val="24"/>
          <w:szCs w:val="24"/>
        </w:rPr>
        <w:t xml:space="preserve">Il Servizio disciplinato dal presente Capitolato ha per oggetto la gestione del servizio di cattura di </w:t>
      </w:r>
      <w:r w:rsidR="00B903F8" w:rsidRPr="002D6CED">
        <w:rPr>
          <w:rFonts w:ascii="Garamond" w:hAnsi="Garamond" w:cs="Tahoma"/>
          <w:sz w:val="24"/>
          <w:szCs w:val="24"/>
        </w:rPr>
        <w:t xml:space="preserve">cani vaganti e gatti in libertà (entro i limiti e per le finalità in seguito specificate), il servizio di </w:t>
      </w:r>
      <w:r w:rsidR="00B34A89" w:rsidRPr="002D6CED">
        <w:rPr>
          <w:rFonts w:ascii="Garamond" w:hAnsi="Garamond" w:cs="Tahoma"/>
          <w:sz w:val="24"/>
          <w:szCs w:val="24"/>
        </w:rPr>
        <w:t>recupero di</w:t>
      </w:r>
      <w:r w:rsidR="00B903F8" w:rsidRPr="002D6CED">
        <w:rPr>
          <w:rFonts w:ascii="Garamond" w:hAnsi="Garamond" w:cs="Tahoma"/>
          <w:sz w:val="24"/>
          <w:szCs w:val="24"/>
        </w:rPr>
        <w:t xml:space="preserve"> cani vaganti e gatti in libertà </w:t>
      </w:r>
      <w:r w:rsidR="00B34A89" w:rsidRPr="002D6CED">
        <w:rPr>
          <w:rFonts w:ascii="Garamond" w:hAnsi="Garamond" w:cs="Tahoma"/>
          <w:sz w:val="24"/>
          <w:szCs w:val="24"/>
        </w:rPr>
        <w:t xml:space="preserve">feriti a mezzo di ambulanza veterinaria </w:t>
      </w:r>
      <w:r w:rsidR="00B903F8" w:rsidRPr="002D6CED">
        <w:rPr>
          <w:rFonts w:ascii="Garamond" w:hAnsi="Garamond" w:cs="Tahoma"/>
          <w:sz w:val="24"/>
          <w:szCs w:val="24"/>
        </w:rPr>
        <w:t>(entro i limiti e per le finalità</w:t>
      </w:r>
      <w:r w:rsidR="00E258E9" w:rsidRPr="002D6CED">
        <w:rPr>
          <w:rFonts w:ascii="Garamond" w:hAnsi="Garamond" w:cs="Tahoma"/>
          <w:sz w:val="24"/>
          <w:szCs w:val="24"/>
        </w:rPr>
        <w:t xml:space="preserve"> in seguito specificate), nonché</w:t>
      </w:r>
      <w:r w:rsidR="00B903F8" w:rsidRPr="002D6CED">
        <w:rPr>
          <w:rFonts w:ascii="Garamond" w:hAnsi="Garamond" w:cs="Tahoma"/>
          <w:sz w:val="24"/>
          <w:szCs w:val="24"/>
        </w:rPr>
        <w:t xml:space="preserve"> </w:t>
      </w:r>
      <w:r w:rsidRPr="002D6CED">
        <w:rPr>
          <w:rFonts w:ascii="Garamond" w:hAnsi="Garamond" w:cs="Tahoma"/>
          <w:sz w:val="24"/>
          <w:szCs w:val="24"/>
        </w:rPr>
        <w:t>la gestione del canile contumaciale presso</w:t>
      </w:r>
      <w:r w:rsidR="006C3D80" w:rsidRPr="002D6CED">
        <w:rPr>
          <w:rFonts w:ascii="Garamond" w:hAnsi="Garamond" w:cs="Tahoma"/>
          <w:sz w:val="24"/>
          <w:szCs w:val="24"/>
        </w:rPr>
        <w:t xml:space="preserve"> alcune del</w:t>
      </w:r>
      <w:r w:rsidRPr="002D6CED">
        <w:rPr>
          <w:rFonts w:ascii="Garamond" w:hAnsi="Garamond" w:cs="Tahoma"/>
          <w:sz w:val="24"/>
          <w:szCs w:val="24"/>
        </w:rPr>
        <w:t>le Aziende del Servizio Sanitario Regionale del Friuli Venezia Giulia.</w:t>
      </w:r>
    </w:p>
    <w:p w:rsidR="00DE31A8" w:rsidRPr="002D6CED" w:rsidRDefault="00DE31A8" w:rsidP="00DE31A8">
      <w:pPr>
        <w:autoSpaceDE w:val="0"/>
        <w:autoSpaceDN w:val="0"/>
        <w:adjustRightInd w:val="0"/>
        <w:jc w:val="both"/>
        <w:rPr>
          <w:rFonts w:ascii="Garamond" w:hAnsi="Garamond" w:cs="Tahoma"/>
          <w:sz w:val="24"/>
          <w:szCs w:val="24"/>
        </w:rPr>
      </w:pPr>
      <w:r w:rsidRPr="002D6CED">
        <w:rPr>
          <w:rFonts w:ascii="Garamond" w:hAnsi="Garamond" w:cs="Tahoma"/>
          <w:sz w:val="24"/>
          <w:szCs w:val="24"/>
        </w:rPr>
        <w:t>L’appalto è così organizzato</w:t>
      </w:r>
      <w:r w:rsidR="001A1FA4" w:rsidRPr="002D6CED">
        <w:rPr>
          <w:rFonts w:ascii="Garamond" w:hAnsi="Garamond" w:cs="Tahoma"/>
          <w:sz w:val="24"/>
          <w:szCs w:val="24"/>
        </w:rPr>
        <w:t xml:space="preserve">, </w:t>
      </w:r>
      <w:r w:rsidR="00E54EE0">
        <w:rPr>
          <w:rFonts w:ascii="Garamond" w:hAnsi="Garamond" w:cs="Tahoma"/>
          <w:sz w:val="24"/>
          <w:szCs w:val="24"/>
          <w:u w:val="single"/>
        </w:rPr>
        <w:t xml:space="preserve">in lotti, voci </w:t>
      </w:r>
      <w:r w:rsidR="001A1FA4" w:rsidRPr="002D6CED">
        <w:rPr>
          <w:rFonts w:ascii="Garamond" w:hAnsi="Garamond" w:cs="Tahoma"/>
          <w:sz w:val="24"/>
          <w:szCs w:val="24"/>
          <w:u w:val="single"/>
        </w:rPr>
        <w:t xml:space="preserve">e </w:t>
      </w:r>
      <w:r w:rsidR="00E54EE0">
        <w:rPr>
          <w:rFonts w:ascii="Garamond" w:hAnsi="Garamond" w:cs="Tahoma"/>
          <w:sz w:val="24"/>
          <w:szCs w:val="24"/>
          <w:u w:val="single"/>
        </w:rPr>
        <w:t xml:space="preserve">sub </w:t>
      </w:r>
      <w:r w:rsidR="001A1FA4" w:rsidRPr="002D6CED">
        <w:rPr>
          <w:rFonts w:ascii="Garamond" w:hAnsi="Garamond" w:cs="Tahoma"/>
          <w:sz w:val="24"/>
          <w:szCs w:val="24"/>
          <w:u w:val="single"/>
        </w:rPr>
        <w:t>voci aggiudicabili separatamente</w:t>
      </w:r>
      <w:r w:rsidRPr="002D6CED">
        <w:rPr>
          <w:rFonts w:ascii="Garamond" w:hAnsi="Garamond" w:cs="Tahoma"/>
          <w:sz w:val="24"/>
          <w:szCs w:val="24"/>
        </w:rPr>
        <w:t>:</w:t>
      </w:r>
    </w:p>
    <w:p w:rsidR="00DE31A8" w:rsidRPr="002D6CED" w:rsidRDefault="00DE31A8"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b/>
          <w:sz w:val="24"/>
          <w:szCs w:val="24"/>
        </w:rPr>
        <w:t>LOTTO n. 1</w:t>
      </w:r>
      <w:r w:rsidRPr="002D6CED">
        <w:rPr>
          <w:rFonts w:ascii="Garamond" w:hAnsi="Garamond" w:cs="Tahoma"/>
          <w:sz w:val="24"/>
          <w:szCs w:val="24"/>
        </w:rPr>
        <w:t xml:space="preserve">: </w:t>
      </w:r>
      <w:r w:rsidRPr="002D6CED">
        <w:rPr>
          <w:rFonts w:ascii="Garamond" w:hAnsi="Garamond" w:cs="Tahoma"/>
          <w:b/>
          <w:sz w:val="24"/>
          <w:szCs w:val="24"/>
        </w:rPr>
        <w:t xml:space="preserve">servizio di cattura di cani </w:t>
      </w:r>
      <w:r w:rsidR="00372222" w:rsidRPr="002D6CED">
        <w:rPr>
          <w:rFonts w:ascii="Garamond" w:hAnsi="Garamond" w:cs="Tahoma"/>
          <w:b/>
          <w:sz w:val="24"/>
          <w:szCs w:val="24"/>
        </w:rPr>
        <w:t xml:space="preserve">vaganti </w:t>
      </w:r>
      <w:r w:rsidRPr="002D6CED">
        <w:rPr>
          <w:rFonts w:ascii="Garamond" w:hAnsi="Garamond" w:cs="Tahoma"/>
          <w:b/>
          <w:sz w:val="24"/>
          <w:szCs w:val="24"/>
        </w:rPr>
        <w:t xml:space="preserve">e gatti </w:t>
      </w:r>
      <w:r w:rsidR="00520532" w:rsidRPr="002D6CED">
        <w:rPr>
          <w:rFonts w:ascii="Garamond" w:hAnsi="Garamond" w:cs="Tahoma"/>
          <w:b/>
          <w:sz w:val="24"/>
          <w:szCs w:val="24"/>
        </w:rPr>
        <w:t>in libertà</w:t>
      </w:r>
      <w:r w:rsidRPr="002D6CED">
        <w:rPr>
          <w:rFonts w:ascii="Garamond" w:hAnsi="Garamond" w:cs="Tahoma"/>
          <w:b/>
          <w:sz w:val="24"/>
          <w:szCs w:val="24"/>
        </w:rPr>
        <w:t>.</w:t>
      </w:r>
    </w:p>
    <w:p w:rsidR="00DE31A8" w:rsidRPr="002D6CED" w:rsidRDefault="00DE31A8"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sz w:val="24"/>
          <w:szCs w:val="24"/>
        </w:rPr>
        <w:t>Voce a): serv</w:t>
      </w:r>
      <w:r w:rsidR="009126D2" w:rsidRPr="002D6CED">
        <w:rPr>
          <w:rFonts w:ascii="Garamond" w:hAnsi="Garamond" w:cs="Tahoma"/>
          <w:sz w:val="24"/>
          <w:szCs w:val="24"/>
        </w:rPr>
        <w:t>i</w:t>
      </w:r>
      <w:r w:rsidRPr="002D6CED">
        <w:rPr>
          <w:rFonts w:ascii="Garamond" w:hAnsi="Garamond" w:cs="Tahoma"/>
          <w:sz w:val="24"/>
          <w:szCs w:val="24"/>
        </w:rPr>
        <w:t>zio destinato all’A</w:t>
      </w:r>
      <w:r w:rsidR="009126D2" w:rsidRPr="002D6CED">
        <w:rPr>
          <w:rFonts w:ascii="Garamond" w:hAnsi="Garamond" w:cs="Tahoma"/>
          <w:sz w:val="24"/>
          <w:szCs w:val="24"/>
        </w:rPr>
        <w:t>zienda per l’assistenza sanitaria n.</w:t>
      </w:r>
      <w:r w:rsidRPr="002D6CED">
        <w:rPr>
          <w:rFonts w:ascii="Garamond" w:hAnsi="Garamond" w:cs="Tahoma"/>
          <w:sz w:val="24"/>
          <w:szCs w:val="24"/>
        </w:rPr>
        <w:t>1</w:t>
      </w:r>
      <w:r w:rsidR="009126D2" w:rsidRPr="002D6CED">
        <w:rPr>
          <w:rFonts w:ascii="Garamond" w:hAnsi="Garamond" w:cs="Tahoma"/>
          <w:sz w:val="24"/>
          <w:szCs w:val="24"/>
        </w:rPr>
        <w:t xml:space="preserve"> “Triestina”</w:t>
      </w:r>
      <w:r w:rsidR="001A3FF6" w:rsidRPr="002D6CED">
        <w:rPr>
          <w:rFonts w:ascii="Garamond" w:hAnsi="Garamond" w:cs="Tahoma"/>
          <w:sz w:val="24"/>
          <w:szCs w:val="24"/>
        </w:rPr>
        <w:t xml:space="preserve"> (d’ora in poi anche AAS1)</w:t>
      </w:r>
    </w:p>
    <w:p w:rsidR="008302F9" w:rsidRDefault="00DE31A8"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sz w:val="24"/>
          <w:szCs w:val="24"/>
        </w:rPr>
        <w:t xml:space="preserve">Voce b): </w:t>
      </w:r>
      <w:r w:rsidR="009126D2" w:rsidRPr="002D6CED">
        <w:rPr>
          <w:rFonts w:ascii="Garamond" w:hAnsi="Garamond" w:cs="Tahoma"/>
          <w:sz w:val="24"/>
          <w:szCs w:val="24"/>
        </w:rPr>
        <w:t xml:space="preserve">servizio destinato all’Azienda per l’assistenza sanitaria n.2 “Bassa Friulana - </w:t>
      </w:r>
      <w:proofErr w:type="spellStart"/>
      <w:r w:rsidR="009126D2" w:rsidRPr="002D6CED">
        <w:rPr>
          <w:rFonts w:ascii="Garamond" w:hAnsi="Garamond" w:cs="Tahoma"/>
          <w:sz w:val="24"/>
          <w:szCs w:val="24"/>
        </w:rPr>
        <w:t>Isontina</w:t>
      </w:r>
      <w:proofErr w:type="spellEnd"/>
      <w:r w:rsidR="009126D2" w:rsidRPr="002D6CED">
        <w:rPr>
          <w:rFonts w:ascii="Garamond" w:hAnsi="Garamond" w:cs="Tahoma"/>
          <w:sz w:val="24"/>
          <w:szCs w:val="24"/>
        </w:rPr>
        <w:t>”</w:t>
      </w:r>
      <w:r w:rsidR="008302F9" w:rsidRPr="002D6CED">
        <w:rPr>
          <w:rFonts w:ascii="Garamond" w:hAnsi="Garamond" w:cs="Tahoma"/>
          <w:sz w:val="24"/>
          <w:szCs w:val="24"/>
        </w:rPr>
        <w:t xml:space="preserve"> (d’ora in poi anche AAS2)</w:t>
      </w:r>
      <w:r w:rsidR="00C426EF">
        <w:rPr>
          <w:rFonts w:ascii="Garamond" w:hAnsi="Garamond" w:cs="Tahoma"/>
          <w:sz w:val="24"/>
          <w:szCs w:val="24"/>
        </w:rPr>
        <w:t xml:space="preserve"> TERRITORIO DEI COMUNI GIA’ FACENTI PARTE DELL’AZIENDA PER I SERVIZI SANITARI n. 2 ISONTINA</w:t>
      </w:r>
    </w:p>
    <w:p w:rsidR="00C426EF" w:rsidRDefault="006E34E9" w:rsidP="00C426EF">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c</w:t>
      </w:r>
      <w:r w:rsidR="00C426EF">
        <w:rPr>
          <w:rFonts w:ascii="Garamond" w:hAnsi="Garamond" w:cs="Tahoma"/>
          <w:sz w:val="24"/>
          <w:szCs w:val="24"/>
        </w:rPr>
        <w:t xml:space="preserve">) </w:t>
      </w:r>
      <w:r w:rsidR="00C426EF" w:rsidRPr="002D6CED">
        <w:rPr>
          <w:rFonts w:ascii="Garamond" w:hAnsi="Garamond" w:cs="Tahoma"/>
          <w:sz w:val="24"/>
          <w:szCs w:val="24"/>
        </w:rPr>
        <w:t xml:space="preserve">servizio destinato all’Azienda per l’assistenza sanitaria n.2 “Bassa Friulana - </w:t>
      </w:r>
      <w:proofErr w:type="spellStart"/>
      <w:r w:rsidR="00C426EF" w:rsidRPr="002D6CED">
        <w:rPr>
          <w:rFonts w:ascii="Garamond" w:hAnsi="Garamond" w:cs="Tahoma"/>
          <w:sz w:val="24"/>
          <w:szCs w:val="24"/>
        </w:rPr>
        <w:t>Isontina</w:t>
      </w:r>
      <w:proofErr w:type="spellEnd"/>
      <w:r w:rsidR="00C426EF" w:rsidRPr="002D6CED">
        <w:rPr>
          <w:rFonts w:ascii="Garamond" w:hAnsi="Garamond" w:cs="Tahoma"/>
          <w:sz w:val="24"/>
          <w:szCs w:val="24"/>
        </w:rPr>
        <w:t>”</w:t>
      </w:r>
      <w:r w:rsidR="00C426EF">
        <w:rPr>
          <w:rFonts w:ascii="Garamond" w:hAnsi="Garamond" w:cs="Tahoma"/>
          <w:sz w:val="24"/>
          <w:szCs w:val="24"/>
        </w:rPr>
        <w:t xml:space="preserve"> TERRITORIO DEI COMUNI GIA’ FACENTI PARTE DELL’AZIENDA PER I SERVIZI SANITARI n. 5 BASSA FRIULANA</w:t>
      </w:r>
    </w:p>
    <w:p w:rsidR="008302F9" w:rsidRPr="002D6CED" w:rsidRDefault="006E34E9" w:rsidP="00271AA1">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d</w:t>
      </w:r>
      <w:r w:rsidR="009126D2" w:rsidRPr="002D6CED">
        <w:rPr>
          <w:rFonts w:ascii="Garamond" w:hAnsi="Garamond" w:cs="Tahoma"/>
          <w:sz w:val="24"/>
          <w:szCs w:val="24"/>
        </w:rPr>
        <w:t>): servizio destinato all’Azienda per l’assistenza sanitaria n.3 “Alto Friuli – Collinare - Medio Friuli”</w:t>
      </w:r>
      <w:r w:rsidR="008302F9" w:rsidRPr="002D6CED">
        <w:rPr>
          <w:rFonts w:ascii="Garamond" w:hAnsi="Garamond" w:cs="Tahoma"/>
          <w:sz w:val="24"/>
          <w:szCs w:val="24"/>
        </w:rPr>
        <w:t xml:space="preserve"> (d’ora in poi anche AAS3)</w:t>
      </w:r>
    </w:p>
    <w:p w:rsidR="008302F9" w:rsidRPr="002D6CED" w:rsidRDefault="006E34E9" w:rsidP="00271AA1">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e</w:t>
      </w:r>
      <w:r w:rsidR="009126D2" w:rsidRPr="002D6CED">
        <w:rPr>
          <w:rFonts w:ascii="Garamond" w:hAnsi="Garamond" w:cs="Tahoma"/>
          <w:sz w:val="24"/>
          <w:szCs w:val="24"/>
        </w:rPr>
        <w:t>): servizio destinato all’Azienda per l’assistenza sanitaria n.4 “Friuli Centrale”</w:t>
      </w:r>
      <w:r w:rsidR="008302F9" w:rsidRPr="002D6CED">
        <w:rPr>
          <w:rFonts w:ascii="Garamond" w:hAnsi="Garamond" w:cs="Tahoma"/>
          <w:sz w:val="24"/>
          <w:szCs w:val="24"/>
        </w:rPr>
        <w:t xml:space="preserve"> (d’ora in poi anche AAS4)</w:t>
      </w:r>
    </w:p>
    <w:p w:rsidR="008302F9" w:rsidRPr="002D6CED" w:rsidRDefault="006E34E9" w:rsidP="00271AA1">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f</w:t>
      </w:r>
      <w:r w:rsidR="009126D2" w:rsidRPr="002D6CED">
        <w:rPr>
          <w:rFonts w:ascii="Garamond" w:hAnsi="Garamond" w:cs="Tahoma"/>
          <w:sz w:val="24"/>
          <w:szCs w:val="24"/>
        </w:rPr>
        <w:t>): servizio destinato all’Azienda per l’assistenza sanitaria n.</w:t>
      </w:r>
      <w:r w:rsidR="00F94C5B">
        <w:rPr>
          <w:rFonts w:ascii="Garamond" w:hAnsi="Garamond" w:cs="Tahoma"/>
          <w:sz w:val="24"/>
          <w:szCs w:val="24"/>
        </w:rPr>
        <w:t>5</w:t>
      </w:r>
      <w:r w:rsidR="009126D2" w:rsidRPr="002D6CED">
        <w:rPr>
          <w:rFonts w:ascii="Garamond" w:hAnsi="Garamond" w:cs="Tahoma"/>
          <w:sz w:val="24"/>
          <w:szCs w:val="24"/>
        </w:rPr>
        <w:t xml:space="preserve"> “Friuli Occidentale”</w:t>
      </w:r>
      <w:r w:rsidR="008302F9" w:rsidRPr="002D6CED">
        <w:rPr>
          <w:rFonts w:ascii="Garamond" w:hAnsi="Garamond" w:cs="Tahoma"/>
          <w:sz w:val="24"/>
          <w:szCs w:val="24"/>
        </w:rPr>
        <w:t xml:space="preserve"> (d’ora in poi anche AAS5)</w:t>
      </w:r>
    </w:p>
    <w:p w:rsidR="009126D2" w:rsidRPr="002D6CED" w:rsidRDefault="009126D2" w:rsidP="009126D2">
      <w:pPr>
        <w:pStyle w:val="Paragrafoelenco"/>
        <w:autoSpaceDE w:val="0"/>
        <w:autoSpaceDN w:val="0"/>
        <w:adjustRightInd w:val="0"/>
        <w:ind w:left="390"/>
        <w:jc w:val="both"/>
        <w:rPr>
          <w:rFonts w:ascii="Garamond" w:hAnsi="Garamond" w:cs="Tahoma"/>
          <w:sz w:val="24"/>
          <w:szCs w:val="24"/>
        </w:rPr>
      </w:pPr>
    </w:p>
    <w:p w:rsidR="009126D2" w:rsidRPr="002D6CED" w:rsidRDefault="009126D2"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b/>
          <w:sz w:val="24"/>
          <w:szCs w:val="24"/>
        </w:rPr>
        <w:t>LOTTO n.2</w:t>
      </w:r>
      <w:r w:rsidRPr="002D6CED">
        <w:rPr>
          <w:rFonts w:ascii="Garamond" w:hAnsi="Garamond" w:cs="Tahoma"/>
          <w:sz w:val="24"/>
          <w:szCs w:val="24"/>
        </w:rPr>
        <w:t xml:space="preserve">: </w:t>
      </w:r>
      <w:r w:rsidRPr="002D6CED">
        <w:rPr>
          <w:rFonts w:ascii="Garamond" w:hAnsi="Garamond" w:cs="Tahoma"/>
          <w:b/>
          <w:sz w:val="24"/>
          <w:szCs w:val="24"/>
        </w:rPr>
        <w:t xml:space="preserve">servizio di </w:t>
      </w:r>
      <w:r w:rsidR="00B34A89" w:rsidRPr="002D6CED">
        <w:rPr>
          <w:rFonts w:ascii="Garamond" w:hAnsi="Garamond" w:cs="Tahoma"/>
          <w:b/>
          <w:sz w:val="24"/>
          <w:szCs w:val="24"/>
        </w:rPr>
        <w:t xml:space="preserve">recupero </w:t>
      </w:r>
      <w:r w:rsidR="001A3FF6" w:rsidRPr="002D6CED">
        <w:rPr>
          <w:rFonts w:ascii="Garamond" w:hAnsi="Garamond" w:cs="Tahoma"/>
          <w:b/>
          <w:sz w:val="24"/>
          <w:szCs w:val="24"/>
        </w:rPr>
        <w:t>di</w:t>
      </w:r>
      <w:r w:rsidRPr="002D6CED">
        <w:rPr>
          <w:rFonts w:ascii="Garamond" w:hAnsi="Garamond" w:cs="Tahoma"/>
          <w:b/>
          <w:sz w:val="24"/>
          <w:szCs w:val="24"/>
        </w:rPr>
        <w:t xml:space="preserve"> cani </w:t>
      </w:r>
      <w:r w:rsidR="00372222" w:rsidRPr="002D6CED">
        <w:rPr>
          <w:rFonts w:ascii="Garamond" w:hAnsi="Garamond" w:cs="Tahoma"/>
          <w:b/>
          <w:sz w:val="24"/>
          <w:szCs w:val="24"/>
        </w:rPr>
        <w:t xml:space="preserve">vaganti </w:t>
      </w:r>
      <w:r w:rsidRPr="002D6CED">
        <w:rPr>
          <w:rFonts w:ascii="Garamond" w:hAnsi="Garamond" w:cs="Tahoma"/>
          <w:b/>
          <w:sz w:val="24"/>
          <w:szCs w:val="24"/>
        </w:rPr>
        <w:t xml:space="preserve">e gatti </w:t>
      </w:r>
      <w:r w:rsidR="00372222" w:rsidRPr="002D6CED">
        <w:rPr>
          <w:rFonts w:ascii="Garamond" w:hAnsi="Garamond" w:cs="Tahoma"/>
          <w:b/>
          <w:sz w:val="24"/>
          <w:szCs w:val="24"/>
        </w:rPr>
        <w:t xml:space="preserve">in libertà </w:t>
      </w:r>
      <w:r w:rsidRPr="002D6CED">
        <w:rPr>
          <w:rFonts w:ascii="Garamond" w:hAnsi="Garamond" w:cs="Tahoma"/>
          <w:b/>
          <w:sz w:val="24"/>
          <w:szCs w:val="24"/>
        </w:rPr>
        <w:t>a me</w:t>
      </w:r>
      <w:r w:rsidR="00372222" w:rsidRPr="002D6CED">
        <w:rPr>
          <w:rFonts w:ascii="Garamond" w:hAnsi="Garamond" w:cs="Tahoma"/>
          <w:b/>
          <w:sz w:val="24"/>
          <w:szCs w:val="24"/>
        </w:rPr>
        <w:t>zzo di ambulanza veterinaria</w:t>
      </w:r>
      <w:r w:rsidR="00372222" w:rsidRPr="002D6CED">
        <w:rPr>
          <w:rFonts w:ascii="Garamond" w:hAnsi="Garamond" w:cs="Tahoma"/>
          <w:sz w:val="24"/>
          <w:szCs w:val="24"/>
        </w:rPr>
        <w:t xml:space="preserve"> </w:t>
      </w:r>
    </w:p>
    <w:p w:rsidR="009126D2" w:rsidRPr="002D6CED" w:rsidRDefault="009126D2"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sz w:val="24"/>
          <w:szCs w:val="24"/>
        </w:rPr>
        <w:t>Voce a): servizio destinato all’Azienda per l’assistenza sanitaria n.1 “Triestina”</w:t>
      </w:r>
    </w:p>
    <w:p w:rsidR="00C426EF" w:rsidRDefault="006E34E9" w:rsidP="00C426EF">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b):</w:t>
      </w:r>
      <w:r w:rsidR="00C426EF">
        <w:rPr>
          <w:rFonts w:ascii="Garamond" w:hAnsi="Garamond" w:cs="Tahoma"/>
          <w:sz w:val="24"/>
          <w:szCs w:val="24"/>
        </w:rPr>
        <w:t xml:space="preserve"> </w:t>
      </w:r>
      <w:r w:rsidR="00C426EF" w:rsidRPr="002D6CED">
        <w:rPr>
          <w:rFonts w:ascii="Garamond" w:hAnsi="Garamond" w:cs="Tahoma"/>
          <w:sz w:val="24"/>
          <w:szCs w:val="24"/>
        </w:rPr>
        <w:t xml:space="preserve">servizio destinato all’Azienda per l’assistenza sanitaria n.2 “Bassa Friulana - </w:t>
      </w:r>
      <w:proofErr w:type="spellStart"/>
      <w:r w:rsidR="00C426EF" w:rsidRPr="002D6CED">
        <w:rPr>
          <w:rFonts w:ascii="Garamond" w:hAnsi="Garamond" w:cs="Tahoma"/>
          <w:sz w:val="24"/>
          <w:szCs w:val="24"/>
        </w:rPr>
        <w:t>Isontina</w:t>
      </w:r>
      <w:proofErr w:type="spellEnd"/>
      <w:r w:rsidR="00C426EF" w:rsidRPr="002D6CED">
        <w:rPr>
          <w:rFonts w:ascii="Garamond" w:hAnsi="Garamond" w:cs="Tahoma"/>
          <w:sz w:val="24"/>
          <w:szCs w:val="24"/>
        </w:rPr>
        <w:t>” (d’ora in poi anche AAS2)</w:t>
      </w:r>
      <w:r w:rsidR="00C426EF">
        <w:rPr>
          <w:rFonts w:ascii="Garamond" w:hAnsi="Garamond" w:cs="Tahoma"/>
          <w:sz w:val="24"/>
          <w:szCs w:val="24"/>
        </w:rPr>
        <w:t xml:space="preserve"> TERRITORIO DEI COMUNI GIA’ FACENTI PARTE DELL’AZIENDA PER I SERVIZI SANITARI n. 2 ISONTINA</w:t>
      </w:r>
    </w:p>
    <w:p w:rsidR="00C426EF" w:rsidRDefault="006E34E9" w:rsidP="00C426EF">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c</w:t>
      </w:r>
      <w:r w:rsidR="00C426EF">
        <w:rPr>
          <w:rFonts w:ascii="Garamond" w:hAnsi="Garamond" w:cs="Tahoma"/>
          <w:sz w:val="24"/>
          <w:szCs w:val="24"/>
        </w:rPr>
        <w:t xml:space="preserve">) </w:t>
      </w:r>
      <w:r w:rsidR="00C426EF" w:rsidRPr="002D6CED">
        <w:rPr>
          <w:rFonts w:ascii="Garamond" w:hAnsi="Garamond" w:cs="Tahoma"/>
          <w:sz w:val="24"/>
          <w:szCs w:val="24"/>
        </w:rPr>
        <w:t xml:space="preserve">servizio destinato all’Azienda per l’assistenza sanitaria n.2 “Bassa Friulana - </w:t>
      </w:r>
      <w:proofErr w:type="spellStart"/>
      <w:r w:rsidR="00C426EF" w:rsidRPr="002D6CED">
        <w:rPr>
          <w:rFonts w:ascii="Garamond" w:hAnsi="Garamond" w:cs="Tahoma"/>
          <w:sz w:val="24"/>
          <w:szCs w:val="24"/>
        </w:rPr>
        <w:t>Isontina</w:t>
      </w:r>
      <w:proofErr w:type="spellEnd"/>
      <w:r w:rsidR="00C426EF" w:rsidRPr="002D6CED">
        <w:rPr>
          <w:rFonts w:ascii="Garamond" w:hAnsi="Garamond" w:cs="Tahoma"/>
          <w:sz w:val="24"/>
          <w:szCs w:val="24"/>
        </w:rPr>
        <w:t>”</w:t>
      </w:r>
      <w:r w:rsidR="00C426EF">
        <w:rPr>
          <w:rFonts w:ascii="Garamond" w:hAnsi="Garamond" w:cs="Tahoma"/>
          <w:sz w:val="24"/>
          <w:szCs w:val="24"/>
        </w:rPr>
        <w:t xml:space="preserve"> TERRITORIO DEI COMUNI GIA’ FACENTI PARTE DELL’AZIENDA PER I SERVIZI SANITARI n. 5 BASSA FRIULANA</w:t>
      </w:r>
    </w:p>
    <w:p w:rsidR="009126D2" w:rsidRPr="002D6CED" w:rsidRDefault="006E34E9" w:rsidP="00271AA1">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d</w:t>
      </w:r>
      <w:r w:rsidR="009126D2" w:rsidRPr="002D6CED">
        <w:rPr>
          <w:rFonts w:ascii="Garamond" w:hAnsi="Garamond" w:cs="Tahoma"/>
          <w:sz w:val="24"/>
          <w:szCs w:val="24"/>
        </w:rPr>
        <w:t>): servizio destinato all’Azienda per l’assistenza sanitaria n.3 “Alto Friuli – Collinare - Medio Friuli”</w:t>
      </w:r>
    </w:p>
    <w:p w:rsidR="009126D2" w:rsidRPr="002D6CED" w:rsidRDefault="006E34E9" w:rsidP="00271AA1">
      <w:pPr>
        <w:pStyle w:val="Paragrafoelenco"/>
        <w:numPr>
          <w:ilvl w:val="0"/>
          <w:numId w:val="1"/>
        </w:numPr>
        <w:autoSpaceDE w:val="0"/>
        <w:autoSpaceDN w:val="0"/>
        <w:adjustRightInd w:val="0"/>
        <w:rPr>
          <w:rFonts w:ascii="Garamond" w:hAnsi="Garamond" w:cs="Tahoma"/>
          <w:sz w:val="24"/>
          <w:szCs w:val="24"/>
        </w:rPr>
      </w:pPr>
      <w:r>
        <w:rPr>
          <w:rFonts w:ascii="Garamond" w:hAnsi="Garamond" w:cs="Tahoma"/>
          <w:sz w:val="24"/>
          <w:szCs w:val="24"/>
        </w:rPr>
        <w:t>Voce e</w:t>
      </w:r>
      <w:r w:rsidR="009126D2" w:rsidRPr="002D6CED">
        <w:rPr>
          <w:rFonts w:ascii="Garamond" w:hAnsi="Garamond" w:cs="Tahoma"/>
          <w:sz w:val="24"/>
          <w:szCs w:val="24"/>
        </w:rPr>
        <w:t>): servizio destinato all’Azienda per l’assistenza sanitaria n.4 “Friuli Centrale”</w:t>
      </w:r>
    </w:p>
    <w:p w:rsidR="009126D2" w:rsidRPr="002D6CED" w:rsidRDefault="006E34E9" w:rsidP="00271AA1">
      <w:pPr>
        <w:pStyle w:val="Paragrafoelenco"/>
        <w:numPr>
          <w:ilvl w:val="0"/>
          <w:numId w:val="1"/>
        </w:numPr>
        <w:autoSpaceDE w:val="0"/>
        <w:autoSpaceDN w:val="0"/>
        <w:adjustRightInd w:val="0"/>
        <w:jc w:val="both"/>
        <w:rPr>
          <w:rFonts w:ascii="Garamond" w:hAnsi="Garamond" w:cs="Tahoma"/>
          <w:sz w:val="24"/>
          <w:szCs w:val="24"/>
        </w:rPr>
      </w:pPr>
      <w:r>
        <w:rPr>
          <w:rFonts w:ascii="Garamond" w:hAnsi="Garamond" w:cs="Tahoma"/>
          <w:sz w:val="24"/>
          <w:szCs w:val="24"/>
        </w:rPr>
        <w:t>Voce f</w:t>
      </w:r>
      <w:r w:rsidR="009126D2" w:rsidRPr="002D6CED">
        <w:rPr>
          <w:rFonts w:ascii="Garamond" w:hAnsi="Garamond" w:cs="Tahoma"/>
          <w:sz w:val="24"/>
          <w:szCs w:val="24"/>
        </w:rPr>
        <w:t>): servizio destinato all’Azienda per l’assistenza sanitaria n.1 “Friuli Occidentale”</w:t>
      </w:r>
    </w:p>
    <w:p w:rsidR="009126D2" w:rsidRPr="002D6CED" w:rsidRDefault="009126D2" w:rsidP="009126D2">
      <w:pPr>
        <w:pStyle w:val="Paragrafoelenco"/>
        <w:autoSpaceDE w:val="0"/>
        <w:autoSpaceDN w:val="0"/>
        <w:adjustRightInd w:val="0"/>
        <w:ind w:left="390"/>
        <w:jc w:val="both"/>
        <w:rPr>
          <w:rFonts w:ascii="Garamond" w:hAnsi="Garamond" w:cs="Tahoma"/>
          <w:sz w:val="24"/>
          <w:szCs w:val="24"/>
        </w:rPr>
      </w:pPr>
    </w:p>
    <w:p w:rsidR="009126D2" w:rsidRPr="002D6CED" w:rsidRDefault="009126D2" w:rsidP="00271AA1">
      <w:pPr>
        <w:pStyle w:val="Paragrafoelenco"/>
        <w:numPr>
          <w:ilvl w:val="0"/>
          <w:numId w:val="1"/>
        </w:numPr>
        <w:autoSpaceDE w:val="0"/>
        <w:autoSpaceDN w:val="0"/>
        <w:adjustRightInd w:val="0"/>
        <w:jc w:val="both"/>
        <w:rPr>
          <w:rFonts w:ascii="Garamond" w:hAnsi="Garamond" w:cs="Tahoma"/>
          <w:b/>
          <w:sz w:val="24"/>
          <w:szCs w:val="24"/>
        </w:rPr>
      </w:pPr>
      <w:r w:rsidRPr="002D6CED">
        <w:rPr>
          <w:rFonts w:ascii="Garamond" w:hAnsi="Garamond" w:cs="Tahoma"/>
          <w:b/>
          <w:sz w:val="24"/>
          <w:szCs w:val="24"/>
        </w:rPr>
        <w:t>LOTTO n.3</w:t>
      </w:r>
      <w:r w:rsidRPr="002D6CED">
        <w:rPr>
          <w:rFonts w:ascii="Garamond" w:hAnsi="Garamond" w:cs="Tahoma"/>
          <w:sz w:val="24"/>
          <w:szCs w:val="24"/>
        </w:rPr>
        <w:t xml:space="preserve">: </w:t>
      </w:r>
      <w:r w:rsidRPr="002D6CED">
        <w:rPr>
          <w:rFonts w:ascii="Garamond" w:hAnsi="Garamond" w:cs="Tahoma"/>
          <w:b/>
          <w:sz w:val="24"/>
          <w:szCs w:val="24"/>
        </w:rPr>
        <w:t>gestione del canile contumaciale</w:t>
      </w:r>
    </w:p>
    <w:p w:rsidR="009126D2" w:rsidRPr="002D6CED" w:rsidRDefault="009126D2"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sz w:val="24"/>
          <w:szCs w:val="24"/>
        </w:rPr>
        <w:t xml:space="preserve">Voce </w:t>
      </w:r>
      <w:r w:rsidR="00156E48" w:rsidRPr="002D6CED">
        <w:rPr>
          <w:rFonts w:ascii="Garamond" w:hAnsi="Garamond" w:cs="Tahoma"/>
          <w:sz w:val="24"/>
          <w:szCs w:val="24"/>
        </w:rPr>
        <w:t>a</w:t>
      </w:r>
      <w:r w:rsidRPr="002D6CED">
        <w:rPr>
          <w:rFonts w:ascii="Garamond" w:hAnsi="Garamond" w:cs="Tahoma"/>
          <w:sz w:val="24"/>
          <w:szCs w:val="24"/>
        </w:rPr>
        <w:t>): s</w:t>
      </w:r>
      <w:r w:rsidR="00681296" w:rsidRPr="002D6CED">
        <w:rPr>
          <w:rFonts w:ascii="Garamond" w:hAnsi="Garamond" w:cs="Tahoma"/>
          <w:sz w:val="24"/>
          <w:szCs w:val="24"/>
        </w:rPr>
        <w:t>ervizio</w:t>
      </w:r>
      <w:r w:rsidRPr="002D6CED">
        <w:rPr>
          <w:rFonts w:ascii="Garamond" w:hAnsi="Garamond" w:cs="Tahoma"/>
          <w:sz w:val="24"/>
          <w:szCs w:val="24"/>
        </w:rPr>
        <w:t xml:space="preserve"> destinato all’Azienda per l’assistenza sanitaria n.3 “Alto Friuli – Collinare - Medio Friuli”</w:t>
      </w:r>
    </w:p>
    <w:p w:rsidR="009126D2" w:rsidRPr="002D6CED" w:rsidRDefault="009126D2" w:rsidP="00271AA1">
      <w:pPr>
        <w:pStyle w:val="Paragrafoelenco"/>
        <w:numPr>
          <w:ilvl w:val="0"/>
          <w:numId w:val="1"/>
        </w:numPr>
        <w:autoSpaceDE w:val="0"/>
        <w:autoSpaceDN w:val="0"/>
        <w:adjustRightInd w:val="0"/>
        <w:jc w:val="both"/>
        <w:rPr>
          <w:rFonts w:ascii="Garamond" w:hAnsi="Garamond" w:cs="Tahoma"/>
          <w:sz w:val="24"/>
          <w:szCs w:val="24"/>
        </w:rPr>
      </w:pPr>
      <w:r w:rsidRPr="002D6CED">
        <w:rPr>
          <w:rFonts w:ascii="Garamond" w:hAnsi="Garamond" w:cs="Tahoma"/>
          <w:sz w:val="24"/>
          <w:szCs w:val="24"/>
        </w:rPr>
        <w:t xml:space="preserve">Voce </w:t>
      </w:r>
      <w:r w:rsidR="00156E48" w:rsidRPr="002D6CED">
        <w:rPr>
          <w:rFonts w:ascii="Garamond" w:hAnsi="Garamond" w:cs="Tahoma"/>
          <w:sz w:val="24"/>
          <w:szCs w:val="24"/>
        </w:rPr>
        <w:t>b</w:t>
      </w:r>
      <w:r w:rsidRPr="002D6CED">
        <w:rPr>
          <w:rFonts w:ascii="Garamond" w:hAnsi="Garamond" w:cs="Tahoma"/>
          <w:sz w:val="24"/>
          <w:szCs w:val="24"/>
        </w:rPr>
        <w:t>): servizio destinato all’Aziend</w:t>
      </w:r>
      <w:r w:rsidR="00156E48" w:rsidRPr="002D6CED">
        <w:rPr>
          <w:rFonts w:ascii="Garamond" w:hAnsi="Garamond" w:cs="Tahoma"/>
          <w:sz w:val="24"/>
          <w:szCs w:val="24"/>
        </w:rPr>
        <w:t>a per l’assistenza sanitaria n.5</w:t>
      </w:r>
      <w:r w:rsidRPr="002D6CED">
        <w:rPr>
          <w:rFonts w:ascii="Garamond" w:hAnsi="Garamond" w:cs="Tahoma"/>
          <w:sz w:val="24"/>
          <w:szCs w:val="24"/>
        </w:rPr>
        <w:t xml:space="preserve"> “Friuli Occidentale”</w:t>
      </w:r>
    </w:p>
    <w:p w:rsidR="00DE31A8" w:rsidRPr="002D6CED" w:rsidRDefault="00DE31A8" w:rsidP="00271AA1">
      <w:pPr>
        <w:numPr>
          <w:ilvl w:val="1"/>
          <w:numId w:val="3"/>
        </w:numPr>
        <w:spacing w:after="0" w:line="300" w:lineRule="atLeast"/>
        <w:jc w:val="both"/>
        <w:rPr>
          <w:rFonts w:ascii="Garamond" w:hAnsi="Garamond" w:cs="Tahoma"/>
          <w:b/>
          <w:sz w:val="24"/>
          <w:szCs w:val="24"/>
        </w:rPr>
      </w:pPr>
      <w:r w:rsidRPr="002D6CED">
        <w:rPr>
          <w:rFonts w:ascii="Garamond" w:hAnsi="Garamond" w:cs="Tahoma"/>
          <w:b/>
          <w:sz w:val="24"/>
          <w:szCs w:val="24"/>
        </w:rPr>
        <w:lastRenderedPageBreak/>
        <w:t>NORMATIVA DI RIFERIMENTO</w:t>
      </w:r>
    </w:p>
    <w:p w:rsidR="00271AA1" w:rsidRPr="002D6CED" w:rsidRDefault="00271AA1" w:rsidP="00DE31A8">
      <w:pPr>
        <w:autoSpaceDE w:val="0"/>
        <w:autoSpaceDN w:val="0"/>
        <w:adjustRightInd w:val="0"/>
        <w:jc w:val="both"/>
        <w:rPr>
          <w:rFonts w:ascii="Garamond" w:hAnsi="Garamond" w:cs="Tahoma"/>
          <w:sz w:val="24"/>
          <w:szCs w:val="24"/>
        </w:rPr>
      </w:pPr>
    </w:p>
    <w:p w:rsidR="00DE31A8" w:rsidRPr="002D6CED" w:rsidRDefault="00974424" w:rsidP="00DE31A8">
      <w:pPr>
        <w:autoSpaceDE w:val="0"/>
        <w:autoSpaceDN w:val="0"/>
        <w:adjustRightInd w:val="0"/>
        <w:jc w:val="both"/>
        <w:rPr>
          <w:rFonts w:ascii="Garamond" w:hAnsi="Garamond" w:cs="Tahoma"/>
          <w:sz w:val="24"/>
          <w:szCs w:val="24"/>
        </w:rPr>
      </w:pPr>
      <w:r w:rsidRPr="002D6CED">
        <w:rPr>
          <w:rFonts w:ascii="Garamond" w:hAnsi="Garamond" w:cs="Tahoma"/>
          <w:sz w:val="24"/>
          <w:szCs w:val="24"/>
        </w:rPr>
        <w:t>R</w:t>
      </w:r>
      <w:r w:rsidR="00DE31A8" w:rsidRPr="002D6CED">
        <w:rPr>
          <w:rFonts w:ascii="Garamond" w:hAnsi="Garamond" w:cs="Tahoma"/>
          <w:sz w:val="24"/>
          <w:szCs w:val="24"/>
        </w:rPr>
        <w:t>appresentano normative di riferimento da rispettarsi nell’espletamento del servizio:</w:t>
      </w:r>
    </w:p>
    <w:p w:rsidR="00DE31A8" w:rsidRPr="002D6CED" w:rsidRDefault="00DE31A8" w:rsidP="00DE31A8">
      <w:pPr>
        <w:autoSpaceDE w:val="0"/>
        <w:autoSpaceDN w:val="0"/>
        <w:adjustRightInd w:val="0"/>
        <w:jc w:val="both"/>
        <w:rPr>
          <w:rFonts w:ascii="Garamond" w:hAnsi="Garamond" w:cs="Tahoma"/>
          <w:sz w:val="24"/>
          <w:szCs w:val="24"/>
        </w:rPr>
      </w:pPr>
    </w:p>
    <w:p w:rsidR="00DE31A8" w:rsidRPr="002D6CED" w:rsidRDefault="00D859C5" w:rsidP="00271AA1">
      <w:pPr>
        <w:numPr>
          <w:ilvl w:val="1"/>
          <w:numId w:val="8"/>
        </w:numPr>
        <w:spacing w:after="0" w:line="240" w:lineRule="auto"/>
        <w:jc w:val="both"/>
        <w:rPr>
          <w:rFonts w:ascii="Garamond" w:hAnsi="Garamond" w:cs="Tahoma"/>
          <w:sz w:val="24"/>
          <w:szCs w:val="24"/>
        </w:rPr>
      </w:pPr>
      <w:r w:rsidRPr="002D6CED">
        <w:rPr>
          <w:rFonts w:ascii="Garamond" w:hAnsi="Garamond" w:cs="Tahoma"/>
          <w:sz w:val="24"/>
          <w:szCs w:val="24"/>
        </w:rPr>
        <w:t>DECRETO DEL PRESIDENTE DELLA REPUBBLICA</w:t>
      </w:r>
      <w:r w:rsidRPr="002D6CED">
        <w:rPr>
          <w:rFonts w:ascii="Garamond" w:hAnsi="Garamond" w:cs="BookAntiqua-Bold"/>
          <w:bCs/>
          <w:sz w:val="24"/>
          <w:szCs w:val="24"/>
          <w:lang w:eastAsia="it-IT"/>
        </w:rPr>
        <w:t xml:space="preserve"> </w:t>
      </w:r>
      <w:r w:rsidR="00F43D4A" w:rsidRPr="002D6CED">
        <w:rPr>
          <w:rFonts w:ascii="Garamond" w:hAnsi="Garamond" w:cs="BookAntiqua-Bold"/>
          <w:bCs/>
          <w:sz w:val="24"/>
          <w:szCs w:val="24"/>
          <w:lang w:eastAsia="it-IT"/>
        </w:rPr>
        <w:t>8 febbraio 1954</w:t>
      </w:r>
      <w:r w:rsidR="005E28B5" w:rsidRPr="002D6CED">
        <w:rPr>
          <w:rFonts w:ascii="Garamond" w:hAnsi="Garamond" w:cs="BookAntiqua-Bold"/>
          <w:bCs/>
          <w:sz w:val="24"/>
          <w:szCs w:val="24"/>
          <w:lang w:eastAsia="it-IT"/>
        </w:rPr>
        <w:t xml:space="preserve"> n. 320 “Regolamento di polizia veterinaria”</w:t>
      </w:r>
    </w:p>
    <w:p w:rsidR="00DE31A8" w:rsidRPr="002D6CED" w:rsidRDefault="005E28B5" w:rsidP="00271AA1">
      <w:pPr>
        <w:pStyle w:val="Paragrafoelenco"/>
        <w:numPr>
          <w:ilvl w:val="1"/>
          <w:numId w:val="8"/>
        </w:numPr>
        <w:autoSpaceDE w:val="0"/>
        <w:autoSpaceDN w:val="0"/>
        <w:adjustRightInd w:val="0"/>
        <w:spacing w:after="0" w:line="240" w:lineRule="auto"/>
        <w:jc w:val="both"/>
        <w:rPr>
          <w:rFonts w:ascii="Garamond" w:hAnsi="Garamond" w:cs="Tahoma"/>
          <w:sz w:val="24"/>
          <w:szCs w:val="24"/>
        </w:rPr>
      </w:pPr>
      <w:r w:rsidRPr="002D6CED">
        <w:rPr>
          <w:rFonts w:ascii="Garamond" w:hAnsi="Garamond" w:cs="Verdana"/>
          <w:bCs/>
          <w:sz w:val="24"/>
          <w:szCs w:val="24"/>
          <w:lang w:eastAsia="it-IT"/>
        </w:rPr>
        <w:t>L</w:t>
      </w:r>
      <w:r w:rsidR="00D859C5" w:rsidRPr="002D6CED">
        <w:rPr>
          <w:rFonts w:ascii="Garamond" w:hAnsi="Garamond" w:cs="Verdana"/>
          <w:bCs/>
          <w:sz w:val="24"/>
          <w:szCs w:val="24"/>
          <w:lang w:eastAsia="it-IT"/>
        </w:rPr>
        <w:t>EGGE</w:t>
      </w:r>
      <w:r w:rsidR="00F43D4A" w:rsidRPr="002D6CED">
        <w:rPr>
          <w:rFonts w:ascii="Garamond" w:hAnsi="Garamond" w:cs="Verdana"/>
          <w:bCs/>
          <w:sz w:val="24"/>
          <w:szCs w:val="24"/>
          <w:lang w:eastAsia="it-IT"/>
        </w:rPr>
        <w:t xml:space="preserve"> 14 agosto 1991</w:t>
      </w:r>
      <w:r w:rsidRPr="002D6CED">
        <w:rPr>
          <w:rFonts w:ascii="Garamond" w:hAnsi="Garamond" w:cs="Verdana"/>
          <w:bCs/>
          <w:sz w:val="24"/>
          <w:szCs w:val="24"/>
          <w:lang w:eastAsia="it-IT"/>
        </w:rPr>
        <w:t xml:space="preserve"> n. 281 “Legge quadro in materia di animali di affezione e prevenzione del randagismo”</w:t>
      </w:r>
    </w:p>
    <w:p w:rsidR="00F43D4A" w:rsidRPr="002D6CED" w:rsidRDefault="00F43D4A" w:rsidP="00271AA1">
      <w:pPr>
        <w:numPr>
          <w:ilvl w:val="1"/>
          <w:numId w:val="8"/>
        </w:numPr>
        <w:spacing w:after="0" w:line="240" w:lineRule="auto"/>
        <w:jc w:val="both"/>
        <w:rPr>
          <w:rFonts w:ascii="Garamond" w:hAnsi="Garamond" w:cs="Tahoma"/>
          <w:sz w:val="24"/>
          <w:szCs w:val="24"/>
        </w:rPr>
      </w:pPr>
      <w:r w:rsidRPr="002D6CED">
        <w:rPr>
          <w:rFonts w:ascii="Garamond" w:hAnsi="Garamond" w:cs="Tahoma"/>
          <w:sz w:val="24"/>
          <w:szCs w:val="24"/>
        </w:rPr>
        <w:t>DECRETO DEL PRESIDENTE DELLA REGIONE 6 giugno 2002 n. 0171/</w:t>
      </w:r>
      <w:proofErr w:type="spellStart"/>
      <w:r w:rsidRPr="002D6CED">
        <w:rPr>
          <w:rFonts w:ascii="Garamond" w:hAnsi="Garamond" w:cs="Tahoma"/>
          <w:sz w:val="24"/>
          <w:szCs w:val="24"/>
        </w:rPr>
        <w:t>Pres</w:t>
      </w:r>
      <w:proofErr w:type="spellEnd"/>
      <w:r w:rsidRPr="002D6CED">
        <w:rPr>
          <w:rFonts w:ascii="Garamond" w:hAnsi="Garamond" w:cs="Tahoma"/>
          <w:sz w:val="24"/>
          <w:szCs w:val="24"/>
        </w:rPr>
        <w:t>. “Regolamento di esecuzione della legge regionale 4 settembre 1990, n. 39 in materia di tutela degli animali domestici per il controllo e la prevenzione del fenomeno del randagismo. Istituzione dell’anagrafe canina.”</w:t>
      </w:r>
    </w:p>
    <w:p w:rsidR="00F43D4A" w:rsidRPr="002D6CED" w:rsidRDefault="00F43D4A" w:rsidP="00271AA1">
      <w:pPr>
        <w:numPr>
          <w:ilvl w:val="1"/>
          <w:numId w:val="8"/>
        </w:numPr>
        <w:spacing w:after="0" w:line="240" w:lineRule="auto"/>
        <w:jc w:val="both"/>
        <w:rPr>
          <w:rFonts w:ascii="Garamond" w:hAnsi="Garamond" w:cs="Tahoma"/>
          <w:sz w:val="24"/>
          <w:szCs w:val="24"/>
        </w:rPr>
      </w:pPr>
      <w:r w:rsidRPr="002D6CED">
        <w:rPr>
          <w:rFonts w:ascii="Garamond" w:hAnsi="Garamond" w:cstheme="minorHAnsi"/>
          <w:sz w:val="24"/>
          <w:szCs w:val="24"/>
        </w:rPr>
        <w:t xml:space="preserve">DELIBERAZIONE DELLA GIUNTA REGIONALE </w:t>
      </w:r>
      <w:r w:rsidRPr="002D6CED">
        <w:rPr>
          <w:rFonts w:ascii="Garamond" w:hAnsi="Garamond" w:cs="Tahoma"/>
          <w:sz w:val="24"/>
          <w:szCs w:val="24"/>
        </w:rPr>
        <w:t>3 agosto 2005 n. 1974 “Protocollo operativo per la profilassi antirabbica post-esposizione”</w:t>
      </w:r>
    </w:p>
    <w:p w:rsidR="00F43D4A" w:rsidRPr="002D6CED" w:rsidRDefault="00F43D4A" w:rsidP="00271AA1">
      <w:pPr>
        <w:numPr>
          <w:ilvl w:val="1"/>
          <w:numId w:val="8"/>
        </w:numPr>
        <w:spacing w:after="0" w:line="240" w:lineRule="auto"/>
        <w:jc w:val="both"/>
        <w:rPr>
          <w:rFonts w:ascii="Garamond" w:hAnsi="Garamond" w:cs="Tahoma"/>
          <w:sz w:val="24"/>
          <w:szCs w:val="24"/>
        </w:rPr>
      </w:pPr>
      <w:r w:rsidRPr="002D6CED">
        <w:rPr>
          <w:rFonts w:ascii="Garamond" w:hAnsi="Garamond"/>
          <w:sz w:val="24"/>
          <w:szCs w:val="24"/>
        </w:rPr>
        <w:t xml:space="preserve">REGOLAMENTO CE del 21 ottobre 2009 n. </w:t>
      </w:r>
      <w:hyperlink r:id="rId15" w:history="1">
        <w:r w:rsidRPr="002D6CED">
          <w:rPr>
            <w:rStyle w:val="Collegamentoipertestuale"/>
            <w:rFonts w:ascii="Garamond" w:hAnsi="Garamond"/>
            <w:color w:val="auto"/>
            <w:sz w:val="24"/>
            <w:szCs w:val="24"/>
            <w:u w:val="none"/>
          </w:rPr>
          <w:t>1069</w:t>
        </w:r>
      </w:hyperlink>
    </w:p>
    <w:p w:rsidR="00DE31A8" w:rsidRPr="002D6CED" w:rsidRDefault="005E28B5" w:rsidP="00271AA1">
      <w:pPr>
        <w:numPr>
          <w:ilvl w:val="1"/>
          <w:numId w:val="8"/>
        </w:numPr>
        <w:spacing w:after="0" w:line="240" w:lineRule="auto"/>
        <w:jc w:val="both"/>
        <w:rPr>
          <w:rFonts w:ascii="Garamond" w:hAnsi="Garamond" w:cs="Tahoma"/>
          <w:sz w:val="24"/>
          <w:szCs w:val="24"/>
        </w:rPr>
      </w:pPr>
      <w:r w:rsidRPr="002D6CED">
        <w:rPr>
          <w:rFonts w:ascii="Garamond" w:hAnsi="Garamond" w:cs="Tahoma"/>
          <w:sz w:val="24"/>
          <w:szCs w:val="24"/>
        </w:rPr>
        <w:t>L</w:t>
      </w:r>
      <w:r w:rsidR="00D859C5" w:rsidRPr="002D6CED">
        <w:rPr>
          <w:rFonts w:ascii="Garamond" w:hAnsi="Garamond" w:cs="Tahoma"/>
          <w:sz w:val="24"/>
          <w:szCs w:val="24"/>
        </w:rPr>
        <w:t xml:space="preserve">EGGE </w:t>
      </w:r>
      <w:r w:rsidRPr="002D6CED">
        <w:rPr>
          <w:rFonts w:ascii="Garamond" w:hAnsi="Garamond" w:cs="Tahoma"/>
          <w:sz w:val="24"/>
          <w:szCs w:val="24"/>
        </w:rPr>
        <w:t>R</w:t>
      </w:r>
      <w:r w:rsidR="00D859C5" w:rsidRPr="002D6CED">
        <w:rPr>
          <w:rFonts w:ascii="Garamond" w:hAnsi="Garamond" w:cs="Tahoma"/>
          <w:sz w:val="24"/>
          <w:szCs w:val="24"/>
        </w:rPr>
        <w:t>EGIONALE</w:t>
      </w:r>
      <w:r w:rsidR="00F43D4A" w:rsidRPr="002D6CED">
        <w:rPr>
          <w:rFonts w:ascii="Garamond" w:hAnsi="Garamond" w:cs="Tahoma"/>
          <w:sz w:val="24"/>
          <w:szCs w:val="24"/>
        </w:rPr>
        <w:t xml:space="preserve"> 11 ottobre 2012</w:t>
      </w:r>
      <w:r w:rsidRPr="002D6CED">
        <w:rPr>
          <w:rFonts w:ascii="Garamond" w:hAnsi="Garamond" w:cs="Tahoma"/>
          <w:sz w:val="24"/>
          <w:szCs w:val="24"/>
        </w:rPr>
        <w:t xml:space="preserve"> n. 20 “Norme per il benessere e la tutela degli animali di affezione</w:t>
      </w:r>
      <w:r w:rsidR="00DE31A8" w:rsidRPr="002D6CED">
        <w:rPr>
          <w:rFonts w:ascii="Garamond" w:hAnsi="Garamond" w:cs="Tahoma"/>
          <w:sz w:val="24"/>
          <w:szCs w:val="24"/>
        </w:rPr>
        <w:t>;</w:t>
      </w:r>
    </w:p>
    <w:p w:rsidR="00F43D4A" w:rsidRPr="002D6CED" w:rsidRDefault="00F43D4A" w:rsidP="00271AA1">
      <w:pPr>
        <w:pStyle w:val="Paragrafoelenco"/>
        <w:numPr>
          <w:ilvl w:val="1"/>
          <w:numId w:val="8"/>
        </w:numPr>
        <w:spacing w:before="100" w:beforeAutospacing="1" w:after="100" w:afterAutospacing="1" w:line="240" w:lineRule="auto"/>
        <w:jc w:val="both"/>
        <w:rPr>
          <w:rFonts w:ascii="Garamond" w:eastAsia="Times New Roman" w:hAnsi="Garamond" w:cs="Courier New"/>
          <w:sz w:val="24"/>
          <w:szCs w:val="24"/>
          <w:lang w:eastAsia="it-IT"/>
        </w:rPr>
      </w:pPr>
      <w:r w:rsidRPr="002D6CED">
        <w:rPr>
          <w:rFonts w:ascii="Garamond" w:eastAsia="Times New Roman" w:hAnsi="Garamond"/>
          <w:bCs/>
          <w:sz w:val="24"/>
          <w:szCs w:val="24"/>
          <w:lang w:eastAsia="it-IT"/>
        </w:rPr>
        <w:t>DECRETO DEL MINISTERO DELLE INFRASTRUTTURE E DEI TRASPORTI 9 ottobre 2012 n. 217 “</w:t>
      </w:r>
      <w:r w:rsidRPr="002D6CED">
        <w:rPr>
          <w:rFonts w:ascii="Garamond" w:eastAsia="Times New Roman" w:hAnsi="Garamond" w:cs="Courier New"/>
          <w:bCs/>
          <w:sz w:val="24"/>
          <w:szCs w:val="24"/>
          <w:lang w:eastAsia="it-IT"/>
        </w:rPr>
        <w:t>Regolamento di attuazione dell'articolo 177, comma 1, del decreto legislativo 30 aprile 1992, n. 285, come modificato dall'articolo 31, comma 1, della legge 29 luglio 2010, n. 120, in materia di trasporto e soccorso di animali in stato di necessità”</w:t>
      </w:r>
    </w:p>
    <w:p w:rsidR="00F43D4A" w:rsidRPr="002D6CED" w:rsidRDefault="00F43D4A" w:rsidP="00271AA1">
      <w:pPr>
        <w:numPr>
          <w:ilvl w:val="1"/>
          <w:numId w:val="8"/>
        </w:numPr>
        <w:spacing w:after="0" w:line="240" w:lineRule="auto"/>
        <w:jc w:val="both"/>
        <w:rPr>
          <w:rFonts w:ascii="Garamond" w:hAnsi="Garamond" w:cs="Tahoma"/>
          <w:sz w:val="24"/>
          <w:szCs w:val="24"/>
        </w:rPr>
      </w:pPr>
      <w:r w:rsidRPr="002D6CED">
        <w:rPr>
          <w:rFonts w:ascii="Garamond" w:hAnsi="Garamond" w:cs="Tahoma"/>
          <w:sz w:val="24"/>
          <w:szCs w:val="24"/>
        </w:rPr>
        <w:t xml:space="preserve">LINEE GUIDA MINISTERO DELLA SALUTE - DIREZIONE GENERALE DELLA SANITA’ ANIMALE E DEI FARMACI VETERINARI - UO TUTELA ANIMALI recanti </w:t>
      </w:r>
      <w:r w:rsidRPr="002D6CED">
        <w:rPr>
          <w:rFonts w:ascii="Garamond" w:hAnsi="Garamond"/>
          <w:sz w:val="24"/>
          <w:szCs w:val="24"/>
        </w:rPr>
        <w:t>disposizioni relative alle attrezzature delle autoambulanze veterinarie, ai requisiti del personale adibito al soccorso e al trasporto degli animali, ai dispositivi di protezione individuale e l’equipaggiamento di cui il personale deve disporre ai sensi dell’art.2, comma 3 del D.M. 9 ottobre 2012 n. 217</w:t>
      </w:r>
    </w:p>
    <w:p w:rsidR="00EA4A49" w:rsidRPr="002D6CED" w:rsidRDefault="00EA4A49" w:rsidP="00271AA1">
      <w:pPr>
        <w:numPr>
          <w:ilvl w:val="1"/>
          <w:numId w:val="8"/>
        </w:numPr>
        <w:spacing w:after="0" w:line="240" w:lineRule="auto"/>
        <w:jc w:val="both"/>
        <w:rPr>
          <w:rFonts w:ascii="Garamond" w:hAnsi="Garamond" w:cs="Tahoma"/>
          <w:sz w:val="24"/>
          <w:szCs w:val="24"/>
        </w:rPr>
      </w:pPr>
      <w:r w:rsidRPr="002D6CED">
        <w:rPr>
          <w:rFonts w:ascii="Garamond" w:hAnsi="Garamond" w:cstheme="minorHAnsi"/>
          <w:sz w:val="24"/>
          <w:szCs w:val="24"/>
        </w:rPr>
        <w:t xml:space="preserve">DELIBERAZIONE DELLA GIUNTA REGIONALE </w:t>
      </w:r>
      <w:r w:rsidRPr="002D6CED">
        <w:rPr>
          <w:rFonts w:ascii="Garamond" w:hAnsi="Garamond" w:cstheme="minorHAnsi"/>
          <w:color w:val="000000"/>
          <w:sz w:val="24"/>
          <w:szCs w:val="24"/>
        </w:rPr>
        <w:t>8 novembre 2013 n. 2029 “L.R. 20/2012 art. 25 e art. 29. Recepimento dell’accordo sancito in data 24/1/2013 in sede di conferenza unificata in materia di identificazione e registrazione degli animali da affezione e approvazione manuale operativo per la gestione dell’anagrafe degli animali d’affezione (BDR)</w:t>
      </w:r>
      <w:r w:rsidR="00974424" w:rsidRPr="002D6CED">
        <w:rPr>
          <w:rFonts w:ascii="Garamond" w:hAnsi="Garamond" w:cstheme="minorHAnsi"/>
          <w:color w:val="000000"/>
          <w:sz w:val="24"/>
          <w:szCs w:val="24"/>
        </w:rPr>
        <w:t>”</w:t>
      </w:r>
    </w:p>
    <w:p w:rsidR="00AF51BC" w:rsidRPr="002D6CED" w:rsidRDefault="00F02117" w:rsidP="00271AA1">
      <w:pPr>
        <w:numPr>
          <w:ilvl w:val="1"/>
          <w:numId w:val="8"/>
        </w:numPr>
        <w:spacing w:after="0" w:line="240" w:lineRule="auto"/>
        <w:jc w:val="both"/>
        <w:rPr>
          <w:rFonts w:ascii="Garamond" w:hAnsi="Garamond" w:cs="Tahoma"/>
          <w:sz w:val="24"/>
          <w:szCs w:val="24"/>
        </w:rPr>
      </w:pPr>
      <w:r w:rsidRPr="002D6CED">
        <w:rPr>
          <w:rFonts w:ascii="Garamond" w:eastAsia="Times New Roman" w:hAnsi="Garamond"/>
          <w:sz w:val="24"/>
          <w:szCs w:val="24"/>
          <w:lang w:eastAsia="it-IT"/>
        </w:rPr>
        <w:t>LINEE GUIDA DEL MINISTERO DELLA SALUTE</w:t>
      </w:r>
      <w:r w:rsidR="00951D68" w:rsidRPr="002D6CED">
        <w:rPr>
          <w:rFonts w:ascii="Garamond" w:eastAsia="Times New Roman" w:hAnsi="Garamond"/>
          <w:sz w:val="24"/>
          <w:szCs w:val="24"/>
          <w:lang w:eastAsia="it-IT"/>
        </w:rPr>
        <w:t xml:space="preserve"> protocollo DGSAF numero 18208 del 4 settembre 2014 recanti disposizioni relative alle attrezzature delle autoambulanze veterinarie, ai requisiti del personale adibito al soccorso ed al trasposto degli animali, ai dispositivi di protezione individuale ed all’equipaggiamento di cui il personale deve disporre ai sensi dell’articolo 2, comma 3, del D.M. 9 ottobre 2012, numero 217</w:t>
      </w:r>
      <w:r w:rsidR="00F43D4A" w:rsidRPr="002D6CED">
        <w:rPr>
          <w:rFonts w:ascii="Garamond" w:eastAsia="Times New Roman" w:hAnsi="Garamond"/>
          <w:sz w:val="24"/>
          <w:szCs w:val="24"/>
          <w:lang w:eastAsia="it-IT"/>
        </w:rPr>
        <w:t xml:space="preserve"> </w:t>
      </w:r>
    </w:p>
    <w:p w:rsidR="00030FE8" w:rsidRPr="002D6CED" w:rsidRDefault="00030FE8" w:rsidP="00271AA1">
      <w:pPr>
        <w:numPr>
          <w:ilvl w:val="1"/>
          <w:numId w:val="8"/>
        </w:numPr>
        <w:spacing w:after="0" w:line="240" w:lineRule="auto"/>
        <w:jc w:val="both"/>
        <w:rPr>
          <w:rFonts w:ascii="Garamond" w:hAnsi="Garamond" w:cs="Tahoma"/>
          <w:sz w:val="24"/>
          <w:szCs w:val="24"/>
        </w:rPr>
      </w:pPr>
      <w:r w:rsidRPr="002D6CED">
        <w:rPr>
          <w:rFonts w:ascii="Garamond" w:hAnsi="Garamond" w:cs="Tahoma"/>
          <w:sz w:val="24"/>
          <w:szCs w:val="24"/>
        </w:rPr>
        <w:t xml:space="preserve">Ogni altra normativa nazionale, regionale e locale pertinente </w:t>
      </w:r>
      <w:proofErr w:type="spellStart"/>
      <w:r w:rsidRPr="002D6CED">
        <w:rPr>
          <w:rFonts w:ascii="Garamond" w:hAnsi="Garamond" w:cs="Tahoma"/>
          <w:i/>
          <w:sz w:val="24"/>
          <w:szCs w:val="24"/>
        </w:rPr>
        <w:t>ratione</w:t>
      </w:r>
      <w:proofErr w:type="spellEnd"/>
      <w:r w:rsidRPr="002D6CED">
        <w:rPr>
          <w:rFonts w:ascii="Garamond" w:hAnsi="Garamond" w:cs="Tahoma"/>
          <w:i/>
          <w:sz w:val="24"/>
          <w:szCs w:val="24"/>
        </w:rPr>
        <w:t xml:space="preserve"> </w:t>
      </w:r>
      <w:proofErr w:type="spellStart"/>
      <w:r w:rsidRPr="002D6CED">
        <w:rPr>
          <w:rFonts w:ascii="Garamond" w:hAnsi="Garamond" w:cs="Tahoma"/>
          <w:i/>
          <w:sz w:val="24"/>
          <w:szCs w:val="24"/>
        </w:rPr>
        <w:t>materiae</w:t>
      </w:r>
      <w:proofErr w:type="spellEnd"/>
      <w:r w:rsidRPr="002D6CED">
        <w:rPr>
          <w:rFonts w:ascii="Garamond" w:hAnsi="Garamond" w:cs="Tahoma"/>
          <w:sz w:val="24"/>
          <w:szCs w:val="24"/>
        </w:rPr>
        <w:t>.</w:t>
      </w:r>
    </w:p>
    <w:p w:rsidR="00030FE8" w:rsidRPr="002D6CED" w:rsidRDefault="00030FE8" w:rsidP="00030FE8">
      <w:pPr>
        <w:spacing w:after="0" w:line="240" w:lineRule="auto"/>
        <w:ind w:left="1440"/>
        <w:jc w:val="both"/>
        <w:rPr>
          <w:rFonts w:ascii="Garamond" w:hAnsi="Garamond" w:cs="Tahoma"/>
          <w:sz w:val="24"/>
          <w:szCs w:val="24"/>
        </w:rPr>
      </w:pPr>
    </w:p>
    <w:p w:rsidR="00DE31A8" w:rsidRPr="002D6CED" w:rsidRDefault="00DE31A8" w:rsidP="00DE31A8">
      <w:pPr>
        <w:rPr>
          <w:rFonts w:ascii="Garamond" w:hAnsi="Garamond" w:cs="Tahoma"/>
          <w:sz w:val="24"/>
          <w:szCs w:val="24"/>
        </w:rPr>
      </w:pPr>
    </w:p>
    <w:p w:rsidR="00DE31A8" w:rsidRPr="002D6CED" w:rsidRDefault="00DE31A8" w:rsidP="00DE31A8">
      <w:pPr>
        <w:rPr>
          <w:rFonts w:ascii="Garamond" w:hAnsi="Garamond" w:cs="Tahoma"/>
          <w:sz w:val="24"/>
          <w:szCs w:val="24"/>
        </w:rPr>
      </w:pPr>
      <w:r w:rsidRPr="002D6CED">
        <w:rPr>
          <w:rFonts w:ascii="Garamond" w:hAnsi="Garamond" w:cs="Tahoma"/>
          <w:sz w:val="24"/>
          <w:szCs w:val="24"/>
        </w:rPr>
        <w:t>Decreto legislativo 12 aprile 2006, n. 163.</w:t>
      </w:r>
    </w:p>
    <w:p w:rsidR="00DE31A8" w:rsidRDefault="00DE31A8" w:rsidP="00DE31A8">
      <w:pPr>
        <w:spacing w:line="300" w:lineRule="atLeast"/>
        <w:jc w:val="both"/>
        <w:rPr>
          <w:rFonts w:ascii="Garamond" w:hAnsi="Garamond" w:cs="Tahoma"/>
          <w:b/>
          <w:sz w:val="24"/>
          <w:szCs w:val="24"/>
        </w:rPr>
      </w:pPr>
    </w:p>
    <w:p w:rsidR="00F94C5B" w:rsidRDefault="00F94C5B" w:rsidP="00DE31A8">
      <w:pPr>
        <w:spacing w:line="300" w:lineRule="atLeast"/>
        <w:jc w:val="both"/>
        <w:rPr>
          <w:rFonts w:ascii="Garamond" w:hAnsi="Garamond" w:cs="Tahoma"/>
          <w:b/>
          <w:sz w:val="24"/>
          <w:szCs w:val="24"/>
        </w:rPr>
      </w:pPr>
    </w:p>
    <w:p w:rsidR="00F94C5B" w:rsidRPr="002D6CED" w:rsidRDefault="00F94C5B" w:rsidP="00DE31A8">
      <w:pPr>
        <w:spacing w:line="300" w:lineRule="atLeast"/>
        <w:jc w:val="both"/>
        <w:rPr>
          <w:rFonts w:ascii="Garamond" w:hAnsi="Garamond" w:cs="Tahoma"/>
          <w:b/>
          <w:sz w:val="24"/>
          <w:szCs w:val="24"/>
        </w:rPr>
      </w:pPr>
    </w:p>
    <w:p w:rsidR="00DE31A8" w:rsidRPr="002D6CED" w:rsidRDefault="00DE31A8" w:rsidP="00271AA1">
      <w:pPr>
        <w:numPr>
          <w:ilvl w:val="1"/>
          <w:numId w:val="3"/>
        </w:numPr>
        <w:spacing w:after="0" w:line="300" w:lineRule="atLeast"/>
        <w:jc w:val="both"/>
        <w:rPr>
          <w:rFonts w:ascii="Garamond" w:hAnsi="Garamond" w:cs="Tahoma"/>
          <w:b/>
          <w:sz w:val="24"/>
          <w:szCs w:val="24"/>
        </w:rPr>
      </w:pPr>
      <w:r w:rsidRPr="002D6CED">
        <w:rPr>
          <w:rFonts w:ascii="Garamond" w:hAnsi="Garamond" w:cs="Tahoma"/>
          <w:b/>
          <w:sz w:val="24"/>
          <w:szCs w:val="24"/>
        </w:rPr>
        <w:lastRenderedPageBreak/>
        <w:t>REQUISITI MINIMI DI PARTECIPAZIONE</w:t>
      </w:r>
    </w:p>
    <w:p w:rsidR="00DE31A8" w:rsidRPr="002D6CED" w:rsidRDefault="00DE31A8" w:rsidP="00DE31A8">
      <w:pPr>
        <w:spacing w:line="300" w:lineRule="atLeast"/>
        <w:jc w:val="both"/>
        <w:rPr>
          <w:rFonts w:ascii="Garamond" w:hAnsi="Garamond" w:cs="Tahoma"/>
          <w:b/>
          <w:sz w:val="24"/>
          <w:szCs w:val="24"/>
        </w:rPr>
      </w:pPr>
    </w:p>
    <w:p w:rsidR="00DE31A8" w:rsidRPr="002D6CED" w:rsidRDefault="00DE31A8" w:rsidP="006C3D80">
      <w:pPr>
        <w:spacing w:line="300" w:lineRule="atLeast"/>
        <w:jc w:val="both"/>
        <w:rPr>
          <w:rFonts w:ascii="Garamond" w:hAnsi="Garamond" w:cs="TTE1F550C8t00"/>
          <w:color w:val="FF0000"/>
          <w:sz w:val="24"/>
          <w:szCs w:val="24"/>
        </w:rPr>
      </w:pPr>
      <w:r w:rsidRPr="002D6CED">
        <w:rPr>
          <w:rFonts w:ascii="Garamond" w:hAnsi="Garamond" w:cs="Tahoma"/>
          <w:sz w:val="24"/>
          <w:szCs w:val="24"/>
        </w:rPr>
        <w:t xml:space="preserve">Aver </w:t>
      </w:r>
      <w:r w:rsidR="006C3D80" w:rsidRPr="002D6CED">
        <w:rPr>
          <w:rFonts w:ascii="Garamond" w:hAnsi="Garamond" w:cs="Tahoma"/>
          <w:sz w:val="24"/>
          <w:szCs w:val="24"/>
        </w:rPr>
        <w:t>espletato</w:t>
      </w:r>
      <w:r w:rsidRPr="002D6CED">
        <w:rPr>
          <w:rFonts w:ascii="Garamond" w:hAnsi="Garamond" w:cs="Tahoma"/>
          <w:sz w:val="24"/>
          <w:szCs w:val="24"/>
        </w:rPr>
        <w:t>, negli ultimi tre esercizi antecedenti la data di pubblicazione del bando (201</w:t>
      </w:r>
      <w:r w:rsidR="004C68B1" w:rsidRPr="002D6CED">
        <w:rPr>
          <w:rFonts w:ascii="Garamond" w:hAnsi="Garamond" w:cs="Tahoma"/>
          <w:sz w:val="24"/>
          <w:szCs w:val="24"/>
        </w:rPr>
        <w:t>3</w:t>
      </w:r>
      <w:r w:rsidRPr="002D6CED">
        <w:rPr>
          <w:rFonts w:ascii="Garamond" w:hAnsi="Garamond" w:cs="Tahoma"/>
          <w:sz w:val="24"/>
          <w:szCs w:val="24"/>
        </w:rPr>
        <w:t>-201</w:t>
      </w:r>
      <w:r w:rsidR="004C68B1" w:rsidRPr="002D6CED">
        <w:rPr>
          <w:rFonts w:ascii="Garamond" w:hAnsi="Garamond" w:cs="Tahoma"/>
          <w:sz w:val="24"/>
          <w:szCs w:val="24"/>
        </w:rPr>
        <w:t>4</w:t>
      </w:r>
      <w:r w:rsidRPr="002D6CED">
        <w:rPr>
          <w:rFonts w:ascii="Garamond" w:hAnsi="Garamond" w:cs="Tahoma"/>
          <w:sz w:val="24"/>
          <w:szCs w:val="24"/>
        </w:rPr>
        <w:t>-201</w:t>
      </w:r>
      <w:r w:rsidR="004C68B1" w:rsidRPr="002D6CED">
        <w:rPr>
          <w:rFonts w:ascii="Garamond" w:hAnsi="Garamond" w:cs="Tahoma"/>
          <w:sz w:val="24"/>
          <w:szCs w:val="24"/>
        </w:rPr>
        <w:t>5</w:t>
      </w:r>
      <w:r w:rsidRPr="002D6CED">
        <w:rPr>
          <w:rFonts w:ascii="Garamond" w:hAnsi="Garamond" w:cs="Tahoma"/>
          <w:sz w:val="24"/>
          <w:szCs w:val="24"/>
        </w:rPr>
        <w:t xml:space="preserve">), </w:t>
      </w:r>
      <w:r w:rsidR="006C3D80" w:rsidRPr="002D6CED">
        <w:rPr>
          <w:rFonts w:ascii="Garamond" w:hAnsi="Garamond" w:cs="Tahoma"/>
          <w:sz w:val="24"/>
          <w:szCs w:val="24"/>
        </w:rPr>
        <w:t>servizi riconducibili a quelli oggetto di procedura.</w:t>
      </w:r>
    </w:p>
    <w:p w:rsidR="00DE31A8" w:rsidRPr="002D6CED" w:rsidRDefault="00DE31A8" w:rsidP="00271AA1">
      <w:pPr>
        <w:numPr>
          <w:ilvl w:val="1"/>
          <w:numId w:val="3"/>
        </w:numPr>
        <w:spacing w:after="0" w:line="360" w:lineRule="atLeast"/>
        <w:jc w:val="both"/>
        <w:rPr>
          <w:rFonts w:ascii="Garamond" w:hAnsi="Garamond" w:cs="Tahoma"/>
          <w:b/>
          <w:sz w:val="24"/>
          <w:szCs w:val="24"/>
        </w:rPr>
      </w:pPr>
      <w:r w:rsidRPr="002D6CED">
        <w:rPr>
          <w:rFonts w:ascii="Garamond" w:hAnsi="Garamond" w:cs="Tahoma"/>
          <w:b/>
          <w:sz w:val="24"/>
          <w:szCs w:val="24"/>
        </w:rPr>
        <w:t>IMPORTO PRESUNTO DI GARA, CAUZIONE PROVVISORIA E CIG</w:t>
      </w:r>
    </w:p>
    <w:p w:rsidR="00DE31A8" w:rsidRPr="002D6CED" w:rsidRDefault="00DE31A8" w:rsidP="00DE31A8">
      <w:pPr>
        <w:rPr>
          <w:rFonts w:ascii="Garamond" w:hAnsi="Garamond" w:cs="Tahoma"/>
          <w:sz w:val="24"/>
          <w:szCs w:val="24"/>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5"/>
        <w:gridCol w:w="1366"/>
        <w:gridCol w:w="752"/>
        <w:gridCol w:w="2789"/>
        <w:gridCol w:w="1737"/>
        <w:gridCol w:w="2014"/>
      </w:tblGrid>
      <w:tr w:rsidR="00590A53" w:rsidRPr="002D6CED" w:rsidTr="00B759FC">
        <w:trPr>
          <w:trHeight w:val="675"/>
        </w:trPr>
        <w:tc>
          <w:tcPr>
            <w:tcW w:w="520" w:type="pct"/>
            <w:shd w:val="clear" w:color="auto" w:fill="auto"/>
            <w:vAlign w:val="center"/>
            <w:hideMark/>
          </w:tcPr>
          <w:p w:rsidR="00590A53" w:rsidRPr="002D6CED" w:rsidRDefault="00590A53" w:rsidP="00590A53">
            <w:pPr>
              <w:rPr>
                <w:rFonts w:ascii="Garamond" w:hAnsi="Garamond" w:cs="Tahoma"/>
                <w:b/>
                <w:color w:val="000000"/>
                <w:sz w:val="24"/>
                <w:szCs w:val="24"/>
              </w:rPr>
            </w:pPr>
            <w:r w:rsidRPr="002D6CED">
              <w:rPr>
                <w:rFonts w:ascii="Garamond" w:hAnsi="Garamond" w:cs="Tahoma"/>
                <w:b/>
                <w:color w:val="000000"/>
                <w:sz w:val="24"/>
                <w:szCs w:val="24"/>
              </w:rPr>
              <w:t>LOTTO</w:t>
            </w:r>
          </w:p>
        </w:tc>
        <w:tc>
          <w:tcPr>
            <w:tcW w:w="707" w:type="pct"/>
          </w:tcPr>
          <w:p w:rsidR="00590A53" w:rsidRDefault="00590A53" w:rsidP="009126D2">
            <w:pPr>
              <w:jc w:val="center"/>
              <w:rPr>
                <w:rFonts w:ascii="Garamond" w:hAnsi="Garamond" w:cs="Tahoma"/>
                <w:b/>
                <w:color w:val="000000"/>
                <w:sz w:val="24"/>
                <w:szCs w:val="24"/>
              </w:rPr>
            </w:pPr>
          </w:p>
          <w:p w:rsidR="00590A53" w:rsidRDefault="00590A53" w:rsidP="009126D2">
            <w:pPr>
              <w:jc w:val="center"/>
              <w:rPr>
                <w:rFonts w:ascii="Garamond" w:hAnsi="Garamond" w:cs="Tahoma"/>
                <w:b/>
                <w:color w:val="000000"/>
                <w:sz w:val="24"/>
                <w:szCs w:val="24"/>
              </w:rPr>
            </w:pPr>
          </w:p>
          <w:p w:rsidR="00D91F1A" w:rsidRDefault="00D91F1A" w:rsidP="009126D2">
            <w:pPr>
              <w:jc w:val="center"/>
              <w:rPr>
                <w:rFonts w:ascii="Garamond" w:hAnsi="Garamond" w:cs="Tahoma"/>
                <w:b/>
                <w:color w:val="000000"/>
                <w:sz w:val="24"/>
                <w:szCs w:val="24"/>
              </w:rPr>
            </w:pPr>
          </w:p>
          <w:p w:rsidR="00590A53" w:rsidRPr="002D6CED" w:rsidRDefault="00590A53" w:rsidP="009126D2">
            <w:pPr>
              <w:jc w:val="center"/>
              <w:rPr>
                <w:rFonts w:ascii="Garamond" w:hAnsi="Garamond" w:cs="Tahoma"/>
                <w:b/>
                <w:sz w:val="24"/>
                <w:szCs w:val="24"/>
              </w:rPr>
            </w:pPr>
            <w:r w:rsidRPr="002D6CED">
              <w:rPr>
                <w:rFonts w:ascii="Garamond" w:hAnsi="Garamond" w:cs="Tahoma"/>
                <w:b/>
                <w:color w:val="000000"/>
                <w:sz w:val="24"/>
                <w:szCs w:val="24"/>
              </w:rPr>
              <w:t>VOCE</w:t>
            </w:r>
          </w:p>
        </w:tc>
        <w:tc>
          <w:tcPr>
            <w:tcW w:w="389" w:type="pct"/>
            <w:shd w:val="clear" w:color="auto" w:fill="auto"/>
            <w:vAlign w:val="center"/>
            <w:hideMark/>
          </w:tcPr>
          <w:p w:rsidR="00590A53" w:rsidRPr="002D6CED" w:rsidRDefault="00590A53" w:rsidP="009126D2">
            <w:pPr>
              <w:jc w:val="center"/>
              <w:rPr>
                <w:rFonts w:ascii="Garamond" w:hAnsi="Garamond" w:cs="Tahoma"/>
                <w:b/>
                <w:sz w:val="24"/>
                <w:szCs w:val="24"/>
              </w:rPr>
            </w:pPr>
            <w:r w:rsidRPr="002D6CED">
              <w:rPr>
                <w:rFonts w:ascii="Garamond" w:hAnsi="Garamond" w:cs="Tahoma"/>
                <w:b/>
                <w:sz w:val="24"/>
                <w:szCs w:val="24"/>
              </w:rPr>
              <w:t>AAS</w:t>
            </w:r>
          </w:p>
        </w:tc>
        <w:tc>
          <w:tcPr>
            <w:tcW w:w="1443" w:type="pct"/>
            <w:shd w:val="clear" w:color="auto" w:fill="auto"/>
            <w:vAlign w:val="center"/>
            <w:hideMark/>
          </w:tcPr>
          <w:p w:rsidR="00590A53" w:rsidRPr="002D6CED" w:rsidRDefault="00590A53" w:rsidP="009126D2">
            <w:pPr>
              <w:jc w:val="center"/>
              <w:rPr>
                <w:rFonts w:ascii="Garamond" w:hAnsi="Garamond" w:cs="Tahoma"/>
                <w:b/>
                <w:color w:val="000000"/>
                <w:sz w:val="24"/>
                <w:szCs w:val="24"/>
              </w:rPr>
            </w:pPr>
            <w:r w:rsidRPr="002D6CED">
              <w:rPr>
                <w:rFonts w:ascii="Garamond" w:hAnsi="Garamond" w:cs="Tahoma"/>
                <w:b/>
                <w:color w:val="000000"/>
                <w:sz w:val="24"/>
                <w:szCs w:val="24"/>
              </w:rPr>
              <w:t xml:space="preserve">VALORE A BASE D'ASTA </w:t>
            </w:r>
          </w:p>
          <w:p w:rsidR="00590A53" w:rsidRDefault="00590A53" w:rsidP="009126D2">
            <w:pPr>
              <w:jc w:val="center"/>
              <w:rPr>
                <w:rFonts w:ascii="Garamond" w:hAnsi="Garamond" w:cs="Tahoma"/>
                <w:b/>
                <w:color w:val="000000"/>
                <w:sz w:val="24"/>
                <w:szCs w:val="24"/>
              </w:rPr>
            </w:pPr>
            <w:r w:rsidRPr="002D6CED">
              <w:rPr>
                <w:rFonts w:ascii="Garamond" w:hAnsi="Garamond" w:cs="Tahoma"/>
                <w:b/>
                <w:color w:val="000000"/>
                <w:sz w:val="24"/>
                <w:szCs w:val="24"/>
              </w:rPr>
              <w:t>NON SUPERABILE PENA ESCLUSIONE</w:t>
            </w:r>
          </w:p>
          <w:p w:rsidR="00D91F1A" w:rsidRDefault="00D91F1A" w:rsidP="009126D2">
            <w:pPr>
              <w:jc w:val="center"/>
              <w:rPr>
                <w:rFonts w:ascii="Garamond" w:hAnsi="Garamond" w:cs="Tahoma"/>
                <w:b/>
                <w:color w:val="000000"/>
                <w:sz w:val="24"/>
                <w:szCs w:val="24"/>
              </w:rPr>
            </w:pPr>
            <w:r>
              <w:rPr>
                <w:rFonts w:ascii="Garamond" w:hAnsi="Garamond" w:cs="Tahoma"/>
                <w:b/>
                <w:color w:val="000000"/>
                <w:sz w:val="24"/>
                <w:szCs w:val="24"/>
              </w:rPr>
              <w:t>IMPORTO OMNICOMPRENSIVO  PER OGNI SINGOLA CATTURA</w:t>
            </w:r>
            <w:r w:rsidR="00B759FC">
              <w:rPr>
                <w:rFonts w:ascii="Garamond" w:hAnsi="Garamond" w:cs="Tahoma"/>
                <w:b/>
                <w:color w:val="000000"/>
                <w:sz w:val="24"/>
                <w:szCs w:val="24"/>
              </w:rPr>
              <w:t>/RECUPERO ANDATO</w:t>
            </w:r>
            <w:r>
              <w:rPr>
                <w:rFonts w:ascii="Garamond" w:hAnsi="Garamond" w:cs="Tahoma"/>
                <w:b/>
                <w:color w:val="000000"/>
                <w:sz w:val="24"/>
                <w:szCs w:val="24"/>
              </w:rPr>
              <w:t xml:space="preserve"> A BUON FINE</w:t>
            </w:r>
          </w:p>
          <w:p w:rsidR="00F94C5B" w:rsidRPr="002D6CED" w:rsidRDefault="00F94C5B" w:rsidP="009126D2">
            <w:pPr>
              <w:jc w:val="center"/>
              <w:rPr>
                <w:rFonts w:ascii="Garamond" w:hAnsi="Garamond" w:cs="Tahoma"/>
                <w:b/>
                <w:color w:val="000000"/>
                <w:sz w:val="24"/>
                <w:szCs w:val="24"/>
              </w:rPr>
            </w:pPr>
            <w:r>
              <w:rPr>
                <w:rFonts w:ascii="Garamond" w:hAnsi="Garamond" w:cs="Tahoma"/>
                <w:b/>
                <w:color w:val="000000"/>
                <w:sz w:val="24"/>
                <w:szCs w:val="24"/>
              </w:rPr>
              <w:t>(IVA ESCLUSA)</w:t>
            </w:r>
          </w:p>
        </w:tc>
        <w:tc>
          <w:tcPr>
            <w:tcW w:w="899" w:type="pct"/>
            <w:shd w:val="clear" w:color="auto" w:fill="auto"/>
            <w:vAlign w:val="center"/>
            <w:hideMark/>
          </w:tcPr>
          <w:p w:rsidR="00590A53" w:rsidRPr="002D6CED" w:rsidRDefault="00590A53" w:rsidP="009126D2">
            <w:pPr>
              <w:jc w:val="center"/>
              <w:rPr>
                <w:rFonts w:ascii="Garamond" w:hAnsi="Garamond"/>
                <w:b/>
                <w:color w:val="000000"/>
                <w:sz w:val="24"/>
                <w:szCs w:val="24"/>
              </w:rPr>
            </w:pPr>
            <w:r w:rsidRPr="002D6CED">
              <w:rPr>
                <w:rFonts w:ascii="Garamond" w:hAnsi="Garamond"/>
                <w:b/>
                <w:color w:val="000000"/>
                <w:sz w:val="24"/>
                <w:szCs w:val="24"/>
              </w:rPr>
              <w:t>Spese per il massimo contenimento dei rischi di natura interferenziale e per la sicurezza, non soggette a ribasso d’asta</w:t>
            </w:r>
          </w:p>
        </w:tc>
        <w:tc>
          <w:tcPr>
            <w:tcW w:w="1042" w:type="pct"/>
            <w:shd w:val="clear" w:color="auto" w:fill="auto"/>
            <w:vAlign w:val="center"/>
            <w:hideMark/>
          </w:tcPr>
          <w:p w:rsidR="00590A53" w:rsidRDefault="00590A53" w:rsidP="006E77A4">
            <w:pPr>
              <w:jc w:val="center"/>
              <w:rPr>
                <w:rFonts w:ascii="Garamond" w:hAnsi="Garamond"/>
                <w:b/>
                <w:color w:val="000000"/>
                <w:sz w:val="24"/>
                <w:szCs w:val="24"/>
              </w:rPr>
            </w:pPr>
            <w:r w:rsidRPr="002D6CED">
              <w:rPr>
                <w:rFonts w:ascii="Garamond" w:hAnsi="Garamond"/>
                <w:b/>
                <w:color w:val="000000"/>
                <w:sz w:val="24"/>
                <w:szCs w:val="24"/>
              </w:rPr>
              <w:t>IMPORTO TOTALE INCLUSI ONERI</w:t>
            </w:r>
          </w:p>
          <w:p w:rsidR="000D2E9A" w:rsidRPr="002D6CED" w:rsidRDefault="000D2E9A" w:rsidP="006E77A4">
            <w:pPr>
              <w:jc w:val="center"/>
              <w:rPr>
                <w:rFonts w:ascii="Garamond" w:hAnsi="Garamond"/>
                <w:b/>
                <w:color w:val="000000"/>
                <w:sz w:val="24"/>
                <w:szCs w:val="24"/>
              </w:rPr>
            </w:pPr>
            <w:r>
              <w:rPr>
                <w:rFonts w:ascii="Garamond" w:hAnsi="Garamond"/>
                <w:b/>
                <w:color w:val="000000"/>
                <w:sz w:val="24"/>
                <w:szCs w:val="24"/>
              </w:rPr>
              <w:t>(36 mesi)</w:t>
            </w:r>
          </w:p>
        </w:tc>
      </w:tr>
      <w:tr w:rsidR="000A51FA" w:rsidRPr="002D6CED" w:rsidTr="00832AA6">
        <w:trPr>
          <w:trHeight w:val="300"/>
        </w:trPr>
        <w:tc>
          <w:tcPr>
            <w:tcW w:w="520" w:type="pct"/>
            <w:shd w:val="clear" w:color="auto" w:fill="auto"/>
            <w:vAlign w:val="center"/>
            <w:hideMark/>
          </w:tcPr>
          <w:p w:rsidR="000A51FA" w:rsidRPr="002D6CED" w:rsidRDefault="000A51FA" w:rsidP="00590A53">
            <w:pPr>
              <w:rPr>
                <w:rFonts w:ascii="Garamond" w:hAnsi="Garamond" w:cs="Tahoma"/>
                <w:color w:val="000000"/>
                <w:sz w:val="24"/>
                <w:szCs w:val="24"/>
              </w:rPr>
            </w:pPr>
            <w:r w:rsidRPr="002D6CED">
              <w:rPr>
                <w:rFonts w:ascii="Garamond" w:hAnsi="Garamond" w:cs="Tahoma"/>
                <w:color w:val="000000"/>
                <w:sz w:val="24"/>
                <w:szCs w:val="24"/>
              </w:rPr>
              <w:t xml:space="preserve">Lotto 1 </w:t>
            </w:r>
          </w:p>
        </w:tc>
        <w:tc>
          <w:tcPr>
            <w:tcW w:w="707" w:type="pct"/>
          </w:tcPr>
          <w:p w:rsidR="000A51FA" w:rsidRPr="002D6CED" w:rsidRDefault="000A51FA" w:rsidP="009126D2">
            <w:pPr>
              <w:rPr>
                <w:rFonts w:ascii="Garamond" w:hAnsi="Garamond" w:cs="Tahoma"/>
                <w:color w:val="000000"/>
                <w:sz w:val="24"/>
                <w:szCs w:val="24"/>
              </w:rPr>
            </w:pPr>
            <w:r w:rsidRPr="002D6CED">
              <w:rPr>
                <w:rFonts w:ascii="Garamond" w:hAnsi="Garamond" w:cs="Tahoma"/>
                <w:color w:val="000000"/>
                <w:sz w:val="24"/>
                <w:szCs w:val="24"/>
              </w:rPr>
              <w:t>voce a)</w:t>
            </w:r>
          </w:p>
        </w:tc>
        <w:tc>
          <w:tcPr>
            <w:tcW w:w="389" w:type="pct"/>
            <w:shd w:val="clear" w:color="auto" w:fill="auto"/>
            <w:vAlign w:val="center"/>
            <w:hideMark/>
          </w:tcPr>
          <w:p w:rsidR="000A51FA" w:rsidRPr="002D6CED" w:rsidRDefault="000A51FA" w:rsidP="009126D2">
            <w:pPr>
              <w:rPr>
                <w:rFonts w:ascii="Garamond" w:hAnsi="Garamond" w:cs="Tahoma"/>
                <w:color w:val="000000"/>
                <w:sz w:val="24"/>
                <w:szCs w:val="24"/>
              </w:rPr>
            </w:pPr>
            <w:r w:rsidRPr="002D6CED">
              <w:rPr>
                <w:rFonts w:ascii="Garamond" w:hAnsi="Garamond" w:cs="Tahoma"/>
                <w:color w:val="000000"/>
                <w:sz w:val="24"/>
                <w:szCs w:val="24"/>
              </w:rPr>
              <w:t>AAS1</w:t>
            </w:r>
          </w:p>
        </w:tc>
        <w:tc>
          <w:tcPr>
            <w:tcW w:w="1443" w:type="pct"/>
            <w:shd w:val="clear" w:color="auto" w:fill="auto"/>
            <w:vAlign w:val="center"/>
            <w:hideMark/>
          </w:tcPr>
          <w:p w:rsidR="000A51FA" w:rsidRPr="002D6CED" w:rsidRDefault="000A51FA" w:rsidP="005F6B68">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80,00 </w:t>
            </w:r>
          </w:p>
        </w:tc>
        <w:tc>
          <w:tcPr>
            <w:tcW w:w="899" w:type="pct"/>
            <w:shd w:val="clear" w:color="auto" w:fill="auto"/>
            <w:vAlign w:val="center"/>
            <w:hideMark/>
          </w:tcPr>
          <w:p w:rsidR="000A51FA" w:rsidRPr="002D6CED" w:rsidRDefault="000A51FA" w:rsidP="00510D14">
            <w:pPr>
              <w:rPr>
                <w:rFonts w:ascii="Garamond" w:hAnsi="Garamond" w:cs="Tahoma"/>
                <w:sz w:val="24"/>
                <w:szCs w:val="24"/>
              </w:rPr>
            </w:pPr>
            <w:r w:rsidRPr="002D6CED">
              <w:rPr>
                <w:rFonts w:ascii="Garamond" w:hAnsi="Garamond" w:cs="Tahoma"/>
                <w:sz w:val="24"/>
                <w:szCs w:val="24"/>
              </w:rPr>
              <w:t xml:space="preserve"> € 0,00</w:t>
            </w:r>
          </w:p>
        </w:tc>
        <w:tc>
          <w:tcPr>
            <w:tcW w:w="1042" w:type="pct"/>
            <w:shd w:val="clear" w:color="auto" w:fill="auto"/>
            <w:vAlign w:val="bottom"/>
            <w:hideMark/>
          </w:tcPr>
          <w:p w:rsidR="000A51FA" w:rsidRDefault="000A51FA">
            <w:pPr>
              <w:rPr>
                <w:rFonts w:ascii="Garamond" w:hAnsi="Garamond"/>
                <w:color w:val="000000"/>
                <w:sz w:val="24"/>
                <w:szCs w:val="24"/>
              </w:rPr>
            </w:pPr>
            <w:r>
              <w:rPr>
                <w:rFonts w:ascii="Garamond" w:hAnsi="Garamond"/>
                <w:color w:val="000000"/>
              </w:rPr>
              <w:t xml:space="preserve"> € 95.280,00 </w:t>
            </w:r>
          </w:p>
        </w:tc>
      </w:tr>
      <w:tr w:rsidR="000A51FA" w:rsidRPr="002D6CED" w:rsidTr="00832AA6">
        <w:trPr>
          <w:trHeight w:val="300"/>
        </w:trPr>
        <w:tc>
          <w:tcPr>
            <w:tcW w:w="520" w:type="pct"/>
            <w:shd w:val="clear" w:color="auto" w:fill="auto"/>
            <w:vAlign w:val="center"/>
            <w:hideMark/>
          </w:tcPr>
          <w:p w:rsidR="000A51FA" w:rsidRPr="002D6CED" w:rsidRDefault="000A51FA" w:rsidP="008302F9">
            <w:pPr>
              <w:rPr>
                <w:rFonts w:ascii="Garamond" w:hAnsi="Garamond" w:cs="Tahoma"/>
                <w:color w:val="000000"/>
                <w:sz w:val="24"/>
                <w:szCs w:val="24"/>
              </w:rPr>
            </w:pPr>
            <w:r w:rsidRPr="002D6CED">
              <w:rPr>
                <w:rFonts w:ascii="Garamond" w:hAnsi="Garamond" w:cs="Tahoma"/>
                <w:color w:val="000000"/>
                <w:sz w:val="24"/>
                <w:szCs w:val="24"/>
              </w:rPr>
              <w:t xml:space="preserve">Lotto 1 </w:t>
            </w:r>
          </w:p>
        </w:tc>
        <w:tc>
          <w:tcPr>
            <w:tcW w:w="707" w:type="pct"/>
          </w:tcPr>
          <w:p w:rsidR="000A51FA" w:rsidRPr="002D6CED" w:rsidRDefault="000A51FA" w:rsidP="00590A53">
            <w:pPr>
              <w:rPr>
                <w:rFonts w:ascii="Garamond" w:hAnsi="Garamond" w:cs="Tahoma"/>
                <w:color w:val="000000"/>
                <w:sz w:val="24"/>
                <w:szCs w:val="24"/>
              </w:rPr>
            </w:pPr>
            <w:r w:rsidRPr="002D6CED">
              <w:rPr>
                <w:rFonts w:ascii="Garamond" w:hAnsi="Garamond" w:cs="Tahoma"/>
                <w:color w:val="000000"/>
                <w:sz w:val="24"/>
                <w:szCs w:val="24"/>
              </w:rPr>
              <w:t>voce b)</w:t>
            </w:r>
          </w:p>
        </w:tc>
        <w:tc>
          <w:tcPr>
            <w:tcW w:w="389" w:type="pct"/>
            <w:shd w:val="clear" w:color="auto" w:fill="auto"/>
            <w:vAlign w:val="center"/>
            <w:hideMark/>
          </w:tcPr>
          <w:p w:rsidR="000A51FA" w:rsidRPr="002D6CED" w:rsidRDefault="000A51FA" w:rsidP="009126D2">
            <w:pPr>
              <w:rPr>
                <w:rFonts w:ascii="Garamond" w:hAnsi="Garamond" w:cs="Tahoma"/>
                <w:color w:val="FF0000"/>
                <w:sz w:val="24"/>
                <w:szCs w:val="24"/>
              </w:rPr>
            </w:pPr>
            <w:r w:rsidRPr="002D6CED">
              <w:rPr>
                <w:rFonts w:ascii="Garamond" w:hAnsi="Garamond" w:cs="Tahoma"/>
                <w:color w:val="000000"/>
                <w:sz w:val="24"/>
                <w:szCs w:val="24"/>
              </w:rPr>
              <w:t>AAS2</w:t>
            </w:r>
          </w:p>
        </w:tc>
        <w:tc>
          <w:tcPr>
            <w:tcW w:w="1443" w:type="pct"/>
            <w:shd w:val="clear" w:color="auto" w:fill="auto"/>
            <w:vAlign w:val="center"/>
            <w:hideMark/>
          </w:tcPr>
          <w:p w:rsidR="000A51FA" w:rsidRPr="002D6CED" w:rsidRDefault="000A51FA"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80,00 </w:t>
            </w:r>
          </w:p>
        </w:tc>
        <w:tc>
          <w:tcPr>
            <w:tcW w:w="899" w:type="pct"/>
            <w:shd w:val="clear" w:color="auto" w:fill="auto"/>
            <w:vAlign w:val="center"/>
            <w:hideMark/>
          </w:tcPr>
          <w:p w:rsidR="000A51FA" w:rsidRPr="002D6CED" w:rsidRDefault="000A51FA" w:rsidP="00510D14">
            <w:pPr>
              <w:rPr>
                <w:rFonts w:ascii="Garamond" w:hAnsi="Garamond" w:cs="Tahoma"/>
                <w:sz w:val="24"/>
                <w:szCs w:val="24"/>
              </w:rPr>
            </w:pPr>
            <w:r w:rsidRPr="002D6CED">
              <w:rPr>
                <w:rFonts w:ascii="Garamond" w:hAnsi="Garamond" w:cs="Tahoma"/>
                <w:sz w:val="24"/>
                <w:szCs w:val="24"/>
              </w:rPr>
              <w:t xml:space="preserve"> € 0,00</w:t>
            </w:r>
          </w:p>
        </w:tc>
        <w:tc>
          <w:tcPr>
            <w:tcW w:w="1042" w:type="pct"/>
            <w:shd w:val="clear" w:color="auto" w:fill="auto"/>
            <w:vAlign w:val="bottom"/>
            <w:hideMark/>
          </w:tcPr>
          <w:p w:rsidR="000A51FA" w:rsidRDefault="000A51FA" w:rsidP="000A51FA">
            <w:pPr>
              <w:rPr>
                <w:rFonts w:ascii="Garamond" w:hAnsi="Garamond"/>
                <w:color w:val="000000"/>
                <w:sz w:val="24"/>
                <w:szCs w:val="24"/>
              </w:rPr>
            </w:pPr>
            <w:r>
              <w:rPr>
                <w:rFonts w:ascii="Garamond" w:hAnsi="Garamond"/>
                <w:color w:val="000000"/>
              </w:rPr>
              <w:t xml:space="preserve"> € 89.760,00 </w:t>
            </w:r>
          </w:p>
        </w:tc>
      </w:tr>
      <w:tr w:rsidR="000A51FA" w:rsidRPr="002D6CED" w:rsidTr="00832AA6">
        <w:trPr>
          <w:trHeight w:val="300"/>
        </w:trPr>
        <w:tc>
          <w:tcPr>
            <w:tcW w:w="520" w:type="pct"/>
            <w:shd w:val="clear" w:color="auto" w:fill="auto"/>
            <w:vAlign w:val="center"/>
            <w:hideMark/>
          </w:tcPr>
          <w:p w:rsidR="000A51FA" w:rsidRPr="002D6CED" w:rsidRDefault="000A51FA" w:rsidP="00970B78">
            <w:pPr>
              <w:rPr>
                <w:rFonts w:ascii="Garamond" w:hAnsi="Garamond" w:cs="Tahoma"/>
                <w:color w:val="000000"/>
                <w:sz w:val="24"/>
                <w:szCs w:val="24"/>
              </w:rPr>
            </w:pPr>
            <w:r w:rsidRPr="002D6CED">
              <w:rPr>
                <w:rFonts w:ascii="Garamond" w:hAnsi="Garamond" w:cs="Tahoma"/>
                <w:color w:val="000000"/>
                <w:sz w:val="24"/>
                <w:szCs w:val="24"/>
              </w:rPr>
              <w:t xml:space="preserve">Lotto 1 </w:t>
            </w:r>
          </w:p>
        </w:tc>
        <w:tc>
          <w:tcPr>
            <w:tcW w:w="707" w:type="pct"/>
          </w:tcPr>
          <w:p w:rsidR="000A51FA" w:rsidRPr="002D6CED" w:rsidRDefault="000A51FA" w:rsidP="00590A53">
            <w:pPr>
              <w:rPr>
                <w:rFonts w:ascii="Garamond" w:hAnsi="Garamond" w:cs="Tahoma"/>
                <w:color w:val="000000"/>
                <w:sz w:val="24"/>
                <w:szCs w:val="24"/>
              </w:rPr>
            </w:pPr>
            <w:r>
              <w:rPr>
                <w:rFonts w:ascii="Garamond" w:hAnsi="Garamond" w:cs="Tahoma"/>
                <w:color w:val="000000"/>
                <w:sz w:val="24"/>
                <w:szCs w:val="24"/>
              </w:rPr>
              <w:t>voce c</w:t>
            </w:r>
            <w:r w:rsidRPr="002D6CED">
              <w:rPr>
                <w:rFonts w:ascii="Garamond" w:hAnsi="Garamond" w:cs="Tahoma"/>
                <w:color w:val="000000"/>
                <w:sz w:val="24"/>
                <w:szCs w:val="24"/>
              </w:rPr>
              <w:t>)</w:t>
            </w:r>
          </w:p>
        </w:tc>
        <w:tc>
          <w:tcPr>
            <w:tcW w:w="389" w:type="pct"/>
            <w:shd w:val="clear" w:color="auto" w:fill="auto"/>
            <w:vAlign w:val="center"/>
            <w:hideMark/>
          </w:tcPr>
          <w:p w:rsidR="000A51FA" w:rsidRPr="002D6CED" w:rsidRDefault="000A51FA" w:rsidP="00510D14">
            <w:pPr>
              <w:rPr>
                <w:rFonts w:ascii="Garamond" w:hAnsi="Garamond" w:cs="Tahoma"/>
                <w:color w:val="FF0000"/>
                <w:sz w:val="24"/>
                <w:szCs w:val="24"/>
              </w:rPr>
            </w:pPr>
            <w:r w:rsidRPr="002D6CED">
              <w:rPr>
                <w:rFonts w:ascii="Garamond" w:hAnsi="Garamond" w:cs="Tahoma"/>
                <w:color w:val="000000"/>
                <w:sz w:val="24"/>
                <w:szCs w:val="24"/>
              </w:rPr>
              <w:t>AAS2</w:t>
            </w:r>
          </w:p>
        </w:tc>
        <w:tc>
          <w:tcPr>
            <w:tcW w:w="1443" w:type="pct"/>
            <w:shd w:val="clear" w:color="auto" w:fill="auto"/>
            <w:vAlign w:val="center"/>
            <w:hideMark/>
          </w:tcPr>
          <w:p w:rsidR="000A51FA" w:rsidRPr="002D6CED" w:rsidRDefault="000A51FA"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80,00 </w:t>
            </w:r>
          </w:p>
        </w:tc>
        <w:tc>
          <w:tcPr>
            <w:tcW w:w="899" w:type="pct"/>
            <w:shd w:val="clear" w:color="auto" w:fill="auto"/>
            <w:vAlign w:val="center"/>
            <w:hideMark/>
          </w:tcPr>
          <w:p w:rsidR="000A51FA" w:rsidRPr="002D6CED" w:rsidRDefault="000A51FA" w:rsidP="00510D14">
            <w:pPr>
              <w:rPr>
                <w:rFonts w:ascii="Garamond" w:hAnsi="Garamond" w:cs="Tahoma"/>
                <w:sz w:val="24"/>
                <w:szCs w:val="24"/>
              </w:rPr>
            </w:pPr>
            <w:r w:rsidRPr="002D6CED">
              <w:rPr>
                <w:rFonts w:ascii="Garamond" w:hAnsi="Garamond" w:cs="Tahoma"/>
                <w:sz w:val="24"/>
                <w:szCs w:val="24"/>
              </w:rPr>
              <w:t xml:space="preserve"> € 0,00</w:t>
            </w:r>
          </w:p>
        </w:tc>
        <w:tc>
          <w:tcPr>
            <w:tcW w:w="1042" w:type="pct"/>
            <w:shd w:val="clear" w:color="auto" w:fill="auto"/>
            <w:vAlign w:val="bottom"/>
            <w:hideMark/>
          </w:tcPr>
          <w:p w:rsidR="000A51FA" w:rsidRDefault="000A51FA" w:rsidP="000A51FA">
            <w:pPr>
              <w:rPr>
                <w:rFonts w:ascii="Garamond" w:hAnsi="Garamond"/>
                <w:color w:val="000000"/>
                <w:sz w:val="24"/>
                <w:szCs w:val="24"/>
              </w:rPr>
            </w:pPr>
            <w:r>
              <w:rPr>
                <w:rFonts w:ascii="Garamond" w:hAnsi="Garamond"/>
                <w:color w:val="000000"/>
              </w:rPr>
              <w:t xml:space="preserve"> € 61.680,00 </w:t>
            </w:r>
          </w:p>
        </w:tc>
      </w:tr>
      <w:tr w:rsidR="000A51FA"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hideMark/>
          </w:tcPr>
          <w:p w:rsidR="000A51FA" w:rsidRPr="002D6CED" w:rsidRDefault="000A51FA" w:rsidP="00590A53">
            <w:pPr>
              <w:rPr>
                <w:rFonts w:ascii="Garamond" w:hAnsi="Garamond"/>
                <w:sz w:val="24"/>
                <w:szCs w:val="24"/>
              </w:rPr>
            </w:pPr>
            <w:r w:rsidRPr="002D6CED">
              <w:rPr>
                <w:rFonts w:ascii="Garamond" w:hAnsi="Garamond" w:cs="Tahoma"/>
                <w:color w:val="000000"/>
                <w:sz w:val="24"/>
                <w:szCs w:val="24"/>
              </w:rPr>
              <w:t xml:space="preserve">Lotto 1 </w:t>
            </w:r>
          </w:p>
        </w:tc>
        <w:tc>
          <w:tcPr>
            <w:tcW w:w="707" w:type="pct"/>
            <w:tcBorders>
              <w:top w:val="single" w:sz="4" w:space="0" w:color="auto"/>
              <w:left w:val="single" w:sz="4" w:space="0" w:color="auto"/>
              <w:bottom w:val="single" w:sz="4" w:space="0" w:color="auto"/>
              <w:right w:val="single" w:sz="4" w:space="0" w:color="auto"/>
            </w:tcBorders>
          </w:tcPr>
          <w:p w:rsidR="000A51FA" w:rsidRPr="002D6CED" w:rsidRDefault="000A51FA" w:rsidP="006D7C52">
            <w:pPr>
              <w:rPr>
                <w:rFonts w:ascii="Garamond" w:hAnsi="Garamond" w:cs="Tahoma"/>
                <w:color w:val="000000"/>
                <w:sz w:val="24"/>
                <w:szCs w:val="24"/>
              </w:rPr>
            </w:pPr>
            <w:r w:rsidRPr="002D6CED">
              <w:rPr>
                <w:rFonts w:ascii="Garamond" w:hAnsi="Garamond" w:cs="Tahoma"/>
                <w:color w:val="000000"/>
                <w:sz w:val="24"/>
                <w:szCs w:val="24"/>
              </w:rPr>
              <w:t xml:space="preserve">voce </w:t>
            </w:r>
            <w:r>
              <w:rPr>
                <w:rFonts w:ascii="Garamond" w:hAnsi="Garamond" w:cs="Tahoma"/>
                <w:color w:val="000000"/>
                <w:sz w:val="24"/>
                <w:szCs w:val="24"/>
              </w:rPr>
              <w:t>d</w:t>
            </w:r>
            <w:r w:rsidRPr="002D6CED">
              <w:rPr>
                <w:rFonts w:ascii="Garamond" w:hAnsi="Garamond" w:cs="Tahoma"/>
                <w:color w:val="000000"/>
                <w:sz w:val="24"/>
                <w:szCs w:val="24"/>
              </w:rPr>
              <w:t>)</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5364EF">
            <w:pPr>
              <w:rPr>
                <w:rFonts w:ascii="Garamond" w:hAnsi="Garamond" w:cs="Tahoma"/>
                <w:color w:val="FF0000"/>
                <w:sz w:val="24"/>
                <w:szCs w:val="24"/>
              </w:rPr>
            </w:pPr>
            <w:r w:rsidRPr="002D6CED">
              <w:rPr>
                <w:rFonts w:ascii="Garamond" w:hAnsi="Garamond" w:cs="Tahoma"/>
                <w:color w:val="000000"/>
                <w:sz w:val="24"/>
                <w:szCs w:val="24"/>
              </w:rPr>
              <w:t>AAS3</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80,00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A51FA" w:rsidRDefault="000A51FA" w:rsidP="000A51FA">
            <w:pPr>
              <w:rPr>
                <w:rFonts w:ascii="Garamond" w:hAnsi="Garamond"/>
                <w:color w:val="000000"/>
                <w:sz w:val="24"/>
                <w:szCs w:val="24"/>
              </w:rPr>
            </w:pPr>
            <w:r>
              <w:rPr>
                <w:rFonts w:ascii="Garamond" w:hAnsi="Garamond"/>
                <w:color w:val="000000"/>
              </w:rPr>
              <w:t xml:space="preserve"> € 54.240,00 </w:t>
            </w:r>
          </w:p>
        </w:tc>
      </w:tr>
      <w:tr w:rsidR="000A51FA"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hideMark/>
          </w:tcPr>
          <w:p w:rsidR="000A51FA" w:rsidRPr="002D6CED" w:rsidRDefault="000A51FA" w:rsidP="00590A53">
            <w:pPr>
              <w:rPr>
                <w:rFonts w:ascii="Garamond" w:hAnsi="Garamond"/>
                <w:sz w:val="24"/>
                <w:szCs w:val="24"/>
              </w:rPr>
            </w:pPr>
            <w:r w:rsidRPr="002D6CED">
              <w:rPr>
                <w:rFonts w:ascii="Garamond" w:hAnsi="Garamond" w:cs="Tahoma"/>
                <w:color w:val="000000"/>
                <w:sz w:val="24"/>
                <w:szCs w:val="24"/>
              </w:rPr>
              <w:t xml:space="preserve">Lotto 1 </w:t>
            </w:r>
          </w:p>
        </w:tc>
        <w:tc>
          <w:tcPr>
            <w:tcW w:w="707" w:type="pct"/>
            <w:tcBorders>
              <w:top w:val="single" w:sz="4" w:space="0" w:color="auto"/>
              <w:left w:val="single" w:sz="4" w:space="0" w:color="auto"/>
              <w:bottom w:val="single" w:sz="4" w:space="0" w:color="auto"/>
              <w:right w:val="single" w:sz="4" w:space="0" w:color="auto"/>
            </w:tcBorders>
          </w:tcPr>
          <w:p w:rsidR="000A51FA" w:rsidRPr="002D6CED" w:rsidRDefault="000A51FA" w:rsidP="005364EF">
            <w:pPr>
              <w:rPr>
                <w:rFonts w:ascii="Garamond" w:hAnsi="Garamond" w:cs="Tahoma"/>
                <w:color w:val="000000"/>
                <w:sz w:val="24"/>
                <w:szCs w:val="24"/>
              </w:rPr>
            </w:pPr>
            <w:r>
              <w:rPr>
                <w:rFonts w:ascii="Garamond" w:hAnsi="Garamond" w:cs="Tahoma"/>
                <w:color w:val="000000"/>
                <w:sz w:val="24"/>
                <w:szCs w:val="24"/>
              </w:rPr>
              <w:t>voce e</w:t>
            </w:r>
            <w:r w:rsidRPr="002D6CED">
              <w:rPr>
                <w:rFonts w:ascii="Garamond" w:hAnsi="Garamond" w:cs="Tahoma"/>
                <w:color w:val="000000"/>
                <w:sz w:val="24"/>
                <w:szCs w:val="24"/>
              </w:rPr>
              <w:t>)</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5364EF">
            <w:pPr>
              <w:rPr>
                <w:rFonts w:ascii="Garamond" w:hAnsi="Garamond" w:cs="Tahoma"/>
                <w:color w:val="FF0000"/>
                <w:sz w:val="24"/>
                <w:szCs w:val="24"/>
              </w:rPr>
            </w:pPr>
            <w:r w:rsidRPr="002D6CED">
              <w:rPr>
                <w:rFonts w:ascii="Garamond" w:hAnsi="Garamond" w:cs="Tahoma"/>
                <w:color w:val="000000"/>
                <w:sz w:val="24"/>
                <w:szCs w:val="24"/>
              </w:rPr>
              <w:t>AAS4</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80,00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A51FA" w:rsidRPr="002D6CED" w:rsidRDefault="000A51FA"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A51FA" w:rsidRDefault="000A51FA" w:rsidP="000A51FA">
            <w:pPr>
              <w:rPr>
                <w:rFonts w:ascii="Garamond" w:hAnsi="Garamond"/>
                <w:color w:val="000000"/>
                <w:sz w:val="24"/>
                <w:szCs w:val="24"/>
              </w:rPr>
            </w:pPr>
            <w:r>
              <w:rPr>
                <w:rFonts w:ascii="Garamond" w:hAnsi="Garamond"/>
                <w:color w:val="000000"/>
              </w:rPr>
              <w:t xml:space="preserve"> € 200.928,00 </w:t>
            </w:r>
          </w:p>
        </w:tc>
      </w:tr>
      <w:tr w:rsidR="005F6B68"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90A53">
            <w:pPr>
              <w:rPr>
                <w:rFonts w:ascii="Garamond" w:hAnsi="Garamond" w:cs="Tahoma"/>
                <w:color w:val="000000"/>
                <w:sz w:val="24"/>
                <w:szCs w:val="24"/>
              </w:rPr>
            </w:pPr>
            <w:r w:rsidRPr="002D6CED">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tcPr>
          <w:p w:rsidR="005F6B68" w:rsidRPr="002D6CED" w:rsidRDefault="005F6B68" w:rsidP="005364EF">
            <w:pPr>
              <w:rPr>
                <w:rFonts w:ascii="Garamond" w:hAnsi="Garamond" w:cs="Tahoma"/>
                <w:color w:val="000000"/>
                <w:sz w:val="24"/>
                <w:szCs w:val="24"/>
              </w:rPr>
            </w:pPr>
            <w:r w:rsidRPr="002D6CED">
              <w:rPr>
                <w:rFonts w:ascii="Garamond" w:hAnsi="Garamond" w:cs="Tahoma"/>
                <w:color w:val="000000"/>
                <w:sz w:val="24"/>
                <w:szCs w:val="24"/>
              </w:rPr>
              <w:t>voce a)</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364EF">
            <w:pPr>
              <w:rPr>
                <w:rFonts w:ascii="Garamond" w:hAnsi="Garamond" w:cs="Tahoma"/>
                <w:color w:val="FF0000"/>
                <w:sz w:val="24"/>
                <w:szCs w:val="24"/>
              </w:rPr>
            </w:pPr>
            <w:r w:rsidRPr="002D6CED">
              <w:rPr>
                <w:rFonts w:ascii="Garamond" w:hAnsi="Garamond" w:cs="Tahoma"/>
                <w:color w:val="000000"/>
                <w:sz w:val="24"/>
                <w:szCs w:val="24"/>
              </w:rPr>
              <w:t>AAS1</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696BAB">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100,00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F6B68" w:rsidRDefault="005F6B68" w:rsidP="000A51FA">
            <w:pPr>
              <w:rPr>
                <w:rFonts w:ascii="Garamond" w:hAnsi="Garamond"/>
                <w:color w:val="000000"/>
                <w:sz w:val="24"/>
                <w:szCs w:val="24"/>
              </w:rPr>
            </w:pPr>
            <w:r>
              <w:rPr>
                <w:rFonts w:ascii="Garamond" w:hAnsi="Garamond"/>
                <w:color w:val="000000"/>
              </w:rPr>
              <w:t xml:space="preserve"> € 7.140,00 </w:t>
            </w:r>
          </w:p>
        </w:tc>
      </w:tr>
      <w:tr w:rsidR="005F6B68"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90A53">
            <w:pPr>
              <w:rPr>
                <w:rFonts w:ascii="Garamond" w:hAnsi="Garamond" w:cs="Tahoma"/>
                <w:color w:val="000000"/>
                <w:sz w:val="24"/>
                <w:szCs w:val="24"/>
              </w:rPr>
            </w:pPr>
            <w:r w:rsidRPr="002D6CED">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tcPr>
          <w:p w:rsidR="005F6B68" w:rsidRPr="002D6CED" w:rsidRDefault="005F6B68" w:rsidP="005364EF">
            <w:pPr>
              <w:rPr>
                <w:rFonts w:ascii="Garamond" w:hAnsi="Garamond" w:cs="Tahoma"/>
                <w:color w:val="000000"/>
                <w:sz w:val="24"/>
                <w:szCs w:val="24"/>
              </w:rPr>
            </w:pPr>
            <w:r w:rsidRPr="002D6CED">
              <w:rPr>
                <w:rFonts w:ascii="Garamond" w:hAnsi="Garamond" w:cs="Tahoma"/>
                <w:color w:val="000000"/>
                <w:sz w:val="24"/>
                <w:szCs w:val="24"/>
              </w:rPr>
              <w:t>voce b)</w:t>
            </w:r>
            <w:r>
              <w:rPr>
                <w:rFonts w:ascii="Garamond" w:hAnsi="Garamond" w:cs="Tahoma"/>
                <w:color w:val="000000"/>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364EF">
            <w:pPr>
              <w:rPr>
                <w:rFonts w:ascii="Garamond" w:hAnsi="Garamond" w:cs="Tahoma"/>
                <w:color w:val="FF0000"/>
                <w:sz w:val="24"/>
                <w:szCs w:val="24"/>
              </w:rPr>
            </w:pPr>
            <w:r w:rsidRPr="002D6CED">
              <w:rPr>
                <w:rFonts w:ascii="Garamond" w:hAnsi="Garamond" w:cs="Tahoma"/>
                <w:color w:val="000000"/>
                <w:sz w:val="24"/>
                <w:szCs w:val="24"/>
              </w:rPr>
              <w:t>AAS2</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100,00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F6B68" w:rsidRDefault="005F6B68" w:rsidP="000A51FA">
            <w:pPr>
              <w:rPr>
                <w:rFonts w:ascii="Garamond" w:hAnsi="Garamond"/>
                <w:color w:val="000000"/>
                <w:sz w:val="24"/>
                <w:szCs w:val="24"/>
              </w:rPr>
            </w:pPr>
            <w:r>
              <w:rPr>
                <w:rFonts w:ascii="Garamond" w:hAnsi="Garamond"/>
                <w:color w:val="000000"/>
              </w:rPr>
              <w:t xml:space="preserve"> € 11.580,00 </w:t>
            </w:r>
          </w:p>
        </w:tc>
      </w:tr>
      <w:tr w:rsidR="005F6B68"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90A53">
            <w:pPr>
              <w:rPr>
                <w:rFonts w:ascii="Garamond" w:hAnsi="Garamond" w:cs="Tahoma"/>
                <w:color w:val="000000"/>
                <w:sz w:val="24"/>
                <w:szCs w:val="24"/>
              </w:rPr>
            </w:pPr>
            <w:r w:rsidRPr="002D6CED">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tcPr>
          <w:p w:rsidR="005F6B68" w:rsidRPr="002D6CED" w:rsidRDefault="005F6B68" w:rsidP="00510D14">
            <w:pPr>
              <w:rPr>
                <w:rFonts w:ascii="Garamond" w:hAnsi="Garamond" w:cs="Tahoma"/>
                <w:color w:val="000000"/>
                <w:sz w:val="24"/>
                <w:szCs w:val="24"/>
              </w:rPr>
            </w:pPr>
            <w:r w:rsidRPr="002D6CED">
              <w:rPr>
                <w:rFonts w:ascii="Garamond" w:hAnsi="Garamond" w:cs="Tahoma"/>
                <w:color w:val="000000"/>
                <w:sz w:val="24"/>
                <w:szCs w:val="24"/>
              </w:rPr>
              <w:t xml:space="preserve">voce </w:t>
            </w:r>
            <w:r>
              <w:rPr>
                <w:rFonts w:ascii="Garamond" w:hAnsi="Garamond" w:cs="Tahoma"/>
                <w:color w:val="000000"/>
                <w:sz w:val="24"/>
                <w:szCs w:val="24"/>
              </w:rPr>
              <w:t>c</w:t>
            </w:r>
            <w:r w:rsidRPr="002D6CED">
              <w:rPr>
                <w:rFonts w:ascii="Garamond" w:hAnsi="Garamond" w:cs="Tahoma"/>
                <w:color w:val="000000"/>
                <w:sz w:val="24"/>
                <w:szCs w:val="24"/>
              </w:rPr>
              <w:t>)</w:t>
            </w:r>
            <w:r>
              <w:rPr>
                <w:rFonts w:ascii="Garamond" w:hAnsi="Garamond" w:cs="Tahoma"/>
                <w:color w:val="000000"/>
                <w:sz w:val="24"/>
                <w:szCs w:val="24"/>
              </w:rPr>
              <w:t xml:space="preserve"> </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color w:val="FF0000"/>
                <w:sz w:val="24"/>
                <w:szCs w:val="24"/>
              </w:rPr>
            </w:pPr>
            <w:r w:rsidRPr="002D6CED">
              <w:rPr>
                <w:rFonts w:ascii="Garamond" w:hAnsi="Garamond" w:cs="Tahoma"/>
                <w:color w:val="000000"/>
                <w:sz w:val="24"/>
                <w:szCs w:val="24"/>
              </w:rPr>
              <w:t>AAS2</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100,00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F6B68" w:rsidRDefault="005F6B68" w:rsidP="000A51FA">
            <w:pPr>
              <w:rPr>
                <w:rFonts w:ascii="Garamond" w:hAnsi="Garamond"/>
                <w:color w:val="000000"/>
                <w:sz w:val="24"/>
                <w:szCs w:val="24"/>
              </w:rPr>
            </w:pPr>
            <w:r>
              <w:rPr>
                <w:rFonts w:ascii="Garamond" w:hAnsi="Garamond"/>
                <w:color w:val="000000"/>
              </w:rPr>
              <w:t xml:space="preserve"> € 8.220,00 </w:t>
            </w:r>
          </w:p>
        </w:tc>
      </w:tr>
      <w:tr w:rsidR="005F6B68"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hideMark/>
          </w:tcPr>
          <w:p w:rsidR="005F6B68" w:rsidRPr="002D6CED" w:rsidRDefault="005F6B68" w:rsidP="006347CB">
            <w:pPr>
              <w:rPr>
                <w:rFonts w:ascii="Garamond" w:hAnsi="Garamond"/>
                <w:sz w:val="24"/>
                <w:szCs w:val="24"/>
              </w:rPr>
            </w:pPr>
            <w:r w:rsidRPr="002D6CED">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tcPr>
          <w:p w:rsidR="005F6B68" w:rsidRPr="002D6CED" w:rsidRDefault="005F6B68" w:rsidP="006D7C52">
            <w:pPr>
              <w:rPr>
                <w:rFonts w:ascii="Garamond" w:hAnsi="Garamond" w:cs="Tahoma"/>
                <w:color w:val="000000"/>
                <w:sz w:val="24"/>
                <w:szCs w:val="24"/>
              </w:rPr>
            </w:pPr>
            <w:r w:rsidRPr="002D6CED">
              <w:rPr>
                <w:rFonts w:ascii="Garamond" w:hAnsi="Garamond" w:cs="Tahoma"/>
                <w:color w:val="000000"/>
                <w:sz w:val="24"/>
                <w:szCs w:val="24"/>
              </w:rPr>
              <w:t xml:space="preserve">voce </w:t>
            </w:r>
            <w:r>
              <w:rPr>
                <w:rFonts w:ascii="Garamond" w:hAnsi="Garamond" w:cs="Tahoma"/>
                <w:color w:val="000000"/>
                <w:sz w:val="24"/>
                <w:szCs w:val="24"/>
              </w:rPr>
              <w:t>d</w:t>
            </w:r>
            <w:r w:rsidRPr="002D6CED">
              <w:rPr>
                <w:rFonts w:ascii="Garamond" w:hAnsi="Garamond" w:cs="Tahoma"/>
                <w:color w:val="000000"/>
                <w:sz w:val="24"/>
                <w:szCs w:val="24"/>
              </w:rPr>
              <w:t>)</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364EF">
            <w:pPr>
              <w:rPr>
                <w:rFonts w:ascii="Garamond" w:hAnsi="Garamond" w:cs="Tahoma"/>
                <w:color w:val="FF0000"/>
                <w:sz w:val="24"/>
                <w:szCs w:val="24"/>
              </w:rPr>
            </w:pPr>
            <w:r w:rsidRPr="002D6CED">
              <w:rPr>
                <w:rFonts w:ascii="Garamond" w:hAnsi="Garamond" w:cs="Tahoma"/>
                <w:color w:val="000000"/>
                <w:sz w:val="24"/>
                <w:szCs w:val="24"/>
              </w:rPr>
              <w:t>AAS3</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100,00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F6B68" w:rsidRDefault="005F6B68" w:rsidP="000A51FA">
            <w:pPr>
              <w:rPr>
                <w:rFonts w:ascii="Garamond" w:hAnsi="Garamond"/>
                <w:color w:val="000000"/>
                <w:sz w:val="24"/>
                <w:szCs w:val="24"/>
              </w:rPr>
            </w:pPr>
            <w:r>
              <w:rPr>
                <w:rFonts w:ascii="Garamond" w:hAnsi="Garamond"/>
                <w:color w:val="000000"/>
              </w:rPr>
              <w:t xml:space="preserve"> € 7.260,00 </w:t>
            </w:r>
          </w:p>
        </w:tc>
      </w:tr>
      <w:tr w:rsidR="005F6B68" w:rsidRPr="002D6CED" w:rsidTr="00832AA6">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hideMark/>
          </w:tcPr>
          <w:p w:rsidR="005F6B68" w:rsidRPr="002D6CED" w:rsidRDefault="005F6B68" w:rsidP="006347CB">
            <w:pPr>
              <w:rPr>
                <w:rFonts w:ascii="Garamond" w:hAnsi="Garamond"/>
                <w:sz w:val="24"/>
                <w:szCs w:val="24"/>
              </w:rPr>
            </w:pPr>
            <w:r w:rsidRPr="002D6CED">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tcPr>
          <w:p w:rsidR="005F6B68" w:rsidRPr="002D6CED" w:rsidRDefault="005F6B68" w:rsidP="006D7C52">
            <w:pPr>
              <w:rPr>
                <w:rFonts w:ascii="Garamond" w:hAnsi="Garamond" w:cs="Tahoma"/>
                <w:color w:val="000000"/>
                <w:sz w:val="24"/>
                <w:szCs w:val="24"/>
              </w:rPr>
            </w:pPr>
            <w:r w:rsidRPr="002D6CED">
              <w:rPr>
                <w:rFonts w:ascii="Garamond" w:hAnsi="Garamond" w:cs="Tahoma"/>
                <w:color w:val="000000"/>
                <w:sz w:val="24"/>
                <w:szCs w:val="24"/>
              </w:rPr>
              <w:t xml:space="preserve">voce </w:t>
            </w:r>
            <w:r>
              <w:rPr>
                <w:rFonts w:ascii="Garamond" w:hAnsi="Garamond" w:cs="Tahoma"/>
                <w:color w:val="000000"/>
                <w:sz w:val="24"/>
                <w:szCs w:val="24"/>
              </w:rPr>
              <w:t>e</w:t>
            </w:r>
            <w:r w:rsidRPr="002D6CED">
              <w:rPr>
                <w:rFonts w:ascii="Garamond" w:hAnsi="Garamond" w:cs="Tahoma"/>
                <w:color w:val="000000"/>
                <w:sz w:val="24"/>
                <w:szCs w:val="24"/>
              </w:rPr>
              <w:t>)</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364EF">
            <w:pPr>
              <w:rPr>
                <w:rFonts w:ascii="Garamond" w:hAnsi="Garamond" w:cs="Tahoma"/>
                <w:color w:val="FF0000"/>
                <w:sz w:val="24"/>
                <w:szCs w:val="24"/>
              </w:rPr>
            </w:pPr>
            <w:r w:rsidRPr="002D6CED">
              <w:rPr>
                <w:rFonts w:ascii="Garamond" w:hAnsi="Garamond" w:cs="Tahoma"/>
                <w:color w:val="000000"/>
                <w:sz w:val="24"/>
                <w:szCs w:val="24"/>
              </w:rPr>
              <w:t>AAS4</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B31C49">
            <w:pPr>
              <w:rPr>
                <w:rFonts w:ascii="Garamond" w:hAnsi="Garamond" w:cs="Tahoma"/>
                <w:sz w:val="24"/>
                <w:szCs w:val="24"/>
              </w:rPr>
            </w:pPr>
            <w:r w:rsidRPr="002D6CED">
              <w:rPr>
                <w:rFonts w:ascii="Garamond" w:hAnsi="Garamond" w:cs="Tahoma"/>
                <w:sz w:val="24"/>
                <w:szCs w:val="24"/>
              </w:rPr>
              <w:t xml:space="preserve"> € </w:t>
            </w:r>
            <w:r>
              <w:rPr>
                <w:rFonts w:ascii="Garamond" w:hAnsi="Garamond" w:cs="Tahoma"/>
                <w:sz w:val="24"/>
                <w:szCs w:val="24"/>
              </w:rPr>
              <w:t xml:space="preserve">100,00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6B68" w:rsidRPr="002D6CED" w:rsidRDefault="005F6B68" w:rsidP="00510D14">
            <w:pPr>
              <w:rPr>
                <w:rFonts w:ascii="Garamond" w:hAnsi="Garamond" w:cs="Tahoma"/>
                <w:sz w:val="24"/>
                <w:szCs w:val="24"/>
              </w:rPr>
            </w:pPr>
            <w:r w:rsidRPr="002D6CED">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F6B68" w:rsidRDefault="005F6B68" w:rsidP="000A51FA">
            <w:pPr>
              <w:rPr>
                <w:rFonts w:ascii="Garamond" w:hAnsi="Garamond"/>
                <w:color w:val="000000"/>
                <w:sz w:val="24"/>
                <w:szCs w:val="24"/>
              </w:rPr>
            </w:pPr>
            <w:r>
              <w:rPr>
                <w:rFonts w:ascii="Garamond" w:hAnsi="Garamond"/>
                <w:color w:val="000000"/>
              </w:rPr>
              <w:t xml:space="preserve"> € 25.440,00 </w:t>
            </w:r>
          </w:p>
        </w:tc>
      </w:tr>
    </w:tbl>
    <w:p w:rsidR="00B759FC" w:rsidRDefault="00B759FC" w:rsidP="00D91F1A">
      <w:pPr>
        <w:autoSpaceDE w:val="0"/>
        <w:autoSpaceDN w:val="0"/>
        <w:adjustRightInd w:val="0"/>
        <w:jc w:val="both"/>
        <w:rPr>
          <w:rFonts w:ascii="Garamond" w:hAnsi="Garamond" w:cs="Tahoma"/>
          <w:b/>
          <w:sz w:val="24"/>
          <w:szCs w:val="24"/>
        </w:rPr>
      </w:pPr>
    </w:p>
    <w:p w:rsidR="00D91F1A" w:rsidRDefault="00D91F1A" w:rsidP="00D91F1A">
      <w:pPr>
        <w:autoSpaceDE w:val="0"/>
        <w:autoSpaceDN w:val="0"/>
        <w:adjustRightInd w:val="0"/>
        <w:jc w:val="both"/>
        <w:rPr>
          <w:rFonts w:ascii="Garamond" w:hAnsi="Garamond" w:cs="Tahoma"/>
          <w:b/>
          <w:sz w:val="24"/>
          <w:szCs w:val="24"/>
        </w:rPr>
      </w:pPr>
      <w:r>
        <w:rPr>
          <w:rFonts w:ascii="Garamond" w:hAnsi="Garamond" w:cs="Tahoma"/>
          <w:b/>
          <w:sz w:val="24"/>
          <w:szCs w:val="24"/>
        </w:rPr>
        <w:t xml:space="preserve">N.B. </w:t>
      </w:r>
    </w:p>
    <w:p w:rsidR="00D91F1A" w:rsidRPr="00FD3BD9" w:rsidRDefault="00D91F1A" w:rsidP="00D91F1A">
      <w:pPr>
        <w:autoSpaceDE w:val="0"/>
        <w:autoSpaceDN w:val="0"/>
        <w:adjustRightInd w:val="0"/>
        <w:jc w:val="both"/>
        <w:rPr>
          <w:rFonts w:ascii="Garamond" w:hAnsi="Garamond" w:cs="Tahoma"/>
          <w:b/>
          <w:sz w:val="28"/>
          <w:szCs w:val="28"/>
          <w:u w:val="single"/>
        </w:rPr>
      </w:pPr>
      <w:r w:rsidRPr="00FD3BD9">
        <w:rPr>
          <w:rFonts w:ascii="Garamond" w:hAnsi="Garamond" w:cs="Tahoma"/>
          <w:b/>
          <w:sz w:val="28"/>
          <w:szCs w:val="28"/>
          <w:u w:val="single"/>
        </w:rPr>
        <w:t>Relativamente a</w:t>
      </w:r>
      <w:r w:rsidR="00CF0838">
        <w:rPr>
          <w:rFonts w:ascii="Garamond" w:hAnsi="Garamond" w:cs="Tahoma"/>
          <w:b/>
          <w:sz w:val="28"/>
          <w:szCs w:val="28"/>
          <w:u w:val="single"/>
        </w:rPr>
        <w:t>l</w:t>
      </w:r>
      <w:r w:rsidRPr="00FD3BD9">
        <w:rPr>
          <w:rFonts w:ascii="Garamond" w:hAnsi="Garamond" w:cs="Tahoma"/>
          <w:b/>
          <w:sz w:val="28"/>
          <w:szCs w:val="28"/>
          <w:u w:val="single"/>
        </w:rPr>
        <w:t xml:space="preserve"> LOTTO n.1 </w:t>
      </w:r>
      <w:r w:rsidR="009327B5">
        <w:rPr>
          <w:rFonts w:ascii="Garamond" w:hAnsi="Garamond" w:cs="Tahoma"/>
          <w:b/>
          <w:sz w:val="28"/>
          <w:szCs w:val="28"/>
          <w:u w:val="single"/>
        </w:rPr>
        <w:t>voci a), b), c), d) ed e), nonché al</w:t>
      </w:r>
      <w:r w:rsidR="006D7C52" w:rsidRPr="00FD3BD9">
        <w:rPr>
          <w:rFonts w:ascii="Garamond" w:hAnsi="Garamond" w:cs="Tahoma"/>
          <w:b/>
          <w:sz w:val="28"/>
          <w:szCs w:val="28"/>
          <w:u w:val="single"/>
        </w:rPr>
        <w:t xml:space="preserve"> LOTTO n.2 </w:t>
      </w:r>
      <w:r w:rsidR="009327B5">
        <w:rPr>
          <w:rFonts w:ascii="Garamond" w:hAnsi="Garamond" w:cs="Tahoma"/>
          <w:b/>
          <w:sz w:val="28"/>
          <w:szCs w:val="28"/>
          <w:u w:val="single"/>
        </w:rPr>
        <w:t xml:space="preserve">voci a), b), c), d) ed e) </w:t>
      </w:r>
      <w:r w:rsidR="006D7C52" w:rsidRPr="00FD3BD9">
        <w:rPr>
          <w:rFonts w:ascii="Garamond" w:hAnsi="Garamond" w:cs="Tahoma"/>
          <w:b/>
          <w:sz w:val="28"/>
          <w:szCs w:val="28"/>
          <w:u w:val="single"/>
        </w:rPr>
        <w:t>si specifica che l’</w:t>
      </w:r>
      <w:r w:rsidRPr="00FD3BD9">
        <w:rPr>
          <w:rFonts w:ascii="Garamond" w:hAnsi="Garamond" w:cs="Tahoma"/>
          <w:b/>
          <w:sz w:val="28"/>
          <w:szCs w:val="28"/>
          <w:u w:val="single"/>
        </w:rPr>
        <w:t xml:space="preserve">AAS </w:t>
      </w:r>
      <w:r w:rsidR="00560B68" w:rsidRPr="00FD3BD9">
        <w:rPr>
          <w:rFonts w:ascii="Garamond" w:hAnsi="Garamond" w:cs="Tahoma"/>
          <w:b/>
          <w:sz w:val="28"/>
          <w:szCs w:val="28"/>
          <w:u w:val="single"/>
        </w:rPr>
        <w:t xml:space="preserve">1, </w:t>
      </w:r>
      <w:r w:rsidR="006D7C52" w:rsidRPr="00FD3BD9">
        <w:rPr>
          <w:rFonts w:ascii="Garamond" w:hAnsi="Garamond" w:cs="Tahoma"/>
          <w:b/>
          <w:sz w:val="28"/>
          <w:szCs w:val="28"/>
          <w:u w:val="single"/>
        </w:rPr>
        <w:t xml:space="preserve">l’AAS </w:t>
      </w:r>
      <w:r w:rsidR="00560B68" w:rsidRPr="00FD3BD9">
        <w:rPr>
          <w:rFonts w:ascii="Garamond" w:hAnsi="Garamond" w:cs="Tahoma"/>
          <w:b/>
          <w:sz w:val="28"/>
          <w:szCs w:val="28"/>
          <w:u w:val="single"/>
        </w:rPr>
        <w:t>2,</w:t>
      </w:r>
      <w:r w:rsidR="006D7C52" w:rsidRPr="00FD3BD9">
        <w:rPr>
          <w:rFonts w:ascii="Garamond" w:hAnsi="Garamond" w:cs="Tahoma"/>
          <w:b/>
          <w:sz w:val="28"/>
          <w:szCs w:val="28"/>
          <w:u w:val="single"/>
        </w:rPr>
        <w:t xml:space="preserve"> l’</w:t>
      </w:r>
      <w:r w:rsidR="00560B68" w:rsidRPr="00FD3BD9">
        <w:rPr>
          <w:rFonts w:ascii="Garamond" w:hAnsi="Garamond" w:cs="Tahoma"/>
          <w:b/>
          <w:sz w:val="28"/>
          <w:szCs w:val="28"/>
          <w:u w:val="single"/>
        </w:rPr>
        <w:t>AAS 3</w:t>
      </w:r>
      <w:r w:rsidR="006D7C52" w:rsidRPr="00FD3BD9">
        <w:rPr>
          <w:rFonts w:ascii="Garamond" w:hAnsi="Garamond" w:cs="Tahoma"/>
          <w:b/>
          <w:sz w:val="28"/>
          <w:szCs w:val="28"/>
          <w:u w:val="single"/>
        </w:rPr>
        <w:t xml:space="preserve"> </w:t>
      </w:r>
      <w:r w:rsidR="00560B68" w:rsidRPr="00FD3BD9">
        <w:rPr>
          <w:rFonts w:ascii="Garamond" w:hAnsi="Garamond" w:cs="Tahoma"/>
          <w:b/>
          <w:sz w:val="28"/>
          <w:szCs w:val="28"/>
          <w:u w:val="single"/>
        </w:rPr>
        <w:t xml:space="preserve">e </w:t>
      </w:r>
      <w:r w:rsidR="006D7C52" w:rsidRPr="00FD3BD9">
        <w:rPr>
          <w:rFonts w:ascii="Garamond" w:hAnsi="Garamond" w:cs="Tahoma"/>
          <w:b/>
          <w:sz w:val="28"/>
          <w:szCs w:val="28"/>
          <w:u w:val="single"/>
        </w:rPr>
        <w:t xml:space="preserve">l’AAS </w:t>
      </w:r>
      <w:r w:rsidR="00560B68" w:rsidRPr="00FD3BD9">
        <w:rPr>
          <w:rFonts w:ascii="Garamond" w:hAnsi="Garamond" w:cs="Tahoma"/>
          <w:b/>
          <w:sz w:val="28"/>
          <w:szCs w:val="28"/>
          <w:u w:val="single"/>
        </w:rPr>
        <w:t xml:space="preserve">4 </w:t>
      </w:r>
      <w:r w:rsidRPr="00FD3BD9">
        <w:rPr>
          <w:rFonts w:ascii="Garamond" w:hAnsi="Garamond" w:cs="Tahoma"/>
          <w:b/>
          <w:sz w:val="28"/>
          <w:szCs w:val="28"/>
          <w:u w:val="single"/>
        </w:rPr>
        <w:lastRenderedPageBreak/>
        <w:t xml:space="preserve">riconosceranno, per ogni uscita negativa (che non si concluda </w:t>
      </w:r>
      <w:r w:rsidR="00FD3BD9">
        <w:rPr>
          <w:rFonts w:ascii="Garamond" w:hAnsi="Garamond" w:cs="Tahoma"/>
          <w:b/>
          <w:sz w:val="28"/>
          <w:szCs w:val="28"/>
          <w:u w:val="single"/>
        </w:rPr>
        <w:t xml:space="preserve">cioè </w:t>
      </w:r>
      <w:r w:rsidRPr="00FD3BD9">
        <w:rPr>
          <w:rFonts w:ascii="Garamond" w:hAnsi="Garamond" w:cs="Tahoma"/>
          <w:b/>
          <w:sz w:val="28"/>
          <w:szCs w:val="28"/>
          <w:u w:val="single"/>
        </w:rPr>
        <w:t>con la cattura ovvero il recupero dell’animale) un importo pari ai 3/5 dell’importo offerto</w:t>
      </w:r>
      <w:r w:rsidR="00FD3BD9">
        <w:rPr>
          <w:rFonts w:ascii="Garamond" w:hAnsi="Garamond" w:cs="Tahoma"/>
          <w:b/>
          <w:sz w:val="28"/>
          <w:szCs w:val="28"/>
          <w:u w:val="single"/>
        </w:rPr>
        <w:t>.</w:t>
      </w:r>
    </w:p>
    <w:p w:rsidR="00B759FC" w:rsidRDefault="00B759FC" w:rsidP="00D91F1A">
      <w:pPr>
        <w:autoSpaceDE w:val="0"/>
        <w:autoSpaceDN w:val="0"/>
        <w:adjustRightInd w:val="0"/>
        <w:jc w:val="both"/>
        <w:rPr>
          <w:rFonts w:ascii="Garamond" w:hAnsi="Garamond" w:cs="Tahoma"/>
          <w:b/>
          <w:sz w:val="24"/>
          <w:szCs w:val="24"/>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5"/>
        <w:gridCol w:w="1366"/>
        <w:gridCol w:w="752"/>
        <w:gridCol w:w="2789"/>
        <w:gridCol w:w="1737"/>
        <w:gridCol w:w="2014"/>
      </w:tblGrid>
      <w:tr w:rsidR="00B759FC" w:rsidRPr="00FD3BD9" w:rsidTr="00B759FC">
        <w:trPr>
          <w:trHeight w:val="675"/>
        </w:trPr>
        <w:tc>
          <w:tcPr>
            <w:tcW w:w="520" w:type="pct"/>
            <w:shd w:val="clear" w:color="auto" w:fill="auto"/>
            <w:vAlign w:val="center"/>
            <w:hideMark/>
          </w:tcPr>
          <w:p w:rsidR="00B759FC" w:rsidRPr="00FD3BD9" w:rsidRDefault="00B759FC" w:rsidP="00B759FC">
            <w:pPr>
              <w:rPr>
                <w:rFonts w:ascii="Garamond" w:hAnsi="Garamond" w:cs="Tahoma"/>
                <w:b/>
                <w:color w:val="000000"/>
                <w:sz w:val="24"/>
                <w:szCs w:val="24"/>
              </w:rPr>
            </w:pPr>
            <w:r w:rsidRPr="00FD3BD9">
              <w:rPr>
                <w:rFonts w:ascii="Garamond" w:hAnsi="Garamond" w:cs="Tahoma"/>
                <w:b/>
                <w:color w:val="000000"/>
                <w:sz w:val="24"/>
                <w:szCs w:val="24"/>
              </w:rPr>
              <w:t>LOTTO</w:t>
            </w:r>
          </w:p>
        </w:tc>
        <w:tc>
          <w:tcPr>
            <w:tcW w:w="707" w:type="pct"/>
          </w:tcPr>
          <w:p w:rsidR="00B759FC" w:rsidRPr="00FD3BD9" w:rsidRDefault="00B759FC" w:rsidP="00B759FC">
            <w:pPr>
              <w:jc w:val="center"/>
              <w:rPr>
                <w:rFonts w:ascii="Garamond" w:hAnsi="Garamond" w:cs="Tahoma"/>
                <w:b/>
                <w:color w:val="000000"/>
                <w:sz w:val="24"/>
                <w:szCs w:val="24"/>
              </w:rPr>
            </w:pPr>
          </w:p>
          <w:p w:rsidR="00B759FC" w:rsidRPr="00FD3BD9" w:rsidRDefault="00B759FC" w:rsidP="00B759FC">
            <w:pPr>
              <w:jc w:val="center"/>
              <w:rPr>
                <w:rFonts w:ascii="Garamond" w:hAnsi="Garamond" w:cs="Tahoma"/>
                <w:b/>
                <w:color w:val="000000"/>
                <w:sz w:val="24"/>
                <w:szCs w:val="24"/>
              </w:rPr>
            </w:pPr>
          </w:p>
          <w:p w:rsidR="00B759FC" w:rsidRPr="00FD3BD9" w:rsidRDefault="00B759FC" w:rsidP="00B759FC">
            <w:pPr>
              <w:jc w:val="center"/>
              <w:rPr>
                <w:rFonts w:ascii="Garamond" w:hAnsi="Garamond" w:cs="Tahoma"/>
                <w:b/>
                <w:color w:val="000000"/>
                <w:sz w:val="24"/>
                <w:szCs w:val="24"/>
              </w:rPr>
            </w:pPr>
          </w:p>
          <w:p w:rsidR="00B759FC" w:rsidRPr="00FD3BD9" w:rsidRDefault="00B759FC" w:rsidP="00B759FC">
            <w:pPr>
              <w:jc w:val="center"/>
              <w:rPr>
                <w:rFonts w:ascii="Garamond" w:hAnsi="Garamond" w:cs="Tahoma"/>
                <w:b/>
                <w:sz w:val="24"/>
                <w:szCs w:val="24"/>
              </w:rPr>
            </w:pPr>
            <w:r w:rsidRPr="00FD3BD9">
              <w:rPr>
                <w:rFonts w:ascii="Garamond" w:hAnsi="Garamond" w:cs="Tahoma"/>
                <w:b/>
                <w:color w:val="000000"/>
                <w:sz w:val="24"/>
                <w:szCs w:val="24"/>
              </w:rPr>
              <w:t>VOCE</w:t>
            </w:r>
          </w:p>
        </w:tc>
        <w:tc>
          <w:tcPr>
            <w:tcW w:w="389" w:type="pct"/>
            <w:shd w:val="clear" w:color="auto" w:fill="auto"/>
            <w:vAlign w:val="center"/>
            <w:hideMark/>
          </w:tcPr>
          <w:p w:rsidR="00B759FC" w:rsidRPr="00FD3BD9" w:rsidRDefault="00B759FC" w:rsidP="00B759FC">
            <w:pPr>
              <w:jc w:val="center"/>
              <w:rPr>
                <w:rFonts w:ascii="Garamond" w:hAnsi="Garamond" w:cs="Tahoma"/>
                <w:b/>
                <w:sz w:val="24"/>
                <w:szCs w:val="24"/>
              </w:rPr>
            </w:pPr>
            <w:r w:rsidRPr="00FD3BD9">
              <w:rPr>
                <w:rFonts w:ascii="Garamond" w:hAnsi="Garamond" w:cs="Tahoma"/>
                <w:b/>
                <w:sz w:val="24"/>
                <w:szCs w:val="24"/>
              </w:rPr>
              <w:t>AAS</w:t>
            </w:r>
          </w:p>
        </w:tc>
        <w:tc>
          <w:tcPr>
            <w:tcW w:w="1443" w:type="pct"/>
            <w:shd w:val="clear" w:color="auto" w:fill="auto"/>
            <w:vAlign w:val="center"/>
            <w:hideMark/>
          </w:tcPr>
          <w:p w:rsidR="00B759FC" w:rsidRPr="00FD3BD9" w:rsidRDefault="00B759FC" w:rsidP="00B759FC">
            <w:pPr>
              <w:jc w:val="center"/>
              <w:rPr>
                <w:rFonts w:ascii="Garamond" w:hAnsi="Garamond" w:cs="Tahoma"/>
                <w:b/>
                <w:color w:val="000000"/>
                <w:sz w:val="24"/>
                <w:szCs w:val="24"/>
              </w:rPr>
            </w:pPr>
            <w:r w:rsidRPr="00FD3BD9">
              <w:rPr>
                <w:rFonts w:ascii="Garamond" w:hAnsi="Garamond" w:cs="Tahoma"/>
                <w:b/>
                <w:color w:val="000000"/>
                <w:sz w:val="24"/>
                <w:szCs w:val="24"/>
              </w:rPr>
              <w:t xml:space="preserve">VALORE A BASE D'ASTA </w:t>
            </w:r>
          </w:p>
          <w:p w:rsidR="00B759FC" w:rsidRPr="00FD3BD9" w:rsidRDefault="00B759FC" w:rsidP="00B759FC">
            <w:pPr>
              <w:jc w:val="center"/>
              <w:rPr>
                <w:rFonts w:ascii="Garamond" w:hAnsi="Garamond" w:cs="Tahoma"/>
                <w:b/>
                <w:color w:val="000000"/>
                <w:sz w:val="24"/>
                <w:szCs w:val="24"/>
              </w:rPr>
            </w:pPr>
            <w:r w:rsidRPr="00FD3BD9">
              <w:rPr>
                <w:rFonts w:ascii="Garamond" w:hAnsi="Garamond" w:cs="Tahoma"/>
                <w:b/>
                <w:color w:val="000000"/>
                <w:sz w:val="24"/>
                <w:szCs w:val="24"/>
              </w:rPr>
              <w:t>NON SUPERABILE PENA ESCLUSIONE</w:t>
            </w:r>
          </w:p>
          <w:p w:rsidR="00B759FC" w:rsidRDefault="00B759FC" w:rsidP="00FD3BD9">
            <w:pPr>
              <w:jc w:val="center"/>
              <w:rPr>
                <w:rFonts w:ascii="Garamond" w:hAnsi="Garamond" w:cs="Tahoma"/>
                <w:b/>
                <w:color w:val="000000"/>
                <w:sz w:val="24"/>
                <w:szCs w:val="24"/>
              </w:rPr>
            </w:pPr>
            <w:r w:rsidRPr="00FD3BD9">
              <w:rPr>
                <w:rFonts w:ascii="Garamond" w:hAnsi="Garamond" w:cs="Tahoma"/>
                <w:b/>
                <w:color w:val="000000"/>
                <w:sz w:val="24"/>
                <w:szCs w:val="24"/>
              </w:rPr>
              <w:t xml:space="preserve">IMPORTO OMNICOMPRENSIVO  </w:t>
            </w:r>
            <w:r w:rsidR="00FD3BD9" w:rsidRPr="00FD3BD9">
              <w:rPr>
                <w:rFonts w:ascii="Garamond" w:hAnsi="Garamond" w:cs="Tahoma"/>
                <w:b/>
                <w:color w:val="000000"/>
                <w:sz w:val="24"/>
                <w:szCs w:val="24"/>
              </w:rPr>
              <w:t>A TITOLO DI CANONE MENSILE</w:t>
            </w:r>
          </w:p>
          <w:p w:rsidR="00F94C5B" w:rsidRPr="00FD3BD9" w:rsidRDefault="00F94C5B" w:rsidP="00FD3BD9">
            <w:pPr>
              <w:jc w:val="center"/>
              <w:rPr>
                <w:rFonts w:ascii="Garamond" w:hAnsi="Garamond" w:cs="Tahoma"/>
                <w:b/>
                <w:color w:val="000000"/>
                <w:sz w:val="24"/>
                <w:szCs w:val="24"/>
              </w:rPr>
            </w:pPr>
            <w:r>
              <w:rPr>
                <w:rFonts w:ascii="Garamond" w:hAnsi="Garamond" w:cs="Tahoma"/>
                <w:b/>
                <w:color w:val="000000"/>
                <w:sz w:val="24"/>
                <w:szCs w:val="24"/>
              </w:rPr>
              <w:t>(IVA ESCLUSA)</w:t>
            </w:r>
          </w:p>
        </w:tc>
        <w:tc>
          <w:tcPr>
            <w:tcW w:w="899" w:type="pct"/>
            <w:shd w:val="clear" w:color="auto" w:fill="auto"/>
            <w:vAlign w:val="center"/>
            <w:hideMark/>
          </w:tcPr>
          <w:p w:rsidR="00B759FC" w:rsidRPr="00FD3BD9" w:rsidRDefault="00B759FC" w:rsidP="00B759FC">
            <w:pPr>
              <w:jc w:val="center"/>
              <w:rPr>
                <w:rFonts w:ascii="Garamond" w:hAnsi="Garamond"/>
                <w:b/>
                <w:color w:val="000000"/>
                <w:sz w:val="24"/>
                <w:szCs w:val="24"/>
              </w:rPr>
            </w:pPr>
            <w:r w:rsidRPr="00FD3BD9">
              <w:rPr>
                <w:rFonts w:ascii="Garamond" w:hAnsi="Garamond"/>
                <w:b/>
                <w:color w:val="000000"/>
                <w:sz w:val="24"/>
                <w:szCs w:val="24"/>
              </w:rPr>
              <w:t>Spese per il massimo contenimento dei rischi di natura interferenziale e per la sicurezza, non soggette a ribasso d’asta</w:t>
            </w:r>
          </w:p>
        </w:tc>
        <w:tc>
          <w:tcPr>
            <w:tcW w:w="1042" w:type="pct"/>
            <w:shd w:val="clear" w:color="auto" w:fill="auto"/>
            <w:vAlign w:val="center"/>
            <w:hideMark/>
          </w:tcPr>
          <w:p w:rsidR="00B759FC" w:rsidRDefault="00B759FC" w:rsidP="00B759FC">
            <w:pPr>
              <w:jc w:val="center"/>
              <w:rPr>
                <w:rFonts w:ascii="Garamond" w:hAnsi="Garamond"/>
                <w:b/>
                <w:color w:val="000000"/>
                <w:sz w:val="24"/>
                <w:szCs w:val="24"/>
              </w:rPr>
            </w:pPr>
            <w:r w:rsidRPr="00FD3BD9">
              <w:rPr>
                <w:rFonts w:ascii="Garamond" w:hAnsi="Garamond"/>
                <w:b/>
                <w:color w:val="000000"/>
                <w:sz w:val="24"/>
                <w:szCs w:val="24"/>
              </w:rPr>
              <w:t>IMPORTO TOTALE INCLUSI ONERI</w:t>
            </w:r>
          </w:p>
          <w:p w:rsidR="00772AC2" w:rsidRDefault="00772AC2" w:rsidP="00B759FC">
            <w:pPr>
              <w:jc w:val="center"/>
              <w:rPr>
                <w:rFonts w:ascii="Garamond" w:hAnsi="Garamond"/>
                <w:b/>
                <w:color w:val="000000"/>
                <w:sz w:val="24"/>
                <w:szCs w:val="24"/>
              </w:rPr>
            </w:pPr>
            <w:r>
              <w:rPr>
                <w:rFonts w:ascii="Garamond" w:hAnsi="Garamond"/>
                <w:b/>
                <w:color w:val="000000"/>
                <w:sz w:val="24"/>
                <w:szCs w:val="24"/>
              </w:rPr>
              <w:t>(36 mesi)</w:t>
            </w:r>
          </w:p>
          <w:p w:rsidR="00772AC2" w:rsidRPr="00FD3BD9" w:rsidRDefault="00772AC2" w:rsidP="00B759FC">
            <w:pPr>
              <w:jc w:val="center"/>
              <w:rPr>
                <w:rFonts w:ascii="Garamond" w:hAnsi="Garamond"/>
                <w:b/>
                <w:color w:val="000000"/>
                <w:sz w:val="24"/>
                <w:szCs w:val="24"/>
              </w:rPr>
            </w:pPr>
          </w:p>
        </w:tc>
      </w:tr>
      <w:tr w:rsidR="00B759FC" w:rsidRPr="00FD3BD9" w:rsidTr="00772AC2">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59FC" w:rsidRPr="00FD3BD9" w:rsidRDefault="00B759FC" w:rsidP="00772AC2">
            <w:pPr>
              <w:rPr>
                <w:rFonts w:ascii="Garamond" w:hAnsi="Garamond"/>
                <w:sz w:val="24"/>
                <w:szCs w:val="24"/>
              </w:rPr>
            </w:pPr>
            <w:r w:rsidRPr="00FD3BD9">
              <w:rPr>
                <w:rFonts w:ascii="Garamond" w:hAnsi="Garamond" w:cs="Tahoma"/>
                <w:color w:val="000000"/>
                <w:sz w:val="24"/>
                <w:szCs w:val="24"/>
              </w:rPr>
              <w:t xml:space="preserve">Lotto 1 </w:t>
            </w:r>
          </w:p>
        </w:tc>
        <w:tc>
          <w:tcPr>
            <w:tcW w:w="707" w:type="pct"/>
            <w:tcBorders>
              <w:top w:val="single" w:sz="4" w:space="0" w:color="auto"/>
              <w:left w:val="single" w:sz="4" w:space="0" w:color="auto"/>
              <w:bottom w:val="single" w:sz="4" w:space="0" w:color="auto"/>
              <w:right w:val="single" w:sz="4" w:space="0" w:color="auto"/>
            </w:tcBorders>
            <w:vAlign w:val="center"/>
          </w:tcPr>
          <w:p w:rsidR="00B759FC" w:rsidRPr="00FD3BD9" w:rsidRDefault="00B759FC" w:rsidP="00772AC2">
            <w:pPr>
              <w:rPr>
                <w:rFonts w:ascii="Garamond" w:hAnsi="Garamond" w:cs="Tahoma"/>
                <w:color w:val="000000"/>
                <w:sz w:val="24"/>
                <w:szCs w:val="24"/>
              </w:rPr>
            </w:pPr>
            <w:r w:rsidRPr="00FD3BD9">
              <w:rPr>
                <w:rFonts w:ascii="Garamond" w:hAnsi="Garamond" w:cs="Tahoma"/>
                <w:color w:val="000000"/>
                <w:sz w:val="24"/>
                <w:szCs w:val="24"/>
              </w:rPr>
              <w:t>voce f)</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59FC" w:rsidRPr="00FD3BD9" w:rsidRDefault="00B759FC" w:rsidP="00772AC2">
            <w:pPr>
              <w:rPr>
                <w:rFonts w:ascii="Garamond" w:hAnsi="Garamond" w:cs="Tahoma"/>
                <w:color w:val="FF0000"/>
                <w:sz w:val="24"/>
                <w:szCs w:val="24"/>
              </w:rPr>
            </w:pPr>
            <w:r w:rsidRPr="00FD3BD9">
              <w:rPr>
                <w:rFonts w:ascii="Garamond" w:hAnsi="Garamond" w:cs="Tahoma"/>
                <w:color w:val="000000"/>
                <w:sz w:val="24"/>
                <w:szCs w:val="24"/>
              </w:rPr>
              <w:t>AAS5</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59FC" w:rsidRPr="00772AC2" w:rsidRDefault="00FD3BD9" w:rsidP="00772AC2">
            <w:pPr>
              <w:pStyle w:val="Corpodeltesto23"/>
              <w:pBdr>
                <w:bottom w:val="none" w:sz="0" w:space="0" w:color="auto"/>
              </w:pBdr>
              <w:jc w:val="left"/>
              <w:rPr>
                <w:rFonts w:ascii="Garamond" w:hAnsi="Garamond" w:cs="Arial"/>
                <w:sz w:val="22"/>
                <w:szCs w:val="22"/>
              </w:rPr>
            </w:pPr>
            <w:r w:rsidRPr="00FD3BD9">
              <w:rPr>
                <w:rFonts w:ascii="Garamond" w:hAnsi="Garamond" w:cs="Tahoma"/>
                <w:sz w:val="22"/>
                <w:szCs w:val="22"/>
              </w:rPr>
              <w:t xml:space="preserve">€ </w:t>
            </w:r>
            <w:r w:rsidRPr="00FD3BD9">
              <w:rPr>
                <w:rFonts w:ascii="Garamond" w:hAnsi="Garamond" w:cs="Arial"/>
                <w:sz w:val="22"/>
                <w:szCs w:val="22"/>
              </w:rPr>
              <w:t xml:space="preserve">6.525,00 </w:t>
            </w: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59FC" w:rsidRPr="00FD3BD9" w:rsidRDefault="00B759FC" w:rsidP="00772AC2">
            <w:pPr>
              <w:rPr>
                <w:rFonts w:ascii="Garamond" w:hAnsi="Garamond" w:cs="Tahoma"/>
                <w:sz w:val="24"/>
                <w:szCs w:val="24"/>
              </w:rPr>
            </w:pPr>
            <w:r w:rsidRPr="00FD3BD9">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59FC" w:rsidRPr="00B31C49" w:rsidRDefault="000A51FA" w:rsidP="00772AC2">
            <w:pPr>
              <w:rPr>
                <w:rFonts w:ascii="Garamond" w:hAnsi="Garamond"/>
                <w:color w:val="000000"/>
                <w:sz w:val="24"/>
                <w:szCs w:val="24"/>
              </w:rPr>
            </w:pPr>
            <w:r>
              <w:rPr>
                <w:rFonts w:ascii="Garamond" w:hAnsi="Garamond"/>
                <w:color w:val="000000"/>
              </w:rPr>
              <w:t xml:space="preserve">€ </w:t>
            </w:r>
            <w:r w:rsidR="00B31C49">
              <w:rPr>
                <w:rFonts w:ascii="Garamond" w:hAnsi="Garamond"/>
                <w:color w:val="000000"/>
              </w:rPr>
              <w:t xml:space="preserve">234.900,00 </w:t>
            </w:r>
          </w:p>
        </w:tc>
      </w:tr>
      <w:tr w:rsidR="00FD3BD9" w:rsidRPr="00FD3BD9" w:rsidTr="00772AC2">
        <w:trPr>
          <w:trHeight w:val="300"/>
        </w:trPr>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3BD9" w:rsidRPr="00FD3BD9" w:rsidRDefault="00FD3BD9" w:rsidP="00772AC2">
            <w:pPr>
              <w:rPr>
                <w:rFonts w:ascii="Garamond" w:hAnsi="Garamond"/>
                <w:sz w:val="24"/>
                <w:szCs w:val="24"/>
              </w:rPr>
            </w:pPr>
            <w:r w:rsidRPr="00FD3BD9">
              <w:rPr>
                <w:rFonts w:ascii="Garamond" w:hAnsi="Garamond" w:cs="Tahoma"/>
                <w:color w:val="000000"/>
                <w:sz w:val="24"/>
                <w:szCs w:val="24"/>
              </w:rPr>
              <w:t xml:space="preserve">Lotto 2 </w:t>
            </w:r>
          </w:p>
        </w:tc>
        <w:tc>
          <w:tcPr>
            <w:tcW w:w="707" w:type="pct"/>
            <w:tcBorders>
              <w:top w:val="single" w:sz="4" w:space="0" w:color="auto"/>
              <w:left w:val="single" w:sz="4" w:space="0" w:color="auto"/>
              <w:bottom w:val="single" w:sz="4" w:space="0" w:color="auto"/>
              <w:right w:val="single" w:sz="4" w:space="0" w:color="auto"/>
            </w:tcBorders>
            <w:vAlign w:val="center"/>
          </w:tcPr>
          <w:p w:rsidR="00FD3BD9" w:rsidRPr="00FD3BD9" w:rsidRDefault="00FD3BD9" w:rsidP="00772AC2">
            <w:pPr>
              <w:rPr>
                <w:rFonts w:ascii="Garamond" w:hAnsi="Garamond" w:cs="Tahoma"/>
                <w:color w:val="000000"/>
                <w:sz w:val="24"/>
                <w:szCs w:val="24"/>
              </w:rPr>
            </w:pPr>
            <w:r w:rsidRPr="00FD3BD9">
              <w:rPr>
                <w:rFonts w:ascii="Garamond" w:hAnsi="Garamond" w:cs="Tahoma"/>
                <w:color w:val="000000"/>
                <w:sz w:val="24"/>
                <w:szCs w:val="24"/>
              </w:rPr>
              <w:t>voce f)</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3BD9" w:rsidRPr="00FD3BD9" w:rsidRDefault="00FD3BD9" w:rsidP="00772AC2">
            <w:pPr>
              <w:rPr>
                <w:rFonts w:ascii="Garamond" w:hAnsi="Garamond" w:cs="Tahoma"/>
                <w:color w:val="FF0000"/>
                <w:sz w:val="24"/>
                <w:szCs w:val="24"/>
              </w:rPr>
            </w:pPr>
            <w:r w:rsidRPr="00FD3BD9">
              <w:rPr>
                <w:rFonts w:ascii="Garamond" w:hAnsi="Garamond" w:cs="Tahoma"/>
                <w:color w:val="000000"/>
                <w:sz w:val="24"/>
                <w:szCs w:val="24"/>
              </w:rPr>
              <w:t>AAS5</w:t>
            </w:r>
          </w:p>
        </w:tc>
        <w:tc>
          <w:tcPr>
            <w:tcW w:w="1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3BD9" w:rsidRPr="00FD3BD9" w:rsidRDefault="00FD3BD9" w:rsidP="00772AC2">
            <w:pPr>
              <w:pStyle w:val="Corpodeltesto23"/>
              <w:pBdr>
                <w:bottom w:val="none" w:sz="0" w:space="0" w:color="auto"/>
              </w:pBdr>
              <w:jc w:val="left"/>
              <w:rPr>
                <w:rFonts w:ascii="Garamond" w:hAnsi="Garamond" w:cs="Arial"/>
                <w:sz w:val="22"/>
                <w:szCs w:val="22"/>
              </w:rPr>
            </w:pPr>
            <w:r w:rsidRPr="00FD3BD9">
              <w:rPr>
                <w:rFonts w:ascii="Garamond" w:hAnsi="Garamond" w:cs="Tahoma"/>
                <w:sz w:val="22"/>
                <w:szCs w:val="22"/>
              </w:rPr>
              <w:t xml:space="preserve">€ </w:t>
            </w:r>
            <w:r w:rsidRPr="00FD3BD9">
              <w:rPr>
                <w:rFonts w:ascii="Garamond" w:hAnsi="Garamond" w:cs="Arial"/>
                <w:sz w:val="22"/>
                <w:szCs w:val="22"/>
              </w:rPr>
              <w:t xml:space="preserve">4.350,00 </w:t>
            </w:r>
          </w:p>
          <w:p w:rsidR="00FD3BD9" w:rsidRPr="00FD3BD9" w:rsidRDefault="00FD3BD9" w:rsidP="00772AC2">
            <w:pPr>
              <w:pStyle w:val="Corpodeltesto23"/>
              <w:pBdr>
                <w:bottom w:val="none" w:sz="0" w:space="0" w:color="auto"/>
              </w:pBdr>
              <w:jc w:val="left"/>
              <w:rPr>
                <w:rFonts w:ascii="Garamond" w:hAnsi="Garamond" w:cs="Tahoma"/>
                <w:sz w:val="22"/>
                <w:szCs w:val="22"/>
              </w:rPr>
            </w:pPr>
          </w:p>
        </w:tc>
        <w:tc>
          <w:tcPr>
            <w:tcW w:w="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3BD9" w:rsidRPr="00FD3BD9" w:rsidRDefault="00FD3BD9" w:rsidP="00772AC2">
            <w:pPr>
              <w:rPr>
                <w:rFonts w:ascii="Garamond" w:hAnsi="Garamond" w:cs="Tahoma"/>
                <w:sz w:val="24"/>
                <w:szCs w:val="24"/>
              </w:rPr>
            </w:pPr>
            <w:r w:rsidRPr="00FD3BD9">
              <w:rPr>
                <w:rFonts w:ascii="Garamond" w:hAnsi="Garamond" w:cs="Tahoma"/>
                <w:sz w:val="24"/>
                <w:szCs w:val="24"/>
              </w:rPr>
              <w:t xml:space="preserve"> € 0,00</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3BD9" w:rsidRPr="00B31C49" w:rsidRDefault="00B31C49" w:rsidP="000A51FA">
            <w:pPr>
              <w:rPr>
                <w:rFonts w:ascii="Garamond" w:hAnsi="Garamond"/>
                <w:color w:val="000000"/>
                <w:sz w:val="24"/>
                <w:szCs w:val="24"/>
              </w:rPr>
            </w:pPr>
            <w:r>
              <w:rPr>
                <w:rFonts w:ascii="Garamond" w:hAnsi="Garamond"/>
                <w:color w:val="000000"/>
              </w:rPr>
              <w:t xml:space="preserve">€ 156.600,00 </w:t>
            </w:r>
          </w:p>
        </w:tc>
      </w:tr>
    </w:tbl>
    <w:p w:rsidR="00B759FC" w:rsidRDefault="00B759FC" w:rsidP="00D91F1A">
      <w:pPr>
        <w:autoSpaceDE w:val="0"/>
        <w:autoSpaceDN w:val="0"/>
        <w:adjustRightInd w:val="0"/>
        <w:jc w:val="both"/>
        <w:rPr>
          <w:rFonts w:ascii="Garamond" w:hAnsi="Garamond" w:cs="Tahoma"/>
          <w:b/>
          <w:sz w:val="24"/>
          <w:szCs w:val="24"/>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1390"/>
        <w:gridCol w:w="773"/>
        <w:gridCol w:w="2675"/>
        <w:gridCol w:w="1759"/>
        <w:gridCol w:w="2037"/>
      </w:tblGrid>
      <w:tr w:rsidR="00772AC2" w:rsidRPr="00D91F1A" w:rsidTr="00696BAB">
        <w:trPr>
          <w:trHeight w:val="300"/>
        </w:trPr>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D91F1A" w:rsidRDefault="00772AC2" w:rsidP="00696BAB">
            <w:pPr>
              <w:jc w:val="center"/>
              <w:rPr>
                <w:rFonts w:ascii="Garamond" w:hAnsi="Garamond" w:cs="Tahoma"/>
                <w:b/>
                <w:color w:val="000000"/>
                <w:sz w:val="24"/>
                <w:szCs w:val="24"/>
              </w:rPr>
            </w:pPr>
            <w:r w:rsidRPr="00D91F1A">
              <w:rPr>
                <w:rFonts w:ascii="Garamond" w:hAnsi="Garamond" w:cs="Tahoma"/>
                <w:b/>
                <w:color w:val="000000"/>
                <w:sz w:val="24"/>
                <w:szCs w:val="24"/>
              </w:rPr>
              <w:t>LOTTO</w:t>
            </w:r>
          </w:p>
        </w:tc>
        <w:tc>
          <w:tcPr>
            <w:tcW w:w="719" w:type="pct"/>
            <w:tcBorders>
              <w:top w:val="single" w:sz="4" w:space="0" w:color="auto"/>
              <w:left w:val="single" w:sz="4" w:space="0" w:color="auto"/>
              <w:bottom w:val="single" w:sz="4" w:space="0" w:color="auto"/>
              <w:right w:val="single" w:sz="4" w:space="0" w:color="auto"/>
            </w:tcBorders>
          </w:tcPr>
          <w:p w:rsidR="00772AC2" w:rsidRPr="00D91F1A" w:rsidRDefault="00772AC2" w:rsidP="00696BAB">
            <w:pPr>
              <w:jc w:val="center"/>
              <w:rPr>
                <w:rFonts w:ascii="Garamond" w:hAnsi="Garamond" w:cs="Tahoma"/>
                <w:b/>
                <w:color w:val="000000"/>
                <w:sz w:val="24"/>
                <w:szCs w:val="24"/>
              </w:rPr>
            </w:pPr>
          </w:p>
          <w:p w:rsidR="00772AC2" w:rsidRDefault="00772AC2" w:rsidP="00696BAB">
            <w:pPr>
              <w:jc w:val="center"/>
              <w:rPr>
                <w:rFonts w:ascii="Garamond" w:hAnsi="Garamond" w:cs="Tahoma"/>
                <w:b/>
                <w:color w:val="000000"/>
                <w:sz w:val="24"/>
                <w:szCs w:val="24"/>
              </w:rPr>
            </w:pPr>
          </w:p>
          <w:p w:rsidR="00772AC2" w:rsidRPr="00D91F1A" w:rsidRDefault="00772AC2" w:rsidP="00696BAB">
            <w:pPr>
              <w:jc w:val="center"/>
              <w:rPr>
                <w:rFonts w:ascii="Garamond" w:hAnsi="Garamond" w:cs="Tahoma"/>
                <w:b/>
                <w:color w:val="000000"/>
                <w:sz w:val="24"/>
                <w:szCs w:val="24"/>
              </w:rPr>
            </w:pPr>
          </w:p>
          <w:p w:rsidR="00772AC2" w:rsidRPr="00D91F1A" w:rsidRDefault="00772AC2" w:rsidP="00696BAB">
            <w:pPr>
              <w:jc w:val="center"/>
              <w:rPr>
                <w:rFonts w:ascii="Garamond" w:hAnsi="Garamond" w:cs="Tahoma"/>
                <w:b/>
                <w:color w:val="000000"/>
                <w:sz w:val="24"/>
                <w:szCs w:val="24"/>
              </w:rPr>
            </w:pPr>
            <w:r w:rsidRPr="00D91F1A">
              <w:rPr>
                <w:rFonts w:ascii="Garamond" w:hAnsi="Garamond" w:cs="Tahoma"/>
                <w:b/>
                <w:color w:val="000000"/>
                <w:sz w:val="24"/>
                <w:szCs w:val="24"/>
              </w:rPr>
              <w:t>VOCE</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D91F1A" w:rsidRDefault="00772AC2" w:rsidP="00696BAB">
            <w:pPr>
              <w:jc w:val="center"/>
              <w:rPr>
                <w:rFonts w:ascii="Garamond" w:hAnsi="Garamond" w:cs="Tahoma"/>
                <w:b/>
                <w:color w:val="000000"/>
                <w:sz w:val="24"/>
                <w:szCs w:val="24"/>
              </w:rPr>
            </w:pPr>
            <w:r w:rsidRPr="00D91F1A">
              <w:rPr>
                <w:rFonts w:ascii="Garamond" w:hAnsi="Garamond" w:cs="Tahoma"/>
                <w:b/>
                <w:color w:val="000000"/>
                <w:sz w:val="24"/>
                <w:szCs w:val="24"/>
              </w:rPr>
              <w:t>AAS</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D91F1A" w:rsidRDefault="00772AC2" w:rsidP="00696BAB">
            <w:pPr>
              <w:jc w:val="center"/>
              <w:rPr>
                <w:rFonts w:ascii="Garamond" w:hAnsi="Garamond" w:cs="Tahoma"/>
                <w:b/>
                <w:sz w:val="24"/>
                <w:szCs w:val="24"/>
              </w:rPr>
            </w:pPr>
            <w:r w:rsidRPr="00D91F1A">
              <w:rPr>
                <w:rFonts w:ascii="Garamond" w:hAnsi="Garamond" w:cs="Tahoma"/>
                <w:b/>
                <w:sz w:val="24"/>
                <w:szCs w:val="24"/>
              </w:rPr>
              <w:t>VALORE A BASE D'ASTA</w:t>
            </w:r>
          </w:p>
          <w:p w:rsidR="00772AC2" w:rsidRPr="00D91F1A" w:rsidRDefault="00772AC2" w:rsidP="00696BAB">
            <w:pPr>
              <w:jc w:val="center"/>
              <w:rPr>
                <w:rFonts w:ascii="Garamond" w:hAnsi="Garamond" w:cs="Tahoma"/>
                <w:b/>
                <w:sz w:val="24"/>
                <w:szCs w:val="24"/>
              </w:rPr>
            </w:pPr>
            <w:r w:rsidRPr="00D91F1A">
              <w:rPr>
                <w:rFonts w:ascii="Garamond" w:hAnsi="Garamond" w:cs="Tahoma"/>
                <w:b/>
                <w:sz w:val="24"/>
                <w:szCs w:val="24"/>
              </w:rPr>
              <w:t>NON SUPERABILE PENA ESCLUSIONE</w:t>
            </w:r>
          </w:p>
          <w:p w:rsidR="00772AC2" w:rsidRDefault="00772AC2" w:rsidP="00A6285C">
            <w:pPr>
              <w:jc w:val="center"/>
              <w:rPr>
                <w:rFonts w:ascii="Garamond" w:hAnsi="Garamond" w:cs="Tahoma"/>
                <w:b/>
                <w:sz w:val="24"/>
                <w:szCs w:val="24"/>
              </w:rPr>
            </w:pPr>
            <w:r w:rsidRPr="00D91F1A">
              <w:rPr>
                <w:rFonts w:ascii="Garamond" w:hAnsi="Garamond" w:cs="Tahoma"/>
                <w:b/>
                <w:sz w:val="24"/>
                <w:szCs w:val="24"/>
              </w:rPr>
              <w:t xml:space="preserve">IMPORTO OMNICOMPRENSIVO  </w:t>
            </w:r>
            <w:r>
              <w:rPr>
                <w:rFonts w:ascii="Garamond" w:hAnsi="Garamond" w:cs="Tahoma"/>
                <w:b/>
                <w:sz w:val="24"/>
                <w:szCs w:val="24"/>
              </w:rPr>
              <w:t xml:space="preserve">GIORNALIERO </w:t>
            </w:r>
            <w:r w:rsidRPr="00D91F1A">
              <w:rPr>
                <w:rFonts w:ascii="Garamond" w:hAnsi="Garamond" w:cs="Tahoma"/>
                <w:b/>
                <w:sz w:val="24"/>
                <w:szCs w:val="24"/>
              </w:rPr>
              <w:t>PER OGNI SINGOL</w:t>
            </w:r>
            <w:r>
              <w:rPr>
                <w:rFonts w:ascii="Garamond" w:hAnsi="Garamond" w:cs="Tahoma"/>
                <w:b/>
                <w:sz w:val="24"/>
                <w:szCs w:val="24"/>
              </w:rPr>
              <w:t>O</w:t>
            </w:r>
            <w:r w:rsidRPr="00D91F1A">
              <w:rPr>
                <w:rFonts w:ascii="Garamond" w:hAnsi="Garamond" w:cs="Tahoma"/>
                <w:b/>
                <w:sz w:val="24"/>
                <w:szCs w:val="24"/>
              </w:rPr>
              <w:t xml:space="preserve"> </w:t>
            </w:r>
            <w:r>
              <w:rPr>
                <w:rFonts w:ascii="Garamond" w:hAnsi="Garamond" w:cs="Tahoma"/>
                <w:b/>
                <w:sz w:val="24"/>
                <w:szCs w:val="24"/>
              </w:rPr>
              <w:t>BOX</w:t>
            </w:r>
            <w:r w:rsidR="008574A2">
              <w:rPr>
                <w:rFonts w:ascii="Garamond" w:hAnsi="Garamond" w:cs="Tahoma"/>
                <w:b/>
                <w:sz w:val="24"/>
                <w:szCs w:val="24"/>
              </w:rPr>
              <w:t xml:space="preserve"> OCCUPATO</w:t>
            </w:r>
          </w:p>
          <w:p w:rsidR="00F94C5B" w:rsidRPr="00D91F1A" w:rsidRDefault="00F94C5B" w:rsidP="00A6285C">
            <w:pPr>
              <w:jc w:val="center"/>
              <w:rPr>
                <w:rFonts w:ascii="Garamond" w:hAnsi="Garamond" w:cs="Tahoma"/>
                <w:b/>
                <w:sz w:val="24"/>
                <w:szCs w:val="24"/>
              </w:rPr>
            </w:pPr>
            <w:r>
              <w:rPr>
                <w:rFonts w:ascii="Garamond" w:hAnsi="Garamond" w:cs="Tahoma"/>
                <w:b/>
                <w:sz w:val="24"/>
                <w:szCs w:val="24"/>
              </w:rPr>
              <w:t>(IVAESCLUSA)</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D91F1A" w:rsidRDefault="00772AC2" w:rsidP="00696BAB">
            <w:pPr>
              <w:jc w:val="center"/>
              <w:rPr>
                <w:rFonts w:ascii="Garamond" w:hAnsi="Garamond" w:cs="Tahoma"/>
                <w:b/>
                <w:sz w:val="24"/>
                <w:szCs w:val="24"/>
              </w:rPr>
            </w:pPr>
            <w:r w:rsidRPr="00D91F1A">
              <w:rPr>
                <w:rFonts w:ascii="Garamond" w:hAnsi="Garamond" w:cs="Tahoma"/>
                <w:b/>
                <w:sz w:val="24"/>
                <w:szCs w:val="24"/>
              </w:rPr>
              <w:t>Spese per il massimo contenimento dei rischi di natura interferenziale e per la sicurezza, non soggette a ribasso d’asta</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Default="00772AC2" w:rsidP="00832AA6">
            <w:pPr>
              <w:jc w:val="center"/>
              <w:rPr>
                <w:rFonts w:ascii="Garamond" w:hAnsi="Garamond"/>
                <w:b/>
                <w:color w:val="000000"/>
                <w:sz w:val="24"/>
                <w:szCs w:val="24"/>
              </w:rPr>
            </w:pPr>
            <w:r w:rsidRPr="00FD3BD9">
              <w:rPr>
                <w:rFonts w:ascii="Garamond" w:hAnsi="Garamond"/>
                <w:b/>
                <w:color w:val="000000"/>
                <w:sz w:val="24"/>
                <w:szCs w:val="24"/>
              </w:rPr>
              <w:t>IMPORTO TOTALE INCLUSI ONERI</w:t>
            </w:r>
          </w:p>
          <w:p w:rsidR="00772AC2" w:rsidRDefault="00772AC2" w:rsidP="00832AA6">
            <w:pPr>
              <w:jc w:val="center"/>
              <w:rPr>
                <w:rFonts w:ascii="Garamond" w:hAnsi="Garamond"/>
                <w:b/>
                <w:color w:val="000000"/>
                <w:sz w:val="24"/>
                <w:szCs w:val="24"/>
              </w:rPr>
            </w:pPr>
            <w:r>
              <w:rPr>
                <w:rFonts w:ascii="Garamond" w:hAnsi="Garamond"/>
                <w:b/>
                <w:color w:val="000000"/>
                <w:sz w:val="24"/>
                <w:szCs w:val="24"/>
              </w:rPr>
              <w:t>(36 mesi)</w:t>
            </w:r>
          </w:p>
          <w:p w:rsidR="00772AC2" w:rsidRPr="00FD3BD9" w:rsidRDefault="00772AC2" w:rsidP="00832AA6">
            <w:pPr>
              <w:jc w:val="center"/>
              <w:rPr>
                <w:rFonts w:ascii="Garamond" w:hAnsi="Garamond"/>
                <w:b/>
                <w:color w:val="000000"/>
                <w:sz w:val="24"/>
                <w:szCs w:val="24"/>
              </w:rPr>
            </w:pPr>
          </w:p>
        </w:tc>
      </w:tr>
      <w:tr w:rsidR="00772AC2" w:rsidRPr="002D6CED" w:rsidTr="00832AA6">
        <w:trPr>
          <w:trHeight w:val="300"/>
        </w:trPr>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color w:val="000000"/>
                <w:sz w:val="24"/>
                <w:szCs w:val="24"/>
              </w:rPr>
            </w:pPr>
            <w:r>
              <w:rPr>
                <w:rFonts w:ascii="Garamond" w:hAnsi="Garamond" w:cs="Tahoma"/>
                <w:color w:val="000000"/>
                <w:sz w:val="24"/>
                <w:szCs w:val="24"/>
              </w:rPr>
              <w:t>Lotto 3</w:t>
            </w:r>
            <w:r w:rsidRPr="002D6CED">
              <w:rPr>
                <w:rFonts w:ascii="Garamond" w:hAnsi="Garamond" w:cs="Tahoma"/>
                <w:color w:val="000000"/>
                <w:sz w:val="24"/>
                <w:szCs w:val="24"/>
              </w:rPr>
              <w:t xml:space="preserve"> </w:t>
            </w:r>
          </w:p>
        </w:tc>
        <w:tc>
          <w:tcPr>
            <w:tcW w:w="719" w:type="pct"/>
            <w:tcBorders>
              <w:top w:val="single" w:sz="4" w:space="0" w:color="auto"/>
              <w:left w:val="single" w:sz="4" w:space="0" w:color="auto"/>
              <w:bottom w:val="single" w:sz="4" w:space="0" w:color="auto"/>
              <w:right w:val="single" w:sz="4" w:space="0" w:color="auto"/>
            </w:tcBorders>
          </w:tcPr>
          <w:p w:rsidR="00772AC2" w:rsidRPr="002D6CED" w:rsidRDefault="00772AC2" w:rsidP="00696BAB">
            <w:pPr>
              <w:rPr>
                <w:rFonts w:ascii="Garamond" w:hAnsi="Garamond" w:cs="Tahoma"/>
                <w:color w:val="000000"/>
                <w:sz w:val="24"/>
                <w:szCs w:val="24"/>
              </w:rPr>
            </w:pPr>
            <w:r w:rsidRPr="002D6CED">
              <w:rPr>
                <w:rFonts w:ascii="Garamond" w:hAnsi="Garamond" w:cs="Tahoma"/>
                <w:color w:val="000000"/>
                <w:sz w:val="24"/>
                <w:szCs w:val="24"/>
              </w:rPr>
              <w:t>voce a)</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D91F1A">
            <w:pPr>
              <w:rPr>
                <w:rFonts w:ascii="Garamond" w:hAnsi="Garamond" w:cs="Tahoma"/>
                <w:color w:val="FF0000"/>
                <w:sz w:val="24"/>
                <w:szCs w:val="24"/>
              </w:rPr>
            </w:pPr>
            <w:r w:rsidRPr="002D6CED">
              <w:rPr>
                <w:rFonts w:ascii="Garamond" w:hAnsi="Garamond" w:cs="Tahoma"/>
                <w:color w:val="000000"/>
                <w:sz w:val="24"/>
                <w:szCs w:val="24"/>
              </w:rPr>
              <w:t>AAS</w:t>
            </w:r>
            <w:r>
              <w:rPr>
                <w:rFonts w:ascii="Garamond" w:hAnsi="Garamond" w:cs="Tahoma"/>
                <w:color w:val="000000"/>
                <w:sz w:val="24"/>
                <w:szCs w:val="24"/>
              </w:rPr>
              <w:t>3</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sz w:val="24"/>
                <w:szCs w:val="24"/>
              </w:rPr>
            </w:pPr>
            <w:r>
              <w:rPr>
                <w:rFonts w:ascii="Garamond" w:hAnsi="Garamond" w:cs="Tahoma"/>
                <w:sz w:val="24"/>
                <w:szCs w:val="24"/>
              </w:rPr>
              <w:t>€ 19,00</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sz w:val="24"/>
                <w:szCs w:val="24"/>
              </w:rPr>
            </w:pPr>
            <w:r w:rsidRPr="002D6CED">
              <w:rPr>
                <w:rFonts w:ascii="Garamond" w:hAnsi="Garamond" w:cs="Tahoma"/>
                <w:sz w:val="24"/>
                <w:szCs w:val="24"/>
              </w:rPr>
              <w:t xml:space="preserve"> € 0,00</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72AC2" w:rsidRDefault="00772AC2" w:rsidP="000A51FA">
            <w:pPr>
              <w:rPr>
                <w:rFonts w:ascii="Garamond" w:hAnsi="Garamond"/>
                <w:color w:val="000000"/>
                <w:sz w:val="24"/>
                <w:szCs w:val="24"/>
              </w:rPr>
            </w:pPr>
            <w:r>
              <w:rPr>
                <w:rFonts w:ascii="Garamond" w:hAnsi="Garamond"/>
                <w:color w:val="000000"/>
              </w:rPr>
              <w:t xml:space="preserve"> € 124.830,00 </w:t>
            </w:r>
          </w:p>
        </w:tc>
      </w:tr>
      <w:tr w:rsidR="00772AC2" w:rsidRPr="002D6CED" w:rsidTr="00832AA6">
        <w:trPr>
          <w:trHeight w:val="300"/>
        </w:trPr>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color w:val="000000"/>
                <w:sz w:val="24"/>
                <w:szCs w:val="24"/>
              </w:rPr>
            </w:pPr>
            <w:r>
              <w:rPr>
                <w:rFonts w:ascii="Garamond" w:hAnsi="Garamond" w:cs="Tahoma"/>
                <w:color w:val="000000"/>
                <w:sz w:val="24"/>
                <w:szCs w:val="24"/>
              </w:rPr>
              <w:t>Lotto 3</w:t>
            </w:r>
            <w:r w:rsidRPr="002D6CED">
              <w:rPr>
                <w:rFonts w:ascii="Garamond" w:hAnsi="Garamond" w:cs="Tahoma"/>
                <w:color w:val="000000"/>
                <w:sz w:val="24"/>
                <w:szCs w:val="24"/>
              </w:rPr>
              <w:t xml:space="preserve"> </w:t>
            </w:r>
          </w:p>
        </w:tc>
        <w:tc>
          <w:tcPr>
            <w:tcW w:w="719" w:type="pct"/>
            <w:tcBorders>
              <w:top w:val="single" w:sz="4" w:space="0" w:color="auto"/>
              <w:left w:val="single" w:sz="4" w:space="0" w:color="auto"/>
              <w:bottom w:val="single" w:sz="4" w:space="0" w:color="auto"/>
              <w:right w:val="single" w:sz="4" w:space="0" w:color="auto"/>
            </w:tcBorders>
          </w:tcPr>
          <w:p w:rsidR="00772AC2" w:rsidRPr="002D6CED" w:rsidRDefault="00772AC2" w:rsidP="00696BAB">
            <w:pPr>
              <w:rPr>
                <w:rFonts w:ascii="Garamond" w:hAnsi="Garamond" w:cs="Tahoma"/>
                <w:color w:val="000000"/>
                <w:sz w:val="24"/>
                <w:szCs w:val="24"/>
              </w:rPr>
            </w:pPr>
            <w:r w:rsidRPr="002D6CED">
              <w:rPr>
                <w:rFonts w:ascii="Garamond" w:hAnsi="Garamond" w:cs="Tahoma"/>
                <w:color w:val="000000"/>
                <w:sz w:val="24"/>
                <w:szCs w:val="24"/>
              </w:rPr>
              <w:t>voce b)</w:t>
            </w:r>
            <w:r>
              <w:rPr>
                <w:rFonts w:ascii="Garamond" w:hAnsi="Garamond" w:cs="Tahoma"/>
                <w:color w:val="000000"/>
                <w:sz w:val="24"/>
                <w:szCs w:val="24"/>
              </w:rPr>
              <w:t xml:space="preserve"> </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D91F1A">
            <w:pPr>
              <w:rPr>
                <w:rFonts w:ascii="Garamond" w:hAnsi="Garamond" w:cs="Tahoma"/>
                <w:color w:val="FF0000"/>
                <w:sz w:val="24"/>
                <w:szCs w:val="24"/>
              </w:rPr>
            </w:pPr>
            <w:r w:rsidRPr="002D6CED">
              <w:rPr>
                <w:rFonts w:ascii="Garamond" w:hAnsi="Garamond" w:cs="Tahoma"/>
                <w:color w:val="000000"/>
                <w:sz w:val="24"/>
                <w:szCs w:val="24"/>
              </w:rPr>
              <w:t>AAS</w:t>
            </w:r>
            <w:r>
              <w:rPr>
                <w:rFonts w:ascii="Garamond" w:hAnsi="Garamond" w:cs="Tahoma"/>
                <w:color w:val="000000"/>
                <w:sz w:val="24"/>
                <w:szCs w:val="24"/>
              </w:rPr>
              <w:t>5</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sz w:val="24"/>
                <w:szCs w:val="24"/>
              </w:rPr>
            </w:pPr>
            <w:r>
              <w:rPr>
                <w:rFonts w:ascii="Garamond" w:hAnsi="Garamond" w:cs="Tahoma"/>
                <w:sz w:val="24"/>
                <w:szCs w:val="24"/>
              </w:rPr>
              <w:t>€ 19,00</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AC2" w:rsidRPr="002D6CED" w:rsidRDefault="00772AC2" w:rsidP="00696BAB">
            <w:pPr>
              <w:rPr>
                <w:rFonts w:ascii="Garamond" w:hAnsi="Garamond" w:cs="Tahoma"/>
                <w:sz w:val="24"/>
                <w:szCs w:val="24"/>
              </w:rPr>
            </w:pPr>
            <w:r w:rsidRPr="002D6CED">
              <w:rPr>
                <w:rFonts w:ascii="Garamond" w:hAnsi="Garamond" w:cs="Tahoma"/>
                <w:sz w:val="24"/>
                <w:szCs w:val="24"/>
              </w:rPr>
              <w:t xml:space="preserve"> € 0,00</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72AC2" w:rsidRDefault="00772AC2" w:rsidP="000A51FA">
            <w:pPr>
              <w:rPr>
                <w:rFonts w:ascii="Garamond" w:hAnsi="Garamond"/>
                <w:color w:val="000000"/>
                <w:sz w:val="24"/>
                <w:szCs w:val="24"/>
              </w:rPr>
            </w:pPr>
            <w:r>
              <w:rPr>
                <w:rFonts w:ascii="Garamond" w:hAnsi="Garamond"/>
                <w:color w:val="000000"/>
              </w:rPr>
              <w:t xml:space="preserve"> € 249.660,00 </w:t>
            </w:r>
          </w:p>
        </w:tc>
      </w:tr>
    </w:tbl>
    <w:p w:rsidR="00D91F1A" w:rsidRDefault="00D91F1A" w:rsidP="00DE31A8">
      <w:pPr>
        <w:autoSpaceDE w:val="0"/>
        <w:autoSpaceDN w:val="0"/>
        <w:adjustRightInd w:val="0"/>
        <w:jc w:val="both"/>
        <w:rPr>
          <w:rFonts w:ascii="Garamond" w:hAnsi="Garamond" w:cs="Tahoma"/>
          <w:b/>
          <w:sz w:val="24"/>
          <w:szCs w:val="24"/>
        </w:rPr>
      </w:pPr>
    </w:p>
    <w:p w:rsidR="008574A2" w:rsidRPr="001C1C66" w:rsidRDefault="008574A2" w:rsidP="008574A2">
      <w:pPr>
        <w:jc w:val="both"/>
        <w:rPr>
          <w:sz w:val="28"/>
          <w:szCs w:val="28"/>
          <w:u w:val="single"/>
        </w:rPr>
      </w:pPr>
      <w:r w:rsidRPr="001C1C66">
        <w:rPr>
          <w:rFonts w:ascii="Garamond" w:hAnsi="Garamond" w:cs="Tahoma"/>
          <w:b/>
          <w:sz w:val="28"/>
          <w:szCs w:val="28"/>
          <w:u w:val="single"/>
        </w:rPr>
        <w:t>Relativamente a</w:t>
      </w:r>
      <w:r w:rsidR="00CF0838">
        <w:rPr>
          <w:rFonts w:ascii="Garamond" w:hAnsi="Garamond" w:cs="Tahoma"/>
          <w:b/>
          <w:sz w:val="28"/>
          <w:szCs w:val="28"/>
          <w:u w:val="single"/>
        </w:rPr>
        <w:t>l</w:t>
      </w:r>
      <w:r w:rsidRPr="001C1C66">
        <w:rPr>
          <w:rFonts w:ascii="Garamond" w:hAnsi="Garamond" w:cs="Tahoma"/>
          <w:b/>
          <w:sz w:val="28"/>
          <w:szCs w:val="28"/>
          <w:u w:val="single"/>
        </w:rPr>
        <w:t xml:space="preserve"> LOTTO n.</w:t>
      </w:r>
      <w:r>
        <w:rPr>
          <w:rFonts w:ascii="Garamond" w:hAnsi="Garamond" w:cs="Tahoma"/>
          <w:b/>
          <w:sz w:val="28"/>
          <w:szCs w:val="28"/>
          <w:u w:val="single"/>
        </w:rPr>
        <w:t>3</w:t>
      </w:r>
      <w:r w:rsidRPr="001C1C66">
        <w:rPr>
          <w:rFonts w:ascii="Garamond" w:hAnsi="Garamond" w:cs="Tahoma"/>
          <w:b/>
          <w:sz w:val="28"/>
          <w:szCs w:val="28"/>
          <w:u w:val="single"/>
        </w:rPr>
        <w:t xml:space="preserve"> voci a)</w:t>
      </w:r>
      <w:r>
        <w:rPr>
          <w:rFonts w:ascii="Garamond" w:hAnsi="Garamond" w:cs="Tahoma"/>
          <w:b/>
          <w:sz w:val="28"/>
          <w:szCs w:val="28"/>
          <w:u w:val="single"/>
        </w:rPr>
        <w:t xml:space="preserve"> e</w:t>
      </w:r>
      <w:r w:rsidRPr="001C1C66">
        <w:rPr>
          <w:rFonts w:ascii="Garamond" w:hAnsi="Garamond" w:cs="Tahoma"/>
          <w:b/>
          <w:sz w:val="28"/>
          <w:szCs w:val="28"/>
          <w:u w:val="single"/>
        </w:rPr>
        <w:t xml:space="preserve"> b), si specifica che l’</w:t>
      </w:r>
      <w:r>
        <w:rPr>
          <w:rFonts w:ascii="Garamond" w:hAnsi="Garamond" w:cs="Tahoma"/>
          <w:b/>
          <w:sz w:val="28"/>
          <w:szCs w:val="28"/>
          <w:u w:val="single"/>
        </w:rPr>
        <w:t>AAS</w:t>
      </w:r>
      <w:r w:rsidRPr="001C1C66">
        <w:rPr>
          <w:rFonts w:ascii="Garamond" w:hAnsi="Garamond" w:cs="Tahoma"/>
          <w:b/>
          <w:sz w:val="28"/>
          <w:szCs w:val="28"/>
          <w:u w:val="single"/>
        </w:rPr>
        <w:t>3 e l’AAS</w:t>
      </w:r>
      <w:r>
        <w:rPr>
          <w:rFonts w:ascii="Garamond" w:hAnsi="Garamond" w:cs="Tahoma"/>
          <w:b/>
          <w:sz w:val="28"/>
          <w:szCs w:val="28"/>
          <w:u w:val="single"/>
        </w:rPr>
        <w:t>5</w:t>
      </w:r>
      <w:r w:rsidRPr="001C1C66">
        <w:rPr>
          <w:rFonts w:ascii="Garamond" w:hAnsi="Garamond" w:cs="Tahoma"/>
          <w:b/>
          <w:sz w:val="28"/>
          <w:szCs w:val="28"/>
          <w:u w:val="single"/>
        </w:rPr>
        <w:t xml:space="preserve"> riconosceranno, per </w:t>
      </w:r>
      <w:r>
        <w:rPr>
          <w:rFonts w:ascii="Garamond" w:hAnsi="Garamond" w:cs="Tahoma"/>
          <w:b/>
          <w:sz w:val="28"/>
          <w:szCs w:val="28"/>
          <w:u w:val="single"/>
        </w:rPr>
        <w:t>il box non occupato</w:t>
      </w:r>
      <w:r w:rsidR="00CF0838">
        <w:rPr>
          <w:rFonts w:ascii="Garamond" w:hAnsi="Garamond" w:cs="Tahoma"/>
          <w:b/>
          <w:sz w:val="28"/>
          <w:szCs w:val="28"/>
          <w:u w:val="single"/>
        </w:rPr>
        <w:t>,</w:t>
      </w:r>
      <w:r w:rsidRPr="001C1C66">
        <w:rPr>
          <w:rFonts w:ascii="Garamond" w:hAnsi="Garamond" w:cs="Tahoma"/>
          <w:b/>
          <w:sz w:val="28"/>
          <w:szCs w:val="28"/>
          <w:u w:val="single"/>
        </w:rPr>
        <w:t xml:space="preserve"> un </w:t>
      </w:r>
      <w:r>
        <w:rPr>
          <w:rFonts w:ascii="Garamond" w:hAnsi="Garamond" w:cs="Tahoma"/>
          <w:b/>
          <w:sz w:val="28"/>
          <w:szCs w:val="28"/>
          <w:u w:val="single"/>
        </w:rPr>
        <w:t>corrispettivo</w:t>
      </w:r>
      <w:r w:rsidRPr="001C1C66">
        <w:rPr>
          <w:rFonts w:ascii="Garamond" w:hAnsi="Garamond" w:cs="Tahoma"/>
          <w:b/>
          <w:sz w:val="28"/>
          <w:szCs w:val="28"/>
          <w:u w:val="single"/>
        </w:rPr>
        <w:t xml:space="preserve"> </w:t>
      </w:r>
      <w:r>
        <w:rPr>
          <w:rFonts w:ascii="Garamond" w:hAnsi="Garamond" w:cs="Tahoma"/>
          <w:b/>
          <w:sz w:val="28"/>
          <w:szCs w:val="28"/>
          <w:u w:val="single"/>
        </w:rPr>
        <w:t xml:space="preserve">giornaliero </w:t>
      </w:r>
      <w:r w:rsidRPr="001C1C66">
        <w:rPr>
          <w:rFonts w:ascii="Garamond" w:hAnsi="Garamond" w:cs="Tahoma"/>
          <w:b/>
          <w:sz w:val="28"/>
          <w:szCs w:val="28"/>
          <w:u w:val="single"/>
        </w:rPr>
        <w:t xml:space="preserve">pari ai </w:t>
      </w:r>
      <w:r>
        <w:rPr>
          <w:rFonts w:ascii="Garamond" w:hAnsi="Garamond" w:cs="Tahoma"/>
          <w:b/>
          <w:sz w:val="28"/>
          <w:szCs w:val="28"/>
          <w:u w:val="single"/>
        </w:rPr>
        <w:t>2/3</w:t>
      </w:r>
      <w:r w:rsidRPr="001C1C66">
        <w:rPr>
          <w:rFonts w:ascii="Garamond" w:hAnsi="Garamond" w:cs="Tahoma"/>
          <w:b/>
          <w:sz w:val="28"/>
          <w:szCs w:val="28"/>
          <w:u w:val="single"/>
        </w:rPr>
        <w:t xml:space="preserve"> dell’importo offerto</w:t>
      </w:r>
    </w:p>
    <w:p w:rsidR="00997556" w:rsidRDefault="00997556" w:rsidP="00DE31A8">
      <w:pPr>
        <w:autoSpaceDE w:val="0"/>
        <w:autoSpaceDN w:val="0"/>
        <w:adjustRightInd w:val="0"/>
        <w:jc w:val="both"/>
        <w:rPr>
          <w:rFonts w:ascii="Garamond" w:hAnsi="Garamond" w:cs="Tahoma"/>
          <w:b/>
          <w:sz w:val="24"/>
          <w:szCs w:val="24"/>
        </w:rPr>
      </w:pPr>
    </w:p>
    <w:p w:rsidR="00F15A43" w:rsidRDefault="00F15A43" w:rsidP="00DE31A8">
      <w:pPr>
        <w:autoSpaceDE w:val="0"/>
        <w:autoSpaceDN w:val="0"/>
        <w:adjustRightInd w:val="0"/>
        <w:jc w:val="both"/>
        <w:rPr>
          <w:rFonts w:ascii="Garamond" w:hAnsi="Garamond" w:cs="Tahoma"/>
          <w:b/>
          <w:sz w:val="24"/>
          <w:szCs w:val="24"/>
        </w:rPr>
      </w:pPr>
    </w:p>
    <w:tbl>
      <w:tblPr>
        <w:tblW w:w="10635" w:type="dxa"/>
        <w:tblInd w:w="55" w:type="dxa"/>
        <w:tblCellMar>
          <w:left w:w="70" w:type="dxa"/>
          <w:right w:w="70" w:type="dxa"/>
        </w:tblCellMar>
        <w:tblLook w:val="04A0" w:firstRow="1" w:lastRow="0" w:firstColumn="1" w:lastColumn="0" w:noHBand="0" w:noVBand="1"/>
      </w:tblPr>
      <w:tblGrid>
        <w:gridCol w:w="1075"/>
        <w:gridCol w:w="1492"/>
        <w:gridCol w:w="1701"/>
        <w:gridCol w:w="2126"/>
        <w:gridCol w:w="1494"/>
        <w:gridCol w:w="1908"/>
        <w:gridCol w:w="160"/>
        <w:gridCol w:w="146"/>
        <w:gridCol w:w="146"/>
        <w:gridCol w:w="146"/>
        <w:gridCol w:w="241"/>
      </w:tblGrid>
      <w:tr w:rsidR="001B2B12" w:rsidRPr="002D6CED" w:rsidTr="001B2B12">
        <w:trPr>
          <w:gridAfter w:val="5"/>
          <w:wAfter w:w="839" w:type="dxa"/>
          <w:trHeight w:val="706"/>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b/>
                <w:color w:val="000000"/>
              </w:rPr>
            </w:pPr>
            <w:r w:rsidRPr="00CF0838">
              <w:rPr>
                <w:rFonts w:ascii="Garamond" w:hAnsi="Garamond" w:cs="Tahoma"/>
                <w:b/>
                <w:color w:val="000000"/>
              </w:rPr>
              <w:lastRenderedPageBreak/>
              <w:t>LOTTO</w:t>
            </w:r>
          </w:p>
        </w:tc>
        <w:tc>
          <w:tcPr>
            <w:tcW w:w="1492"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F54470">
            <w:pPr>
              <w:jc w:val="center"/>
              <w:rPr>
                <w:rFonts w:ascii="Garamond" w:hAnsi="Garamond" w:cs="Tahoma"/>
                <w:b/>
                <w:bCs/>
              </w:rPr>
            </w:pPr>
            <w:r w:rsidRPr="00CF0838">
              <w:rPr>
                <w:rFonts w:ascii="Garamond" w:hAnsi="Garamond" w:cs="Tahoma"/>
                <w:b/>
                <w:bCs/>
              </w:rPr>
              <w:t>Importo presunto di gara</w:t>
            </w:r>
          </w:p>
        </w:tc>
        <w:tc>
          <w:tcPr>
            <w:tcW w:w="1701"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F54470">
            <w:pPr>
              <w:jc w:val="center"/>
              <w:rPr>
                <w:rFonts w:ascii="Garamond" w:hAnsi="Garamond" w:cs="Tahoma"/>
                <w:b/>
                <w:bCs/>
              </w:rPr>
            </w:pPr>
            <w:r w:rsidRPr="00CF0838">
              <w:rPr>
                <w:rFonts w:ascii="Garamond" w:hAnsi="Garamond" w:cs="Tahoma"/>
                <w:b/>
                <w:bCs/>
              </w:rPr>
              <w:t>Cauzione provvisoria da versare</w:t>
            </w:r>
          </w:p>
        </w:tc>
        <w:tc>
          <w:tcPr>
            <w:tcW w:w="2126" w:type="dxa"/>
            <w:tcBorders>
              <w:top w:val="single" w:sz="4" w:space="0" w:color="auto"/>
              <w:left w:val="single" w:sz="4" w:space="0" w:color="auto"/>
              <w:bottom w:val="single" w:sz="4" w:space="0" w:color="auto"/>
              <w:right w:val="single" w:sz="4" w:space="0" w:color="auto"/>
            </w:tcBorders>
          </w:tcPr>
          <w:p w:rsidR="001B2B12" w:rsidRPr="00CF0838" w:rsidRDefault="001B2B12" w:rsidP="00F54470">
            <w:pPr>
              <w:jc w:val="center"/>
              <w:rPr>
                <w:rFonts w:ascii="Garamond" w:hAnsi="Garamond" w:cs="Tahoma"/>
                <w:b/>
                <w:bCs/>
              </w:rPr>
            </w:pPr>
            <w:r w:rsidRPr="00CF0838">
              <w:rPr>
                <w:rFonts w:ascii="Garamond" w:hAnsi="Garamond" w:cs="Tahoma"/>
                <w:b/>
                <w:bCs/>
              </w:rPr>
              <w:t>Determinazione importo ai fini della corresponsione del CIG</w:t>
            </w:r>
          </w:p>
        </w:tc>
        <w:tc>
          <w:tcPr>
            <w:tcW w:w="1494" w:type="dxa"/>
            <w:tcBorders>
              <w:top w:val="single" w:sz="4" w:space="0" w:color="auto"/>
              <w:left w:val="single" w:sz="4" w:space="0" w:color="auto"/>
              <w:bottom w:val="single" w:sz="4" w:space="0" w:color="auto"/>
              <w:right w:val="single" w:sz="4" w:space="0" w:color="auto"/>
            </w:tcBorders>
          </w:tcPr>
          <w:p w:rsidR="001B2B12" w:rsidRPr="00CF0838" w:rsidRDefault="001B2B12" w:rsidP="00974E64">
            <w:pPr>
              <w:jc w:val="center"/>
              <w:rPr>
                <w:rFonts w:ascii="Garamond" w:hAnsi="Garamond" w:cs="Tahoma"/>
                <w:b/>
                <w:bCs/>
              </w:rPr>
            </w:pPr>
          </w:p>
          <w:p w:rsidR="001B2B12" w:rsidRPr="00CF0838" w:rsidRDefault="001B2B12" w:rsidP="00974E64">
            <w:pPr>
              <w:jc w:val="center"/>
              <w:rPr>
                <w:rFonts w:ascii="Garamond" w:hAnsi="Garamond" w:cs="Tahoma"/>
                <w:b/>
                <w:bCs/>
              </w:rPr>
            </w:pPr>
            <w:r w:rsidRPr="00CF0838">
              <w:rPr>
                <w:rFonts w:ascii="Garamond" w:hAnsi="Garamond" w:cs="Tahoma"/>
                <w:b/>
                <w:bCs/>
              </w:rPr>
              <w:t>CIG</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spacing w:after="0" w:line="240" w:lineRule="auto"/>
              <w:rPr>
                <w:rFonts w:ascii="Garamond" w:hAnsi="Garamond" w:cs="Tahoma"/>
                <w:b/>
                <w:bCs/>
              </w:rPr>
            </w:pPr>
          </w:p>
          <w:p w:rsidR="001B2B12" w:rsidRPr="00CF0838" w:rsidRDefault="001B2B12" w:rsidP="001B2B12">
            <w:pPr>
              <w:jc w:val="center"/>
              <w:rPr>
                <w:rFonts w:ascii="Garamond" w:hAnsi="Garamond" w:cs="Tahoma"/>
                <w:b/>
                <w:bCs/>
              </w:rPr>
            </w:pPr>
            <w:r w:rsidRPr="00CF0838">
              <w:rPr>
                <w:rFonts w:ascii="Garamond" w:hAnsi="Garamond" w:cs="Tahoma"/>
                <w:b/>
                <w:bCs/>
              </w:rPr>
              <w:t>IMPORTO DA VERSARE (comprensivo di eventuali opzioni contrattuali)</w:t>
            </w:r>
          </w:p>
        </w:tc>
      </w:tr>
      <w:tr w:rsidR="001B2B12" w:rsidRPr="002D6CED" w:rsidTr="001B2B12">
        <w:trPr>
          <w:trHeight w:val="241"/>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1 voce a</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€ 95.280,00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€ 1.905,60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€ 123.864,00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6594653FCC</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1 voce b</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€ 89.760,00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€ 1.795,20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€ 116.688,00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659466380F</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1 voce c</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€ 61.680,00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€ 1.233,60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€ 80.184,00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6594672F7A</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1 voce d</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€ 54.240,00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€ 1.084,80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€ 70.512,00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65946762CB</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1 voce e</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€ 200.928,00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€ 4.018,56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€ 261.206,40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6598065F78</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€ 20,00</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1 voce f</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F54470">
            <w:pPr>
              <w:rPr>
                <w:rFonts w:ascii="Garamond" w:hAnsi="Garamond"/>
                <w:color w:val="000000"/>
              </w:rPr>
            </w:pPr>
            <w:r w:rsidRPr="00CF0838">
              <w:rPr>
                <w:rFonts w:ascii="Garamond" w:hAnsi="Garamond"/>
                <w:color w:val="000000"/>
              </w:rPr>
              <w:t xml:space="preserve">€ 234.900,00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€ 4.698,00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€ 305.370,00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659807039C</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€ 35,00</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2 voce a</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€ 7.140,00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€ 142,80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€ 9.282,00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6598072542</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2 voce b</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€ 11.580,00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€ 231,60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€ 15.054,00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65980746E8</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2 voce c</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€ 8.220,00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€ 164,40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€ 10.686,00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6598079B07</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F54470">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2 voce d</w:t>
            </w:r>
            <w:r w:rsidR="00CF0838">
              <w:rPr>
                <w:rFonts w:ascii="Garamond" w:hAnsi="Garamond" w:cs="Tahoma"/>
                <w:color w:val="000000"/>
              </w:rPr>
              <w:t>)</w:t>
            </w:r>
            <w:r w:rsidRPr="00CF0838">
              <w:rPr>
                <w:rFonts w:ascii="Garamond" w:hAnsi="Garamond" w:cs="Tahoma"/>
                <w:color w:val="000000"/>
              </w:rPr>
              <w:t xml:space="preserve"> </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€ 7.260,00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€ 145,20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€ 9.438,00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6598083E53</w:t>
            </w:r>
          </w:p>
        </w:tc>
        <w:tc>
          <w:tcPr>
            <w:tcW w:w="1908" w:type="dxa"/>
            <w:tcBorders>
              <w:top w:val="single" w:sz="4" w:space="0" w:color="auto"/>
              <w:left w:val="single" w:sz="4" w:space="0" w:color="auto"/>
              <w:bottom w:val="single" w:sz="4" w:space="0" w:color="auto"/>
              <w:right w:val="single" w:sz="4" w:space="0" w:color="auto"/>
            </w:tcBorders>
          </w:tcPr>
          <w:p w:rsidR="001B2B12" w:rsidRPr="00CF0838" w:rsidRDefault="001B2B12">
            <w:pPr>
              <w:rPr>
                <w:rFonts w:ascii="Garamond" w:hAnsi="Garamond"/>
              </w:rPr>
            </w:pPr>
            <w:r w:rsidRPr="00CF0838">
              <w:rPr>
                <w:rFonts w:ascii="Garamond" w:hAnsi="Garamond"/>
                <w:color w:val="000000"/>
              </w:rPr>
              <w:t>Non dovuto</w:t>
            </w:r>
          </w:p>
        </w:tc>
        <w:tc>
          <w:tcPr>
            <w:tcW w:w="160" w:type="dxa"/>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2  voce e</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€ 25.440,00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€ 508,80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€ 33.072,00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65980925C3</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Non dovuto</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tcPr>
          <w:p w:rsidR="001B2B12" w:rsidRPr="00CF0838" w:rsidRDefault="001B2B12" w:rsidP="00696BAB">
            <w:pPr>
              <w:rPr>
                <w:rFonts w:ascii="Garamond" w:hAnsi="Garamond"/>
              </w:rPr>
            </w:pPr>
            <w:r w:rsidRPr="00CF0838">
              <w:rPr>
                <w:rFonts w:ascii="Garamond" w:hAnsi="Garamond" w:cs="Tahoma"/>
                <w:color w:val="000000"/>
              </w:rPr>
              <w:t>Lotto 2 voce f</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F54470">
            <w:pPr>
              <w:rPr>
                <w:rFonts w:ascii="Garamond" w:hAnsi="Garamond"/>
                <w:color w:val="000000"/>
              </w:rPr>
            </w:pPr>
            <w:r w:rsidRPr="00CF0838">
              <w:rPr>
                <w:rFonts w:ascii="Garamond" w:hAnsi="Garamond"/>
                <w:color w:val="000000"/>
              </w:rPr>
              <w:t xml:space="preserve">€ 156.600,00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€ 3.132,00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€ 203.580,00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659809583C</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€ 20,00</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3 voce a</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€ 124.830,00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€ 2.496,60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€ 162.279,00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6598102E01</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€ 20,00</w:t>
            </w:r>
          </w:p>
        </w:tc>
        <w:tc>
          <w:tcPr>
            <w:tcW w:w="160" w:type="dxa"/>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spacing w:before="15" w:after="15"/>
              <w:ind w:left="30" w:right="30"/>
              <w:rPr>
                <w:rFonts w:ascii="Verdana" w:hAnsi="Verdana"/>
                <w:color w:val="000000"/>
                <w:sz w:val="20"/>
                <w:szCs w:val="20"/>
              </w:rPr>
            </w:pPr>
          </w:p>
        </w:tc>
        <w:tc>
          <w:tcPr>
            <w:tcW w:w="0" w:type="auto"/>
            <w:vAlign w:val="center"/>
          </w:tcPr>
          <w:p w:rsidR="001B2B12" w:rsidRDefault="001B2B12">
            <w:pPr>
              <w:ind w:left="15" w:right="15"/>
              <w:jc w:val="center"/>
              <w:rPr>
                <w:rFonts w:ascii="Verdana" w:hAnsi="Verdana"/>
                <w:color w:val="000000"/>
                <w:sz w:val="20"/>
                <w:szCs w:val="20"/>
              </w:rPr>
            </w:pPr>
            <w:r>
              <w:rPr>
                <w:rFonts w:ascii="Verdana" w:hAnsi="Verdana"/>
                <w:color w:val="000000"/>
                <w:sz w:val="20"/>
                <w:szCs w:val="20"/>
              </w:rPr>
              <w:t xml:space="preserve">  </w:t>
            </w:r>
          </w:p>
        </w:tc>
      </w:tr>
      <w:tr w:rsidR="001B2B12" w:rsidRPr="002D6CED" w:rsidTr="001B2B12">
        <w:trPr>
          <w:trHeight w:val="274"/>
        </w:trPr>
        <w:tc>
          <w:tcPr>
            <w:tcW w:w="1075"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696BAB">
            <w:pPr>
              <w:rPr>
                <w:rFonts w:ascii="Garamond" w:hAnsi="Garamond" w:cs="Tahoma"/>
                <w:color w:val="000000"/>
              </w:rPr>
            </w:pPr>
            <w:r w:rsidRPr="00CF0838">
              <w:rPr>
                <w:rFonts w:ascii="Garamond" w:hAnsi="Garamond" w:cs="Tahoma"/>
                <w:color w:val="000000"/>
              </w:rPr>
              <w:t>Lotto 3 voce b</w:t>
            </w:r>
            <w:r w:rsidR="00CF0838">
              <w:rPr>
                <w:rFonts w:ascii="Garamond" w:hAnsi="Garamond" w:cs="Tahoma"/>
                <w:color w:val="000000"/>
              </w:rPr>
              <w:t>)</w:t>
            </w:r>
          </w:p>
        </w:tc>
        <w:tc>
          <w:tcPr>
            <w:tcW w:w="1492"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€ 249.660,00 </w:t>
            </w:r>
          </w:p>
        </w:tc>
        <w:tc>
          <w:tcPr>
            <w:tcW w:w="1701"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€ 4.993,20 </w:t>
            </w:r>
          </w:p>
        </w:tc>
        <w:tc>
          <w:tcPr>
            <w:tcW w:w="2126" w:type="dxa"/>
            <w:tcBorders>
              <w:top w:val="single" w:sz="4" w:space="0" w:color="auto"/>
              <w:left w:val="single" w:sz="4" w:space="0" w:color="auto"/>
              <w:bottom w:val="single" w:sz="4" w:space="0" w:color="auto"/>
              <w:right w:val="single" w:sz="4" w:space="0" w:color="auto"/>
            </w:tcBorders>
            <w:vAlign w:val="bottom"/>
          </w:tcPr>
          <w:p w:rsidR="001B2B12" w:rsidRPr="00CF0838" w:rsidRDefault="001B2B12" w:rsidP="00F54470">
            <w:pPr>
              <w:rPr>
                <w:rFonts w:ascii="Garamond" w:hAnsi="Garamond"/>
                <w:color w:val="000000"/>
              </w:rPr>
            </w:pPr>
            <w:r w:rsidRPr="00CF0838">
              <w:rPr>
                <w:rFonts w:ascii="Garamond" w:hAnsi="Garamond"/>
                <w:color w:val="000000"/>
              </w:rPr>
              <w:t xml:space="preserve"> € 324.558,00 </w:t>
            </w:r>
          </w:p>
        </w:tc>
        <w:tc>
          <w:tcPr>
            <w:tcW w:w="1494"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pPr>
              <w:spacing w:before="15" w:after="15"/>
              <w:ind w:left="30" w:right="30"/>
              <w:rPr>
                <w:rFonts w:ascii="Garamond" w:hAnsi="Garamond"/>
                <w:color w:val="000000"/>
              </w:rPr>
            </w:pPr>
            <w:r w:rsidRPr="00CF0838">
              <w:rPr>
                <w:rFonts w:ascii="Garamond" w:hAnsi="Garamond"/>
                <w:color w:val="000000"/>
              </w:rPr>
              <w:t>65981147EA</w:t>
            </w:r>
          </w:p>
        </w:tc>
        <w:tc>
          <w:tcPr>
            <w:tcW w:w="1908" w:type="dxa"/>
            <w:tcBorders>
              <w:top w:val="single" w:sz="4" w:space="0" w:color="auto"/>
              <w:left w:val="single" w:sz="4" w:space="0" w:color="auto"/>
              <w:bottom w:val="single" w:sz="4" w:space="0" w:color="auto"/>
              <w:right w:val="single" w:sz="4" w:space="0" w:color="auto"/>
            </w:tcBorders>
            <w:vAlign w:val="center"/>
          </w:tcPr>
          <w:p w:rsidR="001B2B12" w:rsidRPr="00CF0838" w:rsidRDefault="001B2B12" w:rsidP="001B2B12">
            <w:pPr>
              <w:spacing w:before="15" w:after="15"/>
              <w:ind w:right="30"/>
              <w:rPr>
                <w:rFonts w:ascii="Garamond" w:hAnsi="Garamond"/>
                <w:color w:val="000000"/>
              </w:rPr>
            </w:pPr>
            <w:r w:rsidRPr="00CF0838">
              <w:rPr>
                <w:rFonts w:ascii="Garamond" w:hAnsi="Garamond"/>
                <w:color w:val="000000"/>
              </w:rPr>
              <w:t>€ 35,00</w:t>
            </w:r>
          </w:p>
        </w:tc>
        <w:tc>
          <w:tcPr>
            <w:tcW w:w="160" w:type="dxa"/>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c>
          <w:tcPr>
            <w:tcW w:w="0" w:type="auto"/>
            <w:vAlign w:val="center"/>
          </w:tcPr>
          <w:p w:rsidR="001B2B12" w:rsidRDefault="001B2B12">
            <w:pPr>
              <w:rPr>
                <w:sz w:val="20"/>
                <w:szCs w:val="20"/>
              </w:rPr>
            </w:pPr>
          </w:p>
        </w:tc>
      </w:tr>
    </w:tbl>
    <w:p w:rsidR="00DE31A8" w:rsidRPr="002D6CED" w:rsidRDefault="00DE31A8" w:rsidP="00DE31A8">
      <w:pPr>
        <w:jc w:val="both"/>
        <w:rPr>
          <w:rFonts w:ascii="Garamond" w:hAnsi="Garamond" w:cs="Tahoma"/>
          <w:b/>
          <w:sz w:val="24"/>
          <w:szCs w:val="24"/>
        </w:rPr>
      </w:pPr>
    </w:p>
    <w:p w:rsidR="006C3D80" w:rsidRPr="002D6CED" w:rsidRDefault="00DE31A8" w:rsidP="006C3D80">
      <w:pPr>
        <w:jc w:val="both"/>
        <w:rPr>
          <w:rFonts w:ascii="Garamond" w:hAnsi="Garamond" w:cs="Tahoma"/>
          <w:sz w:val="24"/>
          <w:szCs w:val="24"/>
        </w:rPr>
      </w:pPr>
      <w:r w:rsidRPr="002D6CED">
        <w:rPr>
          <w:rFonts w:ascii="Garamond" w:hAnsi="Garamond" w:cs="Tahoma"/>
          <w:sz w:val="24"/>
          <w:szCs w:val="24"/>
        </w:rPr>
        <w:t>L’importo del CIG è comprensivo delle</w:t>
      </w:r>
      <w:r w:rsidR="006C3D80" w:rsidRPr="002D6CED">
        <w:rPr>
          <w:rFonts w:ascii="Garamond" w:hAnsi="Garamond" w:cs="Tahoma"/>
          <w:sz w:val="24"/>
          <w:szCs w:val="24"/>
        </w:rPr>
        <w:t xml:space="preserve"> opzioni</w:t>
      </w:r>
      <w:r w:rsidR="006C3D80" w:rsidRPr="002D6CED">
        <w:rPr>
          <w:rStyle w:val="Rimandocommento"/>
          <w:rFonts w:ascii="Garamond" w:eastAsia="Times New Roman" w:hAnsi="Garamond"/>
          <w:sz w:val="24"/>
          <w:szCs w:val="24"/>
          <w:lang w:eastAsia="it-IT"/>
        </w:rPr>
        <w:t xml:space="preserve"> co</w:t>
      </w:r>
      <w:r w:rsidRPr="002D6CED">
        <w:rPr>
          <w:rFonts w:ascii="Garamond" w:hAnsi="Garamond" w:cs="Tahoma"/>
          <w:sz w:val="24"/>
          <w:szCs w:val="24"/>
        </w:rPr>
        <w:t xml:space="preserve">ntrattuali. </w:t>
      </w:r>
    </w:p>
    <w:p w:rsidR="00DE31A8" w:rsidRPr="002D6CED" w:rsidRDefault="00DE31A8" w:rsidP="006C3D80">
      <w:pPr>
        <w:jc w:val="both"/>
        <w:rPr>
          <w:rFonts w:ascii="Garamond" w:hAnsi="Garamond" w:cs="Tahoma"/>
          <w:b/>
          <w:sz w:val="24"/>
          <w:szCs w:val="24"/>
        </w:rPr>
      </w:pPr>
      <w:r w:rsidRPr="002D6CED">
        <w:rPr>
          <w:rFonts w:ascii="Garamond" w:hAnsi="Garamond" w:cs="Tahoma"/>
          <w:b/>
          <w:sz w:val="24"/>
          <w:szCs w:val="24"/>
        </w:rPr>
        <w:lastRenderedPageBreak/>
        <w:t>Il pagamento CIG potrà essere effettuato, con le modalità indicate nell’allegato B delle norme di partecipazione, non prima di 15 giorni del termine ultimo per la ricezione delle offerte indicato dal bando di gara.</w:t>
      </w:r>
    </w:p>
    <w:p w:rsidR="00DC251B" w:rsidRPr="002D6CED" w:rsidRDefault="00DC251B" w:rsidP="00DE31A8">
      <w:pPr>
        <w:autoSpaceDE w:val="0"/>
        <w:autoSpaceDN w:val="0"/>
        <w:adjustRightInd w:val="0"/>
        <w:jc w:val="both"/>
        <w:rPr>
          <w:rFonts w:ascii="Garamond" w:hAnsi="Garamond" w:cs="Tahoma"/>
          <w:b/>
          <w:sz w:val="24"/>
          <w:szCs w:val="24"/>
        </w:rPr>
      </w:pPr>
    </w:p>
    <w:p w:rsidR="00DE31A8" w:rsidRPr="002D6CED" w:rsidRDefault="00DE31A8" w:rsidP="00271AA1">
      <w:pPr>
        <w:numPr>
          <w:ilvl w:val="1"/>
          <w:numId w:val="3"/>
        </w:numPr>
        <w:spacing w:after="0" w:line="240" w:lineRule="auto"/>
        <w:jc w:val="both"/>
        <w:rPr>
          <w:rFonts w:ascii="Garamond" w:hAnsi="Garamond" w:cs="Tahoma"/>
          <w:b/>
          <w:sz w:val="24"/>
          <w:szCs w:val="24"/>
        </w:rPr>
      </w:pPr>
      <w:r w:rsidRPr="002D6CED">
        <w:rPr>
          <w:rFonts w:ascii="Garamond" w:hAnsi="Garamond" w:cs="Tahoma"/>
          <w:b/>
          <w:sz w:val="24"/>
          <w:szCs w:val="24"/>
        </w:rPr>
        <w:t>DURATA DEL SERVIZIO</w:t>
      </w:r>
    </w:p>
    <w:p w:rsidR="00DE31A8" w:rsidRPr="002D6CED" w:rsidRDefault="00DE31A8" w:rsidP="00DE31A8">
      <w:pPr>
        <w:autoSpaceDE w:val="0"/>
        <w:autoSpaceDN w:val="0"/>
        <w:adjustRightInd w:val="0"/>
        <w:jc w:val="both"/>
        <w:rPr>
          <w:rFonts w:ascii="Garamond" w:hAnsi="Garamond" w:cs="Tahoma"/>
          <w:b/>
          <w:sz w:val="24"/>
          <w:szCs w:val="24"/>
        </w:rPr>
      </w:pPr>
    </w:p>
    <w:p w:rsidR="00DE31A8" w:rsidRPr="002D6CED" w:rsidRDefault="00DE31A8" w:rsidP="00DE31A8">
      <w:pPr>
        <w:autoSpaceDE w:val="0"/>
        <w:autoSpaceDN w:val="0"/>
        <w:adjustRightInd w:val="0"/>
        <w:jc w:val="both"/>
        <w:rPr>
          <w:rFonts w:ascii="Garamond" w:hAnsi="Garamond" w:cs="Tahoma"/>
          <w:sz w:val="24"/>
          <w:szCs w:val="24"/>
        </w:rPr>
      </w:pPr>
      <w:r w:rsidRPr="002D6CED">
        <w:rPr>
          <w:rFonts w:ascii="Garamond" w:hAnsi="Garamond" w:cs="Tahoma"/>
          <w:sz w:val="24"/>
          <w:szCs w:val="24"/>
        </w:rPr>
        <w:t xml:space="preserve">Il servizio avrà una durata di 36 mesi eventualmente </w:t>
      </w:r>
      <w:r w:rsidR="00520532" w:rsidRPr="002D6CED">
        <w:rPr>
          <w:rFonts w:ascii="Garamond" w:hAnsi="Garamond" w:cs="Tahoma"/>
          <w:sz w:val="24"/>
          <w:szCs w:val="24"/>
        </w:rPr>
        <w:t>rinnovabile</w:t>
      </w:r>
      <w:r w:rsidRPr="002D6CED">
        <w:rPr>
          <w:rFonts w:ascii="Garamond" w:hAnsi="Garamond" w:cs="Tahoma"/>
          <w:sz w:val="24"/>
          <w:szCs w:val="24"/>
        </w:rPr>
        <w:t xml:space="preserve"> per ulteriori 36 mesi </w:t>
      </w:r>
    </w:p>
    <w:p w:rsidR="00DD64FD" w:rsidRPr="002D6CED" w:rsidRDefault="00DD64FD" w:rsidP="00DE31A8">
      <w:pPr>
        <w:autoSpaceDE w:val="0"/>
        <w:autoSpaceDN w:val="0"/>
        <w:adjustRightInd w:val="0"/>
        <w:jc w:val="both"/>
        <w:rPr>
          <w:rFonts w:ascii="Garamond" w:hAnsi="Garamond" w:cs="Tahoma"/>
          <w:b/>
          <w:sz w:val="24"/>
          <w:szCs w:val="24"/>
        </w:rPr>
      </w:pPr>
    </w:p>
    <w:p w:rsidR="00DE31A8" w:rsidRPr="002D6CED" w:rsidRDefault="00DE31A8" w:rsidP="00271AA1">
      <w:pPr>
        <w:numPr>
          <w:ilvl w:val="1"/>
          <w:numId w:val="3"/>
        </w:numPr>
        <w:spacing w:after="0" w:line="240" w:lineRule="auto"/>
        <w:jc w:val="both"/>
        <w:rPr>
          <w:rFonts w:ascii="Garamond" w:hAnsi="Garamond" w:cs="Tahoma"/>
          <w:b/>
          <w:sz w:val="24"/>
          <w:szCs w:val="24"/>
        </w:rPr>
      </w:pPr>
      <w:r w:rsidRPr="002D6CED">
        <w:rPr>
          <w:rFonts w:ascii="Garamond" w:hAnsi="Garamond" w:cs="Tahoma"/>
          <w:b/>
          <w:sz w:val="24"/>
          <w:szCs w:val="24"/>
        </w:rPr>
        <w:t>SOPRALLUOGO</w:t>
      </w:r>
    </w:p>
    <w:p w:rsidR="00DE31A8" w:rsidRPr="002D6CED" w:rsidRDefault="00DE31A8" w:rsidP="00DE31A8">
      <w:pPr>
        <w:ind w:left="360"/>
        <w:rPr>
          <w:rFonts w:ascii="Garamond" w:hAnsi="Garamond" w:cs="Tahoma"/>
          <w:b/>
          <w:sz w:val="24"/>
          <w:szCs w:val="24"/>
        </w:rPr>
      </w:pPr>
    </w:p>
    <w:p w:rsidR="00CB2BC7" w:rsidRPr="002D6CED" w:rsidRDefault="00CB2BC7" w:rsidP="00CB2BC7">
      <w:pPr>
        <w:rPr>
          <w:rFonts w:ascii="Garamond" w:hAnsi="Garamond" w:cs="Tahoma"/>
          <w:sz w:val="24"/>
          <w:szCs w:val="24"/>
        </w:rPr>
      </w:pPr>
      <w:r w:rsidRPr="002D6CED">
        <w:rPr>
          <w:rFonts w:ascii="Garamond" w:hAnsi="Garamond" w:cs="Tahoma"/>
          <w:sz w:val="24"/>
          <w:szCs w:val="24"/>
        </w:rPr>
        <w:t>Non previsto.</w:t>
      </w:r>
    </w:p>
    <w:p w:rsidR="00DE31A8" w:rsidRPr="002D6CED" w:rsidRDefault="00DE31A8" w:rsidP="00DE31A8">
      <w:pPr>
        <w:spacing w:line="300" w:lineRule="atLeast"/>
        <w:rPr>
          <w:rFonts w:ascii="Garamond" w:hAnsi="Garamond" w:cs="Tahoma"/>
          <w:sz w:val="24"/>
          <w:szCs w:val="24"/>
        </w:rPr>
      </w:pPr>
    </w:p>
    <w:p w:rsidR="00DE31A8" w:rsidRPr="002D6CED" w:rsidRDefault="00DE31A8" w:rsidP="00DE31A8">
      <w:pPr>
        <w:spacing w:line="300" w:lineRule="atLeast"/>
        <w:jc w:val="both"/>
        <w:rPr>
          <w:rFonts w:ascii="Garamond" w:hAnsi="Garamond" w:cs="Tahoma"/>
          <w:b/>
          <w:sz w:val="24"/>
          <w:szCs w:val="24"/>
        </w:rPr>
      </w:pPr>
      <w:r w:rsidRPr="002D6CED">
        <w:rPr>
          <w:rFonts w:ascii="Garamond" w:hAnsi="Garamond" w:cs="Tahoma"/>
          <w:b/>
          <w:sz w:val="24"/>
          <w:szCs w:val="24"/>
        </w:rPr>
        <w:t xml:space="preserve">7. DESCRIZIONE DEL SERVIZIO </w:t>
      </w:r>
    </w:p>
    <w:p w:rsidR="00CB2BC7" w:rsidRPr="002D6CED" w:rsidRDefault="00974424" w:rsidP="00DE31A8">
      <w:pPr>
        <w:spacing w:line="300" w:lineRule="atLeast"/>
        <w:jc w:val="both"/>
        <w:rPr>
          <w:rFonts w:ascii="Garamond" w:hAnsi="Garamond" w:cs="Tahoma"/>
          <w:b/>
          <w:sz w:val="24"/>
          <w:szCs w:val="24"/>
        </w:rPr>
      </w:pPr>
      <w:r w:rsidRPr="002D6CED">
        <w:rPr>
          <w:rFonts w:ascii="Garamond" w:hAnsi="Garamond" w:cs="Tahoma"/>
          <w:b/>
          <w:sz w:val="24"/>
          <w:szCs w:val="24"/>
        </w:rPr>
        <w:t xml:space="preserve">7.1 </w:t>
      </w:r>
      <w:r w:rsidR="00CB2BC7" w:rsidRPr="002D6CED">
        <w:rPr>
          <w:rFonts w:ascii="Garamond" w:hAnsi="Garamond" w:cs="Tahoma"/>
          <w:b/>
          <w:sz w:val="24"/>
          <w:szCs w:val="24"/>
        </w:rPr>
        <w:t>LOTTO n. 1 – DISPOSIZIONI COMUNI A TUTTE LE VOCI</w:t>
      </w:r>
      <w:r w:rsidR="00B759FC">
        <w:rPr>
          <w:rFonts w:ascii="Garamond" w:hAnsi="Garamond" w:cs="Tahoma"/>
          <w:b/>
          <w:sz w:val="24"/>
          <w:szCs w:val="24"/>
        </w:rPr>
        <w:t xml:space="preserve"> </w:t>
      </w:r>
    </w:p>
    <w:p w:rsidR="00DC251B" w:rsidRPr="002D6CED" w:rsidRDefault="00DC251B" w:rsidP="00DC251B">
      <w:pPr>
        <w:autoSpaceDE w:val="0"/>
        <w:autoSpaceDN w:val="0"/>
        <w:adjustRightInd w:val="0"/>
        <w:spacing w:after="0" w:line="240" w:lineRule="auto"/>
        <w:jc w:val="both"/>
        <w:rPr>
          <w:rFonts w:ascii="Garamond" w:hAnsi="Garamond" w:cs="Tahoma"/>
          <w:sz w:val="24"/>
          <w:szCs w:val="24"/>
        </w:rPr>
      </w:pPr>
      <w:r w:rsidRPr="002D6CED">
        <w:rPr>
          <w:rFonts w:ascii="Garamond" w:hAnsi="Garamond" w:cs="Tahoma"/>
          <w:sz w:val="24"/>
          <w:szCs w:val="24"/>
        </w:rPr>
        <w:t>I</w:t>
      </w:r>
      <w:r w:rsidR="00974424" w:rsidRPr="002D6CED">
        <w:rPr>
          <w:rFonts w:ascii="Garamond" w:hAnsi="Garamond" w:cs="Tahoma"/>
          <w:sz w:val="24"/>
          <w:szCs w:val="24"/>
        </w:rPr>
        <w:t>l servizio</w:t>
      </w:r>
      <w:r w:rsidR="00DE31A8" w:rsidRPr="002D6CED">
        <w:rPr>
          <w:rFonts w:ascii="Garamond" w:hAnsi="Garamond" w:cs="Tahoma"/>
          <w:sz w:val="24"/>
          <w:szCs w:val="24"/>
        </w:rPr>
        <w:t xml:space="preserve"> comprende le seguenti prestazioni: </w:t>
      </w:r>
    </w:p>
    <w:p w:rsidR="00DC251B" w:rsidRPr="002D6CED" w:rsidRDefault="00DC251B" w:rsidP="00EC0388">
      <w:pPr>
        <w:pStyle w:val="Paragrafoelenco"/>
        <w:numPr>
          <w:ilvl w:val="0"/>
          <w:numId w:val="10"/>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heme="minorHAnsi"/>
          <w:sz w:val="24"/>
          <w:szCs w:val="24"/>
        </w:rPr>
        <w:t>cattura dei cani vaganti entro i limiti e nel rispetto delle finalità di cui alla L.R.</w:t>
      </w:r>
      <w:r w:rsidRPr="002D6CED">
        <w:rPr>
          <w:rFonts w:ascii="Garamond" w:hAnsi="Garamond" w:cs="Tahoma"/>
          <w:sz w:val="24"/>
          <w:szCs w:val="24"/>
        </w:rPr>
        <w:t xml:space="preserve"> 11 ottobre 2012, n. 20 art. 16</w:t>
      </w:r>
    </w:p>
    <w:p w:rsidR="00DC251B" w:rsidRPr="002D6CED" w:rsidRDefault="00DC251B" w:rsidP="00EC0388">
      <w:pPr>
        <w:pStyle w:val="Paragrafoelenco"/>
        <w:numPr>
          <w:ilvl w:val="0"/>
          <w:numId w:val="10"/>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 xml:space="preserve">cattura dei gatti in libertà </w:t>
      </w:r>
      <w:r w:rsidRPr="002D6CED">
        <w:rPr>
          <w:rFonts w:ascii="Garamond" w:hAnsi="Garamond" w:cstheme="minorHAnsi"/>
          <w:sz w:val="24"/>
          <w:szCs w:val="24"/>
        </w:rPr>
        <w:t>entro i limiti e nel rispetto delle finalità di cui alla L.R.</w:t>
      </w:r>
      <w:r w:rsidRPr="002D6CED">
        <w:rPr>
          <w:rFonts w:ascii="Garamond" w:hAnsi="Garamond" w:cs="Tahoma"/>
          <w:sz w:val="24"/>
          <w:szCs w:val="24"/>
        </w:rPr>
        <w:t xml:space="preserve"> 11 ottobre 2012, n. 20 artt. 16 e 24</w:t>
      </w:r>
      <w:r w:rsidR="00474CF7" w:rsidRPr="002D6CED">
        <w:rPr>
          <w:rFonts w:ascii="Garamond" w:hAnsi="Garamond" w:cs="Tahoma"/>
          <w:sz w:val="24"/>
          <w:szCs w:val="24"/>
        </w:rPr>
        <w:t xml:space="preserve">, </w:t>
      </w:r>
      <w:r w:rsidR="00213A6A" w:rsidRPr="002D6CED">
        <w:rPr>
          <w:rFonts w:ascii="Garamond" w:hAnsi="Garamond" w:cs="Tahoma"/>
          <w:sz w:val="24"/>
          <w:szCs w:val="24"/>
        </w:rPr>
        <w:t>e comunque secondo le specifiche indicate dall’AAS affidante</w:t>
      </w:r>
    </w:p>
    <w:p w:rsidR="00E627A6" w:rsidRPr="002D6CED" w:rsidRDefault="00E627A6" w:rsidP="00EC0388">
      <w:pPr>
        <w:pStyle w:val="Paragrafoelenco"/>
        <w:numPr>
          <w:ilvl w:val="0"/>
          <w:numId w:val="10"/>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 xml:space="preserve">rilevazione del codice di identificazione </w:t>
      </w:r>
      <w:r w:rsidR="00156E48" w:rsidRPr="002D6CED">
        <w:rPr>
          <w:rFonts w:ascii="Garamond" w:hAnsi="Garamond" w:cs="Tahoma"/>
          <w:sz w:val="24"/>
          <w:szCs w:val="24"/>
        </w:rPr>
        <w:t>dell’animale</w:t>
      </w:r>
      <w:r w:rsidRPr="002D6CED">
        <w:rPr>
          <w:rFonts w:ascii="Garamond" w:hAnsi="Garamond" w:cs="Tahoma"/>
          <w:sz w:val="24"/>
          <w:szCs w:val="24"/>
        </w:rPr>
        <w:t xml:space="preserve">, ai fini del </w:t>
      </w:r>
      <w:r w:rsidR="00156E48" w:rsidRPr="002D6CED">
        <w:rPr>
          <w:rFonts w:ascii="Garamond" w:hAnsi="Garamond" w:cs="Tahoma"/>
          <w:sz w:val="24"/>
          <w:szCs w:val="24"/>
        </w:rPr>
        <w:t>suo</w:t>
      </w:r>
      <w:r w:rsidRPr="002D6CED">
        <w:rPr>
          <w:rFonts w:ascii="Garamond" w:hAnsi="Garamond" w:cs="Tahoma"/>
          <w:sz w:val="24"/>
          <w:szCs w:val="24"/>
        </w:rPr>
        <w:t xml:space="preserve"> riconoscimento nella banca dati regionale dell’anagrafe degli animali d’affezione (BDR)</w:t>
      </w:r>
    </w:p>
    <w:p w:rsidR="005364EF" w:rsidRPr="002D6CED" w:rsidRDefault="005364EF" w:rsidP="00EC0388">
      <w:pPr>
        <w:pStyle w:val="Paragrafoelenco"/>
        <w:numPr>
          <w:ilvl w:val="0"/>
          <w:numId w:val="10"/>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 xml:space="preserve">pronta consegna, ovvero consegna </w:t>
      </w:r>
      <w:r w:rsidR="00E627A6" w:rsidRPr="002D6CED">
        <w:rPr>
          <w:rFonts w:ascii="Garamond" w:hAnsi="Garamond" w:cs="Tahoma"/>
          <w:sz w:val="24"/>
          <w:szCs w:val="24"/>
        </w:rPr>
        <w:t xml:space="preserve">senza ingiustificato ritardo, </w:t>
      </w:r>
      <w:r w:rsidRPr="002D6CED">
        <w:rPr>
          <w:rFonts w:ascii="Garamond" w:hAnsi="Garamond" w:cs="Tahoma"/>
          <w:sz w:val="24"/>
          <w:szCs w:val="24"/>
        </w:rPr>
        <w:t xml:space="preserve">al legittimo detentore dei cani registrati nella </w:t>
      </w:r>
      <w:r w:rsidR="00E627A6" w:rsidRPr="002D6CED">
        <w:rPr>
          <w:rFonts w:ascii="Garamond" w:hAnsi="Garamond" w:cs="Tahoma"/>
          <w:sz w:val="24"/>
          <w:szCs w:val="24"/>
        </w:rPr>
        <w:t>BDR</w:t>
      </w:r>
      <w:r w:rsidR="00EA4A49" w:rsidRPr="002D6CED">
        <w:rPr>
          <w:rFonts w:ascii="Garamond" w:hAnsi="Garamond" w:cs="Tahoma"/>
          <w:sz w:val="24"/>
          <w:szCs w:val="24"/>
        </w:rPr>
        <w:t>, compatibilmente con la valutazione di rischio nei confronti della rabbia, avuto riguardo alla situazione epidemiologica della malattia ricondotta al suo contesto normativo (regolamento d</w:t>
      </w:r>
      <w:r w:rsidR="00E671F3" w:rsidRPr="002D6CED">
        <w:rPr>
          <w:rFonts w:ascii="Garamond" w:hAnsi="Garamond" w:cs="Tahoma"/>
          <w:sz w:val="24"/>
          <w:szCs w:val="24"/>
        </w:rPr>
        <w:t xml:space="preserve">i polizia veterinaria, art. 86, </w:t>
      </w:r>
      <w:r w:rsidR="00EA4A49" w:rsidRPr="002D6CED">
        <w:rPr>
          <w:rFonts w:ascii="Garamond" w:hAnsi="Garamond" w:cs="Tahoma"/>
          <w:sz w:val="24"/>
          <w:szCs w:val="24"/>
        </w:rPr>
        <w:t>protocollo operativo per la profilassi antirabbica post-esposizione</w:t>
      </w:r>
      <w:r w:rsidR="00E627A6" w:rsidRPr="002D6CED">
        <w:rPr>
          <w:rFonts w:ascii="Garamond" w:hAnsi="Garamond" w:cs="Tahoma"/>
          <w:sz w:val="24"/>
          <w:szCs w:val="24"/>
        </w:rPr>
        <w:t>)</w:t>
      </w:r>
    </w:p>
    <w:p w:rsidR="00DC251B" w:rsidRPr="002D6CED" w:rsidRDefault="00EA4A49" w:rsidP="00EC0388">
      <w:pPr>
        <w:pStyle w:val="Paragrafoelenco"/>
        <w:numPr>
          <w:ilvl w:val="0"/>
          <w:numId w:val="10"/>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trasferimento de</w:t>
      </w:r>
      <w:r w:rsidR="001A3FF6" w:rsidRPr="002D6CED">
        <w:rPr>
          <w:rFonts w:ascii="Garamond" w:hAnsi="Garamond" w:cs="Tahoma"/>
          <w:sz w:val="24"/>
          <w:szCs w:val="24"/>
        </w:rPr>
        <w:t xml:space="preserve">i cani non registrati nella BDR, ovvero di quelli registrati ma dei quali il detentore non sia immediatamente reperibile, </w:t>
      </w:r>
      <w:r w:rsidRPr="002D6CED">
        <w:rPr>
          <w:rFonts w:ascii="Garamond" w:hAnsi="Garamond" w:cs="Tahoma"/>
          <w:sz w:val="24"/>
          <w:szCs w:val="24"/>
        </w:rPr>
        <w:t xml:space="preserve">al canile contumaciale </w:t>
      </w:r>
      <w:r w:rsidR="00974424" w:rsidRPr="002D6CED">
        <w:rPr>
          <w:rFonts w:ascii="Garamond" w:hAnsi="Garamond" w:cs="Tahoma"/>
          <w:sz w:val="24"/>
          <w:szCs w:val="24"/>
        </w:rPr>
        <w:t>che verrà indicato.</w:t>
      </w:r>
    </w:p>
    <w:p w:rsidR="007D487A" w:rsidRPr="002D6CED" w:rsidRDefault="00974424" w:rsidP="00EC0388">
      <w:pPr>
        <w:pStyle w:val="Paragrafoelenco"/>
        <w:numPr>
          <w:ilvl w:val="0"/>
          <w:numId w:val="10"/>
        </w:numPr>
        <w:autoSpaceDE w:val="0"/>
        <w:autoSpaceDN w:val="0"/>
        <w:adjustRightInd w:val="0"/>
        <w:spacing w:after="0" w:line="240" w:lineRule="auto"/>
        <w:jc w:val="both"/>
        <w:rPr>
          <w:rFonts w:ascii="Garamond" w:hAnsi="Garamond" w:cstheme="minorHAnsi"/>
          <w:sz w:val="24"/>
          <w:szCs w:val="24"/>
        </w:rPr>
      </w:pPr>
      <w:r w:rsidRPr="002D6CED">
        <w:rPr>
          <w:rFonts w:ascii="Garamond" w:hAnsi="Garamond" w:cs="Tahoma"/>
          <w:sz w:val="24"/>
          <w:szCs w:val="24"/>
        </w:rPr>
        <w:t xml:space="preserve">trasferimento dei gatti nella struttura di cui alla </w:t>
      </w:r>
      <w:r w:rsidRPr="002D6CED">
        <w:rPr>
          <w:rFonts w:ascii="Garamond" w:hAnsi="Garamond" w:cstheme="minorHAnsi"/>
          <w:sz w:val="24"/>
          <w:szCs w:val="24"/>
        </w:rPr>
        <w:t>L.R.</w:t>
      </w:r>
      <w:r w:rsidRPr="002D6CED">
        <w:rPr>
          <w:rFonts w:ascii="Garamond" w:hAnsi="Garamond" w:cs="Tahoma"/>
          <w:sz w:val="24"/>
          <w:szCs w:val="24"/>
        </w:rPr>
        <w:t xml:space="preserve"> 11 ottobre 2012, n. 20 art. 24 che verrà indicata</w:t>
      </w:r>
      <w:r w:rsidR="000A6B5F" w:rsidRPr="002D6CED">
        <w:rPr>
          <w:rFonts w:ascii="Garamond" w:hAnsi="Garamond" w:cs="Tahoma"/>
          <w:sz w:val="24"/>
          <w:szCs w:val="24"/>
        </w:rPr>
        <w:t>, sempreché non venga individuato</w:t>
      </w:r>
      <w:r w:rsidR="006C177E" w:rsidRPr="002D6CED">
        <w:rPr>
          <w:rFonts w:ascii="Garamond" w:hAnsi="Garamond" w:cs="Tahoma"/>
          <w:sz w:val="24"/>
          <w:szCs w:val="24"/>
        </w:rPr>
        <w:t>,</w:t>
      </w:r>
      <w:r w:rsidR="000A6B5F" w:rsidRPr="002D6CED">
        <w:rPr>
          <w:rFonts w:ascii="Garamond" w:hAnsi="Garamond" w:cs="Tahoma"/>
          <w:sz w:val="24"/>
          <w:szCs w:val="24"/>
        </w:rPr>
        <w:t xml:space="preserve"> </w:t>
      </w:r>
      <w:r w:rsidR="00156E48" w:rsidRPr="002D6CED">
        <w:rPr>
          <w:rFonts w:ascii="Garamond" w:hAnsi="Garamond" w:cs="Tahoma"/>
          <w:sz w:val="24"/>
          <w:szCs w:val="24"/>
        </w:rPr>
        <w:t>nel posto in cui è stato trovato</w:t>
      </w:r>
      <w:r w:rsidR="006C177E" w:rsidRPr="002D6CED">
        <w:rPr>
          <w:rFonts w:ascii="Garamond" w:hAnsi="Garamond" w:cs="Tahoma"/>
          <w:sz w:val="24"/>
          <w:szCs w:val="24"/>
        </w:rPr>
        <w:t>,</w:t>
      </w:r>
      <w:r w:rsidR="00156E48" w:rsidRPr="002D6CED">
        <w:rPr>
          <w:rFonts w:ascii="Garamond" w:hAnsi="Garamond" w:cs="Tahoma"/>
          <w:sz w:val="24"/>
          <w:szCs w:val="24"/>
        </w:rPr>
        <w:t xml:space="preserve"> </w:t>
      </w:r>
      <w:r w:rsidR="000A6B5F" w:rsidRPr="002D6CED">
        <w:rPr>
          <w:rFonts w:ascii="Garamond" w:hAnsi="Garamond" w:cs="Tahoma"/>
          <w:sz w:val="24"/>
          <w:szCs w:val="24"/>
        </w:rPr>
        <w:t>un eventuale detentore cui restituire l’animale</w:t>
      </w:r>
      <w:r w:rsidR="00F92850" w:rsidRPr="002D6CED">
        <w:rPr>
          <w:rFonts w:ascii="Garamond" w:hAnsi="Garamond" w:cs="Tahoma"/>
          <w:sz w:val="24"/>
          <w:szCs w:val="24"/>
        </w:rPr>
        <w:t xml:space="preserve">. </w:t>
      </w:r>
    </w:p>
    <w:p w:rsidR="000A6B5F" w:rsidRPr="002D6CED" w:rsidRDefault="000A6B5F" w:rsidP="000A6B5F">
      <w:pPr>
        <w:pStyle w:val="Paragrafoelenco"/>
        <w:autoSpaceDE w:val="0"/>
        <w:autoSpaceDN w:val="0"/>
        <w:adjustRightInd w:val="0"/>
        <w:spacing w:after="0" w:line="240" w:lineRule="auto"/>
        <w:jc w:val="both"/>
        <w:rPr>
          <w:rFonts w:ascii="Garamond" w:hAnsi="Garamond" w:cstheme="minorHAnsi"/>
          <w:sz w:val="24"/>
          <w:szCs w:val="24"/>
        </w:rPr>
      </w:pPr>
    </w:p>
    <w:p w:rsidR="007D487A" w:rsidRPr="002D6CED" w:rsidRDefault="007D487A" w:rsidP="007D487A">
      <w:p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heme="minorHAnsi"/>
          <w:sz w:val="24"/>
          <w:szCs w:val="24"/>
        </w:rPr>
        <w:t xml:space="preserve">Il servizio deve essere attivo nelle 24 ore su 24 per </w:t>
      </w:r>
      <w:r w:rsidRPr="002D6CED">
        <w:rPr>
          <w:rFonts w:ascii="Garamond" w:hAnsi="Garamond" w:cstheme="minorHAnsi"/>
          <w:bCs/>
          <w:sz w:val="24"/>
          <w:szCs w:val="24"/>
        </w:rPr>
        <w:t>365 giorni anno</w:t>
      </w:r>
      <w:r w:rsidR="00630BA6" w:rsidRPr="002D6CED">
        <w:rPr>
          <w:rFonts w:ascii="Garamond" w:hAnsi="Garamond" w:cstheme="minorHAnsi"/>
          <w:bCs/>
          <w:sz w:val="24"/>
          <w:szCs w:val="24"/>
        </w:rPr>
        <w:t xml:space="preserve">, </w:t>
      </w:r>
      <w:r w:rsidR="00213A6A" w:rsidRPr="002D6CED">
        <w:rPr>
          <w:rFonts w:ascii="Garamond" w:hAnsi="Garamond" w:cstheme="minorHAnsi"/>
          <w:bCs/>
          <w:sz w:val="24"/>
          <w:szCs w:val="24"/>
        </w:rPr>
        <w:t>e comunque nel rispetto del protocollo aziendale di riferimento</w:t>
      </w:r>
      <w:r w:rsidR="00630BA6" w:rsidRPr="002D6CED">
        <w:rPr>
          <w:rFonts w:ascii="Garamond" w:hAnsi="Garamond" w:cstheme="minorHAnsi"/>
          <w:bCs/>
          <w:sz w:val="24"/>
          <w:szCs w:val="24"/>
        </w:rPr>
        <w:t>. Esso</w:t>
      </w:r>
      <w:r w:rsidRPr="002D6CED">
        <w:rPr>
          <w:rFonts w:ascii="Garamond" w:hAnsi="Garamond" w:cstheme="minorHAnsi"/>
          <w:sz w:val="24"/>
          <w:szCs w:val="24"/>
        </w:rPr>
        <w:t xml:space="preserve"> assicura gli interventi</w:t>
      </w:r>
      <w:r w:rsidRPr="002D6CED">
        <w:rPr>
          <w:rFonts w:ascii="Garamond" w:hAnsi="Garamond" w:cstheme="minorHAnsi"/>
          <w:bCs/>
          <w:sz w:val="24"/>
          <w:szCs w:val="24"/>
        </w:rPr>
        <w:t xml:space="preserve"> sempre e solamente su segnalazione e c</w:t>
      </w:r>
      <w:r w:rsidR="00EA6296" w:rsidRPr="002D6CED">
        <w:rPr>
          <w:rFonts w:ascii="Garamond" w:hAnsi="Garamond" w:cstheme="minorHAnsi"/>
          <w:bCs/>
          <w:sz w:val="24"/>
          <w:szCs w:val="24"/>
        </w:rPr>
        <w:t xml:space="preserve">hiamata </w:t>
      </w:r>
      <w:r w:rsidR="00156E48" w:rsidRPr="002D6CED">
        <w:rPr>
          <w:rFonts w:ascii="Garamond" w:hAnsi="Garamond"/>
          <w:sz w:val="24"/>
          <w:szCs w:val="24"/>
        </w:rPr>
        <w:t>della Polizia Locale, delle</w:t>
      </w:r>
      <w:r w:rsidR="00156E48" w:rsidRPr="002D6CED">
        <w:rPr>
          <w:rFonts w:ascii="Garamond" w:hAnsi="Garamond" w:cstheme="minorHAnsi"/>
          <w:bCs/>
          <w:sz w:val="24"/>
          <w:szCs w:val="24"/>
        </w:rPr>
        <w:t xml:space="preserve"> </w:t>
      </w:r>
      <w:r w:rsidRPr="002D6CED">
        <w:rPr>
          <w:rFonts w:ascii="Garamond" w:hAnsi="Garamond" w:cstheme="minorHAnsi"/>
          <w:bCs/>
          <w:sz w:val="24"/>
          <w:szCs w:val="24"/>
        </w:rPr>
        <w:t xml:space="preserve">Forze </w:t>
      </w:r>
      <w:r w:rsidR="00F92850" w:rsidRPr="002D6CED">
        <w:rPr>
          <w:rFonts w:ascii="Garamond" w:hAnsi="Garamond"/>
          <w:sz w:val="24"/>
          <w:szCs w:val="24"/>
        </w:rPr>
        <w:t>di Polizia</w:t>
      </w:r>
      <w:r w:rsidR="00EA6296" w:rsidRPr="002D6CED">
        <w:rPr>
          <w:rFonts w:ascii="Garamond" w:hAnsi="Garamond"/>
          <w:sz w:val="24"/>
          <w:szCs w:val="24"/>
        </w:rPr>
        <w:t>,</w:t>
      </w:r>
      <w:r w:rsidR="001E7949" w:rsidRPr="002D6CED">
        <w:rPr>
          <w:rFonts w:ascii="Garamond" w:hAnsi="Garamond"/>
          <w:sz w:val="24"/>
          <w:szCs w:val="24"/>
        </w:rPr>
        <w:t xml:space="preserve"> dei Vigili del Fuoco</w:t>
      </w:r>
      <w:r w:rsidR="00F92850" w:rsidRPr="002D6CED">
        <w:rPr>
          <w:rFonts w:ascii="Garamond" w:hAnsi="Garamond"/>
          <w:sz w:val="24"/>
          <w:szCs w:val="24"/>
        </w:rPr>
        <w:t xml:space="preserve"> </w:t>
      </w:r>
      <w:r w:rsidRPr="002D6CED">
        <w:rPr>
          <w:rFonts w:ascii="Garamond" w:hAnsi="Garamond" w:cstheme="minorHAnsi"/>
          <w:bCs/>
          <w:sz w:val="24"/>
          <w:szCs w:val="24"/>
        </w:rPr>
        <w:t>o</w:t>
      </w:r>
      <w:r w:rsidR="00B17383" w:rsidRPr="002D6CED">
        <w:rPr>
          <w:rFonts w:ascii="Garamond" w:hAnsi="Garamond" w:cstheme="minorHAnsi"/>
          <w:bCs/>
          <w:sz w:val="24"/>
          <w:szCs w:val="24"/>
        </w:rPr>
        <w:t>vvero</w:t>
      </w:r>
      <w:r w:rsidRPr="002D6CED">
        <w:rPr>
          <w:rFonts w:ascii="Garamond" w:hAnsi="Garamond" w:cstheme="minorHAnsi"/>
          <w:bCs/>
          <w:sz w:val="24"/>
          <w:szCs w:val="24"/>
        </w:rPr>
        <w:t xml:space="preserve"> di un </w:t>
      </w:r>
      <w:r w:rsidR="000A6B5F" w:rsidRPr="002D6CED">
        <w:rPr>
          <w:rFonts w:ascii="Garamond" w:hAnsi="Garamond" w:cstheme="minorHAnsi"/>
          <w:bCs/>
          <w:sz w:val="24"/>
          <w:szCs w:val="24"/>
        </w:rPr>
        <w:t>Veterinario</w:t>
      </w:r>
      <w:r w:rsidRPr="002D6CED">
        <w:rPr>
          <w:rFonts w:ascii="Garamond" w:hAnsi="Garamond" w:cstheme="minorHAnsi"/>
          <w:bCs/>
          <w:sz w:val="24"/>
          <w:szCs w:val="24"/>
        </w:rPr>
        <w:t xml:space="preserve"> </w:t>
      </w:r>
      <w:r w:rsidR="00B17383" w:rsidRPr="002D6CED">
        <w:rPr>
          <w:rFonts w:ascii="Garamond" w:hAnsi="Garamond" w:cstheme="minorHAnsi"/>
          <w:bCs/>
          <w:sz w:val="24"/>
          <w:szCs w:val="24"/>
        </w:rPr>
        <w:t>dell’</w:t>
      </w:r>
      <w:r w:rsidRPr="002D6CED">
        <w:rPr>
          <w:rFonts w:ascii="Garamond" w:hAnsi="Garamond" w:cstheme="minorHAnsi"/>
          <w:bCs/>
          <w:sz w:val="24"/>
          <w:szCs w:val="24"/>
        </w:rPr>
        <w:t>A</w:t>
      </w:r>
      <w:r w:rsidR="008302F9" w:rsidRPr="002D6CED">
        <w:rPr>
          <w:rFonts w:ascii="Garamond" w:hAnsi="Garamond" w:cstheme="minorHAnsi"/>
          <w:bCs/>
          <w:sz w:val="24"/>
          <w:szCs w:val="24"/>
        </w:rPr>
        <w:t>AS affidante</w:t>
      </w:r>
      <w:r w:rsidRPr="002D6CED">
        <w:rPr>
          <w:rFonts w:ascii="Garamond" w:hAnsi="Garamond" w:cstheme="minorHAnsi"/>
          <w:bCs/>
          <w:sz w:val="24"/>
          <w:szCs w:val="24"/>
        </w:rPr>
        <w:t>. A tale fine l’a</w:t>
      </w:r>
      <w:r w:rsidR="00B17383" w:rsidRPr="002D6CED">
        <w:rPr>
          <w:rFonts w:ascii="Garamond" w:hAnsi="Garamond" w:cstheme="minorHAnsi"/>
          <w:bCs/>
          <w:sz w:val="24"/>
          <w:szCs w:val="24"/>
        </w:rPr>
        <w:t>ggiudicatario</w:t>
      </w:r>
      <w:r w:rsidR="00627A26" w:rsidRPr="002D6CED">
        <w:rPr>
          <w:rFonts w:ascii="Garamond" w:hAnsi="Garamond" w:cstheme="minorHAnsi"/>
          <w:bCs/>
          <w:sz w:val="24"/>
          <w:szCs w:val="24"/>
        </w:rPr>
        <w:t xml:space="preserve"> dovrà comunicare un numero</w:t>
      </w:r>
      <w:r w:rsidRPr="002D6CED">
        <w:rPr>
          <w:rFonts w:ascii="Garamond" w:hAnsi="Garamond" w:cstheme="minorHAnsi"/>
          <w:bCs/>
          <w:sz w:val="24"/>
          <w:szCs w:val="24"/>
        </w:rPr>
        <w:t xml:space="preserve"> di </w:t>
      </w:r>
      <w:r w:rsidR="00B17383" w:rsidRPr="002D6CED">
        <w:rPr>
          <w:rFonts w:ascii="Garamond" w:hAnsi="Garamond" w:cstheme="minorHAnsi"/>
          <w:bCs/>
          <w:sz w:val="24"/>
          <w:szCs w:val="24"/>
        </w:rPr>
        <w:t>cellulare dedicato al</w:t>
      </w:r>
      <w:r w:rsidRPr="002D6CED">
        <w:rPr>
          <w:rFonts w:ascii="Garamond" w:hAnsi="Garamond" w:cstheme="minorHAnsi"/>
          <w:bCs/>
          <w:sz w:val="24"/>
          <w:szCs w:val="24"/>
        </w:rPr>
        <w:t>la ricezione delle chiamate.</w:t>
      </w:r>
    </w:p>
    <w:p w:rsidR="00B17383" w:rsidRPr="002D6CED" w:rsidRDefault="00B17383" w:rsidP="007D487A">
      <w:pPr>
        <w:autoSpaceDE w:val="0"/>
        <w:autoSpaceDN w:val="0"/>
        <w:adjustRightInd w:val="0"/>
        <w:spacing w:after="0" w:line="240" w:lineRule="auto"/>
        <w:jc w:val="both"/>
        <w:rPr>
          <w:rFonts w:ascii="Garamond" w:hAnsi="Garamond" w:cstheme="minorHAnsi"/>
          <w:bCs/>
          <w:sz w:val="24"/>
          <w:szCs w:val="24"/>
        </w:rPr>
      </w:pPr>
    </w:p>
    <w:p w:rsidR="00B17383" w:rsidRPr="002D6CED" w:rsidRDefault="00627A26" w:rsidP="00B17383">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L’intervento dovrà essere </w:t>
      </w:r>
      <w:r w:rsidR="00EA6296" w:rsidRPr="002D6CED">
        <w:rPr>
          <w:rFonts w:ascii="Garamond" w:hAnsi="Garamond" w:cstheme="minorHAnsi"/>
          <w:color w:val="000000"/>
          <w:sz w:val="24"/>
          <w:szCs w:val="24"/>
        </w:rPr>
        <w:t>eseguito</w:t>
      </w:r>
      <w:r w:rsidR="00B17383" w:rsidRPr="002D6CED">
        <w:rPr>
          <w:rFonts w:ascii="Garamond" w:hAnsi="Garamond" w:cstheme="minorHAnsi"/>
          <w:color w:val="000000"/>
          <w:sz w:val="24"/>
          <w:szCs w:val="24"/>
        </w:rPr>
        <w:t xml:space="preserve"> nel più breve tempo possibile e comunque al massimo entro </w:t>
      </w:r>
      <w:r w:rsidR="00EA6296" w:rsidRPr="002D6CED">
        <w:rPr>
          <w:rFonts w:ascii="Garamond" w:hAnsi="Garamond" w:cstheme="minorHAnsi"/>
          <w:color w:val="000000"/>
          <w:sz w:val="24"/>
          <w:szCs w:val="24"/>
        </w:rPr>
        <w:t>60</w:t>
      </w:r>
      <w:r w:rsidR="00B17383" w:rsidRPr="002D6CED">
        <w:rPr>
          <w:rFonts w:ascii="Garamond" w:hAnsi="Garamond" w:cstheme="minorHAnsi"/>
          <w:bCs/>
          <w:color w:val="000000"/>
          <w:sz w:val="24"/>
          <w:szCs w:val="24"/>
        </w:rPr>
        <w:t xml:space="preserve"> </w:t>
      </w:r>
      <w:r w:rsidR="00B17383" w:rsidRPr="002D6CED">
        <w:rPr>
          <w:rFonts w:ascii="Garamond" w:hAnsi="Garamond" w:cstheme="minorHAnsi"/>
          <w:color w:val="000000"/>
          <w:sz w:val="24"/>
          <w:szCs w:val="24"/>
        </w:rPr>
        <w:t xml:space="preserve">minuti dalla chiamata. </w:t>
      </w:r>
    </w:p>
    <w:p w:rsidR="00DC251B" w:rsidRPr="002D6CED" w:rsidRDefault="00DC251B" w:rsidP="00DC251B">
      <w:pPr>
        <w:autoSpaceDE w:val="0"/>
        <w:autoSpaceDN w:val="0"/>
        <w:adjustRightInd w:val="0"/>
        <w:spacing w:after="0" w:line="240" w:lineRule="auto"/>
        <w:jc w:val="both"/>
        <w:rPr>
          <w:rFonts w:ascii="Garamond" w:hAnsi="Garamond" w:cstheme="minorHAnsi"/>
          <w:bCs/>
          <w:sz w:val="24"/>
          <w:szCs w:val="24"/>
        </w:rPr>
      </w:pPr>
    </w:p>
    <w:p w:rsidR="00DC251B" w:rsidRPr="002D6CED" w:rsidRDefault="00DC251B" w:rsidP="00DC251B">
      <w:pPr>
        <w:autoSpaceDE w:val="0"/>
        <w:autoSpaceDN w:val="0"/>
        <w:adjustRightInd w:val="0"/>
        <w:spacing w:after="0" w:line="240" w:lineRule="auto"/>
        <w:jc w:val="both"/>
        <w:rPr>
          <w:rFonts w:ascii="Garamond" w:hAnsi="Garamond" w:cstheme="minorHAnsi"/>
          <w:bCs/>
          <w:color w:val="000000"/>
          <w:sz w:val="24"/>
          <w:szCs w:val="24"/>
        </w:rPr>
      </w:pPr>
      <w:r w:rsidRPr="002D6CED">
        <w:rPr>
          <w:rFonts w:ascii="Garamond" w:hAnsi="Garamond" w:cstheme="minorHAnsi"/>
          <w:bCs/>
          <w:color w:val="000000"/>
          <w:sz w:val="24"/>
          <w:szCs w:val="24"/>
        </w:rPr>
        <w:t xml:space="preserve">La cattura </w:t>
      </w:r>
      <w:r w:rsidR="00B17383" w:rsidRPr="002D6CED">
        <w:rPr>
          <w:rFonts w:ascii="Garamond" w:hAnsi="Garamond" w:cstheme="minorHAnsi"/>
          <w:bCs/>
          <w:color w:val="000000"/>
          <w:sz w:val="24"/>
          <w:szCs w:val="24"/>
        </w:rPr>
        <w:t>deve essere realizzata</w:t>
      </w:r>
      <w:r w:rsidRPr="002D6CED">
        <w:rPr>
          <w:rFonts w:ascii="Garamond" w:hAnsi="Garamond" w:cstheme="minorHAnsi"/>
          <w:bCs/>
          <w:color w:val="000000"/>
          <w:sz w:val="24"/>
          <w:szCs w:val="24"/>
        </w:rPr>
        <w:t xml:space="preserve"> con metodi indolori, tali da non arrecare danno </w:t>
      </w:r>
      <w:r w:rsidR="00B17383" w:rsidRPr="002D6CED">
        <w:rPr>
          <w:rFonts w:ascii="Garamond" w:hAnsi="Garamond" w:cstheme="minorHAnsi"/>
          <w:bCs/>
          <w:color w:val="000000"/>
          <w:sz w:val="24"/>
          <w:szCs w:val="24"/>
        </w:rPr>
        <w:t xml:space="preserve">o sofferenza </w:t>
      </w:r>
      <w:r w:rsidRPr="002D6CED">
        <w:rPr>
          <w:rFonts w:ascii="Garamond" w:hAnsi="Garamond" w:cstheme="minorHAnsi"/>
          <w:bCs/>
          <w:color w:val="000000"/>
          <w:sz w:val="24"/>
          <w:szCs w:val="24"/>
        </w:rPr>
        <w:t xml:space="preserve">all'animale, </w:t>
      </w:r>
      <w:r w:rsidR="00B17383" w:rsidRPr="002D6CED">
        <w:rPr>
          <w:rFonts w:ascii="Garamond" w:hAnsi="Garamond" w:cstheme="minorHAnsi"/>
          <w:bCs/>
          <w:color w:val="000000"/>
          <w:sz w:val="24"/>
          <w:szCs w:val="24"/>
        </w:rPr>
        <w:t xml:space="preserve">ed </w:t>
      </w:r>
      <w:r w:rsidRPr="002D6CED">
        <w:rPr>
          <w:rFonts w:ascii="Garamond" w:hAnsi="Garamond" w:cstheme="minorHAnsi"/>
          <w:bCs/>
          <w:color w:val="000000"/>
          <w:sz w:val="24"/>
          <w:szCs w:val="24"/>
        </w:rPr>
        <w:t>utilizzando attrezzature idonee alla specie oggetto dell'intervento.</w:t>
      </w:r>
    </w:p>
    <w:p w:rsidR="007B23FE" w:rsidRPr="002D6CED" w:rsidRDefault="00D40D1C" w:rsidP="00D40D1C">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lastRenderedPageBreak/>
        <w:t xml:space="preserve">Di ogni intervento </w:t>
      </w:r>
      <w:r w:rsidRPr="002D6CED">
        <w:rPr>
          <w:rFonts w:ascii="Garamond" w:hAnsi="Garamond" w:cstheme="minorHAnsi"/>
          <w:sz w:val="24"/>
          <w:szCs w:val="24"/>
        </w:rPr>
        <w:t>effettuato (anche quando con esito negativo) deve essere redatto dall’affidatario del servizio l’apposito “verbale di cattura/consegna”, conforme all’allegato 9 del manuale operativo di cui alla Delibera della Giunta Regionale n. 2029 del</w:t>
      </w:r>
      <w:r w:rsidRPr="002D6CED">
        <w:rPr>
          <w:rFonts w:ascii="Garamond" w:hAnsi="Garamond" w:cstheme="minorHAnsi"/>
          <w:color w:val="000000"/>
          <w:sz w:val="24"/>
          <w:szCs w:val="24"/>
        </w:rPr>
        <w:t xml:space="preserve"> 8.11.2013</w:t>
      </w:r>
      <w:r w:rsidR="00213A6A" w:rsidRPr="002D6CED">
        <w:rPr>
          <w:rFonts w:ascii="Garamond" w:hAnsi="Garamond" w:cstheme="minorHAnsi"/>
          <w:color w:val="000000"/>
          <w:sz w:val="24"/>
          <w:szCs w:val="24"/>
        </w:rPr>
        <w:t xml:space="preserve"> e comunque rispettoso delle ulteriori specifiche che dovessero venir apposte dall’AAS affidante. Il verbale dovrà essere</w:t>
      </w:r>
      <w:r w:rsidRPr="002D6CED">
        <w:rPr>
          <w:rFonts w:ascii="Garamond" w:hAnsi="Garamond" w:cstheme="minorHAnsi"/>
          <w:color w:val="000000"/>
          <w:sz w:val="24"/>
          <w:szCs w:val="24"/>
        </w:rPr>
        <w:t xml:space="preserve"> debitamente </w:t>
      </w:r>
      <w:r w:rsidR="00213A6A" w:rsidRPr="002D6CED">
        <w:rPr>
          <w:rFonts w:ascii="Garamond" w:hAnsi="Garamond" w:cstheme="minorHAnsi"/>
          <w:color w:val="000000"/>
          <w:sz w:val="24"/>
          <w:szCs w:val="24"/>
        </w:rPr>
        <w:t>sottoscritto.</w:t>
      </w:r>
    </w:p>
    <w:p w:rsidR="00480877" w:rsidRPr="002D6CED" w:rsidRDefault="00A2720F" w:rsidP="00D40D1C">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L’affidatario dovrà</w:t>
      </w:r>
      <w:r w:rsidR="00213A6A" w:rsidRPr="002D6CED">
        <w:rPr>
          <w:rFonts w:ascii="Garamond" w:hAnsi="Garamond" w:cstheme="minorHAnsi"/>
          <w:color w:val="000000"/>
          <w:sz w:val="24"/>
          <w:szCs w:val="24"/>
        </w:rPr>
        <w:t xml:space="preserve"> successivamente</w:t>
      </w:r>
      <w:r w:rsidR="00480877" w:rsidRPr="002D6CED">
        <w:rPr>
          <w:rFonts w:ascii="Garamond" w:hAnsi="Garamond" w:cstheme="minorHAnsi"/>
          <w:color w:val="000000"/>
          <w:sz w:val="24"/>
          <w:szCs w:val="24"/>
        </w:rPr>
        <w:t>:</w:t>
      </w:r>
    </w:p>
    <w:p w:rsidR="00C94CBF" w:rsidRPr="002D6CED" w:rsidRDefault="00A2720F" w:rsidP="00C94CBF">
      <w:pPr>
        <w:pStyle w:val="Paragrafoelenco"/>
        <w:numPr>
          <w:ilvl w:val="0"/>
          <w:numId w:val="1"/>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trasmettere </w:t>
      </w:r>
      <w:r w:rsidR="00CE5D5E" w:rsidRPr="002D6CED">
        <w:rPr>
          <w:rFonts w:ascii="Garamond" w:hAnsi="Garamond" w:cstheme="minorHAnsi"/>
          <w:color w:val="000000"/>
          <w:sz w:val="24"/>
          <w:szCs w:val="24"/>
        </w:rPr>
        <w:t xml:space="preserve">in ogni caso </w:t>
      </w:r>
      <w:r w:rsidRPr="002D6CED">
        <w:rPr>
          <w:rFonts w:ascii="Garamond" w:hAnsi="Garamond" w:cstheme="minorHAnsi"/>
          <w:color w:val="000000"/>
          <w:sz w:val="24"/>
          <w:szCs w:val="24"/>
        </w:rPr>
        <w:t>il documento in oggetto in duplice copia al Servizio Veterinario della AAS affidante;</w:t>
      </w:r>
    </w:p>
    <w:p w:rsidR="00D40D1C" w:rsidRPr="002D6CED" w:rsidRDefault="00A2720F" w:rsidP="00C94CBF">
      <w:pPr>
        <w:pStyle w:val="Paragrafoelenco"/>
        <w:numPr>
          <w:ilvl w:val="0"/>
          <w:numId w:val="1"/>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nell’eventualità in cui il cane </w:t>
      </w:r>
      <w:r w:rsidR="00AB746C" w:rsidRPr="002D6CED">
        <w:rPr>
          <w:rFonts w:ascii="Garamond" w:hAnsi="Garamond" w:cstheme="minorHAnsi"/>
          <w:color w:val="000000"/>
          <w:sz w:val="24"/>
          <w:szCs w:val="24"/>
        </w:rPr>
        <w:t xml:space="preserve">o il gatto </w:t>
      </w:r>
      <w:r w:rsidRPr="002D6CED">
        <w:rPr>
          <w:rFonts w:ascii="Garamond" w:hAnsi="Garamond" w:cstheme="minorHAnsi"/>
          <w:color w:val="000000"/>
          <w:sz w:val="24"/>
          <w:szCs w:val="24"/>
        </w:rPr>
        <w:t>sia</w:t>
      </w:r>
      <w:r w:rsidR="00AB746C" w:rsidRPr="002D6CED">
        <w:rPr>
          <w:rFonts w:ascii="Garamond" w:hAnsi="Garamond" w:cstheme="minorHAnsi"/>
          <w:color w:val="000000"/>
          <w:sz w:val="24"/>
          <w:szCs w:val="24"/>
        </w:rPr>
        <w:t>no</w:t>
      </w:r>
      <w:r w:rsidRPr="002D6CED">
        <w:rPr>
          <w:rFonts w:ascii="Garamond" w:hAnsi="Garamond" w:cstheme="minorHAnsi"/>
          <w:color w:val="000000"/>
          <w:sz w:val="24"/>
          <w:szCs w:val="24"/>
        </w:rPr>
        <w:t xml:space="preserve"> consegnat</w:t>
      </w:r>
      <w:r w:rsidR="00AB746C" w:rsidRPr="002D6CED">
        <w:rPr>
          <w:rFonts w:ascii="Garamond" w:hAnsi="Garamond" w:cstheme="minorHAnsi"/>
          <w:color w:val="000000"/>
          <w:sz w:val="24"/>
          <w:szCs w:val="24"/>
        </w:rPr>
        <w:t>i</w:t>
      </w:r>
      <w:r w:rsidRPr="002D6CED">
        <w:rPr>
          <w:rFonts w:ascii="Garamond" w:hAnsi="Garamond" w:cstheme="minorHAnsi"/>
          <w:color w:val="000000"/>
          <w:sz w:val="24"/>
          <w:szCs w:val="24"/>
        </w:rPr>
        <w:t xml:space="preserve"> al canile contumaciale, dovrà essere redatta e sottoscri</w:t>
      </w:r>
      <w:r w:rsidR="00C94CBF" w:rsidRPr="002D6CED">
        <w:rPr>
          <w:rFonts w:ascii="Garamond" w:hAnsi="Garamond" w:cstheme="minorHAnsi"/>
          <w:color w:val="000000"/>
          <w:sz w:val="24"/>
          <w:szCs w:val="24"/>
        </w:rPr>
        <w:t xml:space="preserve">tta anche l’apposita sezione del </w:t>
      </w:r>
      <w:r w:rsidRPr="002D6CED">
        <w:rPr>
          <w:rFonts w:ascii="Garamond" w:hAnsi="Garamond" w:cstheme="minorHAnsi"/>
          <w:color w:val="000000"/>
          <w:sz w:val="24"/>
          <w:szCs w:val="24"/>
        </w:rPr>
        <w:t>documento</w:t>
      </w:r>
      <w:r w:rsidR="00C94CBF" w:rsidRPr="002D6CED">
        <w:rPr>
          <w:rFonts w:ascii="Garamond" w:hAnsi="Garamond" w:cstheme="minorHAnsi"/>
          <w:color w:val="000000"/>
          <w:sz w:val="24"/>
          <w:szCs w:val="24"/>
        </w:rPr>
        <w:t xml:space="preserve"> di cui sopra</w:t>
      </w:r>
      <w:r w:rsidR="00D40D1C" w:rsidRPr="002D6CED">
        <w:rPr>
          <w:rFonts w:ascii="Garamond" w:hAnsi="Garamond" w:cstheme="minorHAnsi"/>
          <w:color w:val="000000"/>
          <w:sz w:val="24"/>
          <w:szCs w:val="24"/>
        </w:rPr>
        <w:t>.</w:t>
      </w:r>
      <w:r w:rsidR="00C94CBF" w:rsidRPr="002D6CED">
        <w:rPr>
          <w:rFonts w:ascii="Garamond" w:hAnsi="Garamond" w:cstheme="minorHAnsi"/>
          <w:color w:val="000000"/>
          <w:sz w:val="24"/>
          <w:szCs w:val="24"/>
        </w:rPr>
        <w:t xml:space="preserve"> In questo caso l’animale dovrà essere accompagnato da due copie del documento, de</w:t>
      </w:r>
      <w:r w:rsidR="00213A6A" w:rsidRPr="002D6CED">
        <w:rPr>
          <w:rFonts w:ascii="Garamond" w:hAnsi="Garamond" w:cstheme="minorHAnsi"/>
          <w:color w:val="000000"/>
          <w:sz w:val="24"/>
          <w:szCs w:val="24"/>
        </w:rPr>
        <w:t xml:space="preserve">lle quali </w:t>
      </w:r>
      <w:r w:rsidR="00C94CBF" w:rsidRPr="002D6CED">
        <w:rPr>
          <w:rFonts w:ascii="Garamond" w:hAnsi="Garamond" w:cstheme="minorHAnsi"/>
          <w:color w:val="000000"/>
          <w:sz w:val="24"/>
          <w:szCs w:val="24"/>
        </w:rPr>
        <w:t>una dovrà essere trasmessa al Veterinario dell’AAS affidante e una al Comune in cui è avvenuta la cattura.</w:t>
      </w:r>
      <w:r w:rsidR="00D40D1C" w:rsidRPr="002D6CED">
        <w:rPr>
          <w:rFonts w:ascii="Garamond" w:hAnsi="Garamond" w:cstheme="minorHAnsi"/>
          <w:color w:val="000000"/>
          <w:sz w:val="24"/>
          <w:szCs w:val="24"/>
        </w:rPr>
        <w:t xml:space="preserve"> </w:t>
      </w:r>
    </w:p>
    <w:p w:rsidR="00A2720F" w:rsidRPr="002D6CED" w:rsidRDefault="00A2720F" w:rsidP="00DE31A8">
      <w:pPr>
        <w:spacing w:line="300" w:lineRule="atLeast"/>
        <w:rPr>
          <w:rFonts w:ascii="Garamond" w:hAnsi="Garamond" w:cs="Tahoma"/>
          <w:sz w:val="24"/>
          <w:szCs w:val="24"/>
        </w:rPr>
      </w:pPr>
    </w:p>
    <w:p w:rsidR="00DE31A8" w:rsidRPr="002D6CED" w:rsidRDefault="00DE31A8" w:rsidP="00DE31A8">
      <w:pPr>
        <w:spacing w:line="300" w:lineRule="atLeast"/>
        <w:rPr>
          <w:rFonts w:ascii="Garamond" w:hAnsi="Garamond" w:cs="Tahoma"/>
          <w:sz w:val="24"/>
          <w:szCs w:val="24"/>
        </w:rPr>
      </w:pPr>
      <w:r w:rsidRPr="002D6CED">
        <w:rPr>
          <w:rFonts w:ascii="Garamond" w:hAnsi="Garamond" w:cs="Tahoma"/>
          <w:sz w:val="24"/>
          <w:szCs w:val="24"/>
        </w:rPr>
        <w:t>Lo svolgimento del servizio deve avvenire nel rispetto dei protocolli aziendali di riferimento alle attività oggetto del presente appalto.</w:t>
      </w:r>
    </w:p>
    <w:p w:rsidR="00EA4CB4" w:rsidRPr="002D6CED" w:rsidRDefault="00DE31A8" w:rsidP="00DE31A8">
      <w:pPr>
        <w:pStyle w:val="Titolo1"/>
        <w:jc w:val="both"/>
        <w:rPr>
          <w:rFonts w:ascii="Garamond" w:hAnsi="Garamond" w:cstheme="minorHAnsi"/>
          <w:sz w:val="24"/>
          <w:szCs w:val="24"/>
        </w:rPr>
      </w:pPr>
      <w:r w:rsidRPr="002D6CED">
        <w:rPr>
          <w:rFonts w:ascii="Garamond" w:hAnsi="Garamond" w:cs="Tahoma"/>
          <w:sz w:val="24"/>
          <w:szCs w:val="24"/>
        </w:rPr>
        <w:t xml:space="preserve">Sono a carico della ditta aggiudicataria del servizio la fornitura di </w:t>
      </w:r>
      <w:r w:rsidR="008302F9" w:rsidRPr="002D6CED">
        <w:rPr>
          <w:rFonts w:ascii="Garamond" w:hAnsi="Garamond" w:cs="Tahoma"/>
          <w:sz w:val="24"/>
          <w:szCs w:val="24"/>
        </w:rPr>
        <w:t>tutte i</w:t>
      </w:r>
      <w:r w:rsidR="006B38D6" w:rsidRPr="002D6CED">
        <w:rPr>
          <w:rFonts w:ascii="Garamond" w:hAnsi="Garamond" w:cs="Tahoma"/>
          <w:sz w:val="24"/>
          <w:szCs w:val="24"/>
        </w:rPr>
        <w:t xml:space="preserve"> prodotti e</w:t>
      </w:r>
      <w:r w:rsidRPr="002D6CED">
        <w:rPr>
          <w:rFonts w:ascii="Garamond" w:hAnsi="Garamond" w:cs="Tahoma"/>
          <w:sz w:val="24"/>
          <w:szCs w:val="24"/>
        </w:rPr>
        <w:t xml:space="preserve"> </w:t>
      </w:r>
      <w:r w:rsidR="008302F9" w:rsidRPr="002D6CED">
        <w:rPr>
          <w:rFonts w:ascii="Garamond" w:hAnsi="Garamond" w:cs="Tahoma"/>
          <w:sz w:val="24"/>
          <w:szCs w:val="24"/>
        </w:rPr>
        <w:t xml:space="preserve">le </w:t>
      </w:r>
      <w:r w:rsidRPr="002D6CED">
        <w:rPr>
          <w:rFonts w:ascii="Garamond" w:hAnsi="Garamond" w:cs="Tahoma"/>
          <w:sz w:val="24"/>
          <w:szCs w:val="24"/>
        </w:rPr>
        <w:t xml:space="preserve">attrezzature </w:t>
      </w:r>
      <w:r w:rsidR="006B38D6" w:rsidRPr="002D6CED">
        <w:rPr>
          <w:rFonts w:ascii="Garamond" w:hAnsi="Garamond" w:cs="Tahoma"/>
          <w:sz w:val="24"/>
          <w:szCs w:val="24"/>
        </w:rPr>
        <w:t>necessari all’espletamento delle attività richieste</w:t>
      </w:r>
      <w:r w:rsidR="00EA4CB4" w:rsidRPr="002D6CED">
        <w:rPr>
          <w:rFonts w:ascii="Garamond" w:hAnsi="Garamond" w:cs="Tahoma"/>
          <w:sz w:val="24"/>
          <w:szCs w:val="24"/>
        </w:rPr>
        <w:t xml:space="preserve">, </w:t>
      </w:r>
      <w:r w:rsidR="006B38D6" w:rsidRPr="002D6CED">
        <w:rPr>
          <w:rFonts w:ascii="Garamond" w:hAnsi="Garamond" w:cs="Tahoma"/>
          <w:sz w:val="24"/>
          <w:szCs w:val="24"/>
        </w:rPr>
        <w:t xml:space="preserve">ivi compresi le </w:t>
      </w:r>
      <w:r w:rsidR="006B38D6" w:rsidRPr="002D6CED">
        <w:rPr>
          <w:rFonts w:ascii="Garamond" w:hAnsi="Garamond" w:cstheme="minorHAnsi"/>
          <w:sz w:val="24"/>
          <w:szCs w:val="24"/>
        </w:rPr>
        <w:t xml:space="preserve">attrezzature </w:t>
      </w:r>
      <w:r w:rsidR="007345CE" w:rsidRPr="002D6CED">
        <w:rPr>
          <w:rFonts w:ascii="Garamond" w:hAnsi="Garamond" w:cstheme="minorHAnsi"/>
          <w:sz w:val="24"/>
          <w:szCs w:val="24"/>
        </w:rPr>
        <w:t xml:space="preserve">per </w:t>
      </w:r>
      <w:r w:rsidR="006B38D6" w:rsidRPr="002D6CED">
        <w:rPr>
          <w:rFonts w:ascii="Garamond" w:hAnsi="Garamond" w:cstheme="minorHAnsi"/>
          <w:sz w:val="24"/>
          <w:szCs w:val="24"/>
        </w:rPr>
        <w:t>la cattura</w:t>
      </w:r>
      <w:r w:rsidR="007345CE" w:rsidRPr="002D6CED">
        <w:rPr>
          <w:rFonts w:ascii="Garamond" w:hAnsi="Garamond" w:cstheme="minorHAnsi"/>
          <w:sz w:val="24"/>
          <w:szCs w:val="24"/>
        </w:rPr>
        <w:t>, la strumentazione per la lettura del microchip, nonché</w:t>
      </w:r>
      <w:r w:rsidR="006B38D6" w:rsidRPr="002D6CED">
        <w:rPr>
          <w:rFonts w:ascii="Garamond" w:hAnsi="Garamond" w:cstheme="minorHAnsi"/>
          <w:sz w:val="24"/>
          <w:szCs w:val="24"/>
        </w:rPr>
        <w:t xml:space="preserve"> gli automezzi idonei al trasporto</w:t>
      </w:r>
      <w:r w:rsidR="00EA4CB4" w:rsidRPr="002D6CED">
        <w:rPr>
          <w:rFonts w:ascii="Garamond" w:hAnsi="Garamond" w:cstheme="minorHAnsi"/>
          <w:sz w:val="24"/>
          <w:szCs w:val="24"/>
        </w:rPr>
        <w:t>.</w:t>
      </w:r>
    </w:p>
    <w:p w:rsidR="00EA4CB4" w:rsidRPr="002D6CED" w:rsidRDefault="00EA4CB4" w:rsidP="00DE65C4">
      <w:pPr>
        <w:jc w:val="both"/>
        <w:rPr>
          <w:rFonts w:ascii="Garamond" w:hAnsi="Garamond" w:cs="Tahoma"/>
          <w:b/>
          <w:sz w:val="24"/>
          <w:szCs w:val="24"/>
        </w:rPr>
      </w:pPr>
      <w:r w:rsidRPr="002D6CED">
        <w:rPr>
          <w:rFonts w:ascii="Garamond" w:hAnsi="Garamond" w:cstheme="minorHAnsi"/>
          <w:b/>
          <w:sz w:val="24"/>
          <w:szCs w:val="24"/>
        </w:rPr>
        <w:t xml:space="preserve">Dovranno essere inoltre essere forniti tutti i </w:t>
      </w:r>
      <w:r w:rsidRPr="002D6CED">
        <w:rPr>
          <w:rFonts w:ascii="Garamond" w:hAnsi="Garamond" w:cs="Tahoma"/>
          <w:b/>
          <w:sz w:val="24"/>
          <w:szCs w:val="24"/>
        </w:rPr>
        <w:t xml:space="preserve">dispositivi di protezione individuale per il personale impiegato. </w:t>
      </w:r>
    </w:p>
    <w:p w:rsidR="00DE65C4" w:rsidRPr="002D6CED" w:rsidRDefault="00DE65C4" w:rsidP="00DE65C4">
      <w:pPr>
        <w:jc w:val="both"/>
        <w:rPr>
          <w:rFonts w:ascii="Garamond" w:hAnsi="Garamond" w:cstheme="minorHAnsi"/>
          <w:b/>
          <w:sz w:val="24"/>
          <w:szCs w:val="24"/>
        </w:rPr>
      </w:pPr>
      <w:r w:rsidRPr="002D6CED">
        <w:rPr>
          <w:rFonts w:ascii="Garamond" w:hAnsi="Garamond" w:cstheme="minorHAnsi"/>
          <w:b/>
          <w:sz w:val="24"/>
          <w:szCs w:val="24"/>
        </w:rPr>
        <w:t xml:space="preserve">I mezzi e le attrezzature previste per l’appalto non possono essere utilizzate per altre attività </w:t>
      </w:r>
    </w:p>
    <w:p w:rsidR="00974424" w:rsidRPr="002D6CED" w:rsidRDefault="00974424" w:rsidP="00974424">
      <w:pPr>
        <w:spacing w:line="300" w:lineRule="atLeast"/>
        <w:jc w:val="both"/>
        <w:rPr>
          <w:rFonts w:ascii="Garamond" w:hAnsi="Garamond" w:cs="Tahoma"/>
          <w:b/>
          <w:sz w:val="24"/>
          <w:szCs w:val="24"/>
        </w:rPr>
      </w:pPr>
    </w:p>
    <w:p w:rsidR="00974424" w:rsidRPr="002D6CED" w:rsidRDefault="00974424" w:rsidP="00974424">
      <w:pPr>
        <w:spacing w:line="300" w:lineRule="atLeast"/>
        <w:jc w:val="both"/>
        <w:rPr>
          <w:rFonts w:ascii="Garamond" w:hAnsi="Garamond" w:cs="Tahoma"/>
          <w:b/>
          <w:sz w:val="24"/>
          <w:szCs w:val="24"/>
        </w:rPr>
      </w:pPr>
      <w:r w:rsidRPr="002D6CED">
        <w:rPr>
          <w:rFonts w:ascii="Garamond" w:hAnsi="Garamond" w:cs="Tahoma"/>
          <w:b/>
          <w:sz w:val="24"/>
          <w:szCs w:val="24"/>
        </w:rPr>
        <w:t>7.2 LOTTO n. 2 – DISPOSIZIONI COMUNI A TUTTE LE VOCI</w:t>
      </w:r>
      <w:r w:rsidR="006C4178">
        <w:rPr>
          <w:rFonts w:ascii="Garamond" w:hAnsi="Garamond" w:cs="Tahoma"/>
          <w:b/>
          <w:sz w:val="24"/>
          <w:szCs w:val="24"/>
        </w:rPr>
        <w:t xml:space="preserve"> </w:t>
      </w:r>
    </w:p>
    <w:p w:rsidR="0033444A" w:rsidRPr="002D6CED" w:rsidRDefault="00974424" w:rsidP="0033444A">
      <w:pPr>
        <w:pStyle w:val="NormaleWeb"/>
      </w:pPr>
      <w:r w:rsidRPr="002D6CED">
        <w:rPr>
          <w:rFonts w:ascii="Garamond" w:hAnsi="Garamond" w:cs="Tahoma"/>
        </w:rPr>
        <w:t xml:space="preserve">Il servizio comprende le seguenti prestazioni: </w:t>
      </w:r>
    </w:p>
    <w:p w:rsidR="00707F0D" w:rsidRPr="002D6CED" w:rsidRDefault="0033444A" w:rsidP="00EC0388">
      <w:pPr>
        <w:pStyle w:val="NormaleWeb"/>
        <w:numPr>
          <w:ilvl w:val="0"/>
          <w:numId w:val="11"/>
        </w:numPr>
        <w:autoSpaceDE w:val="0"/>
        <w:autoSpaceDN w:val="0"/>
        <w:adjustRightInd w:val="0"/>
        <w:spacing w:after="0"/>
        <w:jc w:val="both"/>
        <w:rPr>
          <w:rFonts w:ascii="Garamond" w:hAnsi="Garamond" w:cs="Tahoma"/>
          <w:bCs/>
        </w:rPr>
      </w:pPr>
      <w:r w:rsidRPr="002D6CED">
        <w:rPr>
          <w:rFonts w:ascii="Garamond" w:hAnsi="Garamond" w:cstheme="minorHAnsi"/>
        </w:rPr>
        <w:t>recupero di cani vaganti e</w:t>
      </w:r>
      <w:r w:rsidRPr="002D6CED">
        <w:rPr>
          <w:rFonts w:ascii="Garamond" w:hAnsi="Garamond" w:cs="Tahoma"/>
        </w:rPr>
        <w:t xml:space="preserve"> di gatti in libertà, che, versando in stato di necessità secondo la definizione </w:t>
      </w:r>
      <w:r w:rsidR="008D34B9" w:rsidRPr="002D6CED">
        <w:rPr>
          <w:rFonts w:ascii="Garamond" w:hAnsi="Garamond" w:cs="Tahoma"/>
        </w:rPr>
        <w:t>di cui al D</w:t>
      </w:r>
      <w:r w:rsidRPr="002D6CED">
        <w:rPr>
          <w:rFonts w:ascii="Garamond" w:hAnsi="Garamond" w:cs="Tahoma"/>
        </w:rPr>
        <w:t xml:space="preserve">ecreto </w:t>
      </w:r>
      <w:r w:rsidR="008D34B9" w:rsidRPr="002D6CED">
        <w:rPr>
          <w:rFonts w:ascii="Garamond" w:hAnsi="Garamond" w:cs="Tahoma"/>
        </w:rPr>
        <w:t xml:space="preserve">del </w:t>
      </w:r>
      <w:r w:rsidR="008D34B9" w:rsidRPr="002D6CED">
        <w:rPr>
          <w:rStyle w:val="apple-style-span"/>
          <w:rFonts w:ascii="Garamond" w:hAnsi="Garamond"/>
          <w:bCs/>
        </w:rPr>
        <w:t>M</w:t>
      </w:r>
      <w:r w:rsidRPr="002D6CED">
        <w:rPr>
          <w:rStyle w:val="apple-style-span"/>
          <w:rFonts w:ascii="Garamond" w:hAnsi="Garamond"/>
          <w:bCs/>
        </w:rPr>
        <w:t xml:space="preserve">inistero delle infrastrutture e dei trasporti 9 ottobre 2012 , n. 217, art 6 , richiedano </w:t>
      </w:r>
      <w:r w:rsidR="00707F0D" w:rsidRPr="002D6CED">
        <w:rPr>
          <w:rFonts w:ascii="Garamond" w:hAnsi="Garamond" w:cstheme="minorHAnsi"/>
        </w:rPr>
        <w:t>di trasporto in ambulanza veterinaria</w:t>
      </w:r>
      <w:r w:rsidR="007345CE" w:rsidRPr="002D6CED">
        <w:rPr>
          <w:rFonts w:ascii="Garamond" w:hAnsi="Garamond" w:cstheme="minorHAnsi"/>
        </w:rPr>
        <w:t>.</w:t>
      </w:r>
      <w:r w:rsidR="00707F0D" w:rsidRPr="002D6CED">
        <w:rPr>
          <w:rFonts w:ascii="Garamond" w:hAnsi="Garamond" w:cs="Tahoma"/>
        </w:rPr>
        <w:t xml:space="preserve"> </w:t>
      </w:r>
    </w:p>
    <w:p w:rsidR="0033444A" w:rsidRPr="002D6CED" w:rsidRDefault="0033444A" w:rsidP="00EC0388">
      <w:pPr>
        <w:pStyle w:val="Paragrafoelenco"/>
        <w:numPr>
          <w:ilvl w:val="0"/>
          <w:numId w:val="11"/>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rilevazione del codice di identificazione dei cani, ai fini del loro riconoscimento nella banca dati regionale dell’anagrafe degli animali d’affezione (BDR)</w:t>
      </w:r>
    </w:p>
    <w:p w:rsidR="0033444A" w:rsidRPr="002D6CED" w:rsidRDefault="0033444A" w:rsidP="00EC0388">
      <w:pPr>
        <w:pStyle w:val="Paragrafoelenco"/>
        <w:numPr>
          <w:ilvl w:val="0"/>
          <w:numId w:val="11"/>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pronta consegna, ovvero consegna senza ingiustificato ritardo, al legittimo detentore dei cani registrati nella BDR, compatibilmente con la valutazione di rischio nei confronti della rabbia, avuto riguardo alla situazione epidemiologica della malattia ricondotta al suo contesto normativo (regolamento di polizia veterinaria, art. 86, protocollo operativo per la profilassi antirabbica post-esposizione)</w:t>
      </w:r>
    </w:p>
    <w:p w:rsidR="0033444A" w:rsidRPr="002D6CED" w:rsidRDefault="0033444A" w:rsidP="00EC0388">
      <w:pPr>
        <w:pStyle w:val="Paragrafoelenco"/>
        <w:numPr>
          <w:ilvl w:val="0"/>
          <w:numId w:val="11"/>
        </w:num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ahoma"/>
          <w:sz w:val="24"/>
          <w:szCs w:val="24"/>
        </w:rPr>
        <w:t>trasferimento dei cani non registrati nella BDR, ovvero di quelli registrati ma dei quali il detentore non sia immediatamente reperibile, al canile contumaciale che verrà indicato.</w:t>
      </w:r>
    </w:p>
    <w:p w:rsidR="006C177E" w:rsidRPr="002D6CED" w:rsidRDefault="0033444A" w:rsidP="0061358B">
      <w:pPr>
        <w:pStyle w:val="Paragrafoelenco"/>
        <w:numPr>
          <w:ilvl w:val="0"/>
          <w:numId w:val="11"/>
        </w:numPr>
        <w:autoSpaceDE w:val="0"/>
        <w:autoSpaceDN w:val="0"/>
        <w:adjustRightInd w:val="0"/>
        <w:spacing w:after="0" w:line="240" w:lineRule="auto"/>
        <w:jc w:val="both"/>
        <w:rPr>
          <w:rFonts w:ascii="Garamond" w:hAnsi="Garamond" w:cstheme="minorHAnsi"/>
          <w:sz w:val="24"/>
          <w:szCs w:val="24"/>
        </w:rPr>
      </w:pPr>
      <w:r w:rsidRPr="002D6CED">
        <w:rPr>
          <w:rFonts w:ascii="Garamond" w:hAnsi="Garamond" w:cs="Tahoma"/>
          <w:sz w:val="24"/>
          <w:szCs w:val="24"/>
        </w:rPr>
        <w:t xml:space="preserve">trasferimento dei gatti nella struttura di cui alla </w:t>
      </w:r>
      <w:r w:rsidRPr="002D6CED">
        <w:rPr>
          <w:rFonts w:ascii="Garamond" w:hAnsi="Garamond" w:cstheme="minorHAnsi"/>
          <w:sz w:val="24"/>
          <w:szCs w:val="24"/>
        </w:rPr>
        <w:t>L.R.</w:t>
      </w:r>
      <w:r w:rsidRPr="002D6CED">
        <w:rPr>
          <w:rFonts w:ascii="Garamond" w:hAnsi="Garamond" w:cs="Tahoma"/>
          <w:sz w:val="24"/>
          <w:szCs w:val="24"/>
        </w:rPr>
        <w:t xml:space="preserve"> 11 ottobre 2012, n. 20 art. 24 che verrà indicata</w:t>
      </w:r>
      <w:r w:rsidR="000A6B5F" w:rsidRPr="002D6CED">
        <w:rPr>
          <w:rFonts w:ascii="Garamond" w:hAnsi="Garamond" w:cs="Tahoma"/>
          <w:sz w:val="24"/>
          <w:szCs w:val="24"/>
        </w:rPr>
        <w:t>,</w:t>
      </w:r>
      <w:r w:rsidRPr="002D6CED">
        <w:rPr>
          <w:rFonts w:ascii="Garamond" w:hAnsi="Garamond" w:cs="Tahoma"/>
          <w:sz w:val="24"/>
          <w:szCs w:val="24"/>
        </w:rPr>
        <w:t xml:space="preserve"> </w:t>
      </w:r>
      <w:r w:rsidR="006C177E" w:rsidRPr="002D6CED">
        <w:rPr>
          <w:rFonts w:ascii="Garamond" w:hAnsi="Garamond" w:cs="Tahoma"/>
          <w:sz w:val="24"/>
          <w:szCs w:val="24"/>
        </w:rPr>
        <w:t xml:space="preserve">sempreché non venga individuato, nel posto in cui è stato trovato, un eventuale detentore cui restituire l’animale. </w:t>
      </w:r>
    </w:p>
    <w:p w:rsidR="000A6B5F" w:rsidRPr="002D6CED" w:rsidRDefault="000A6B5F" w:rsidP="006C177E">
      <w:pPr>
        <w:autoSpaceDE w:val="0"/>
        <w:autoSpaceDN w:val="0"/>
        <w:adjustRightInd w:val="0"/>
        <w:spacing w:after="0" w:line="240" w:lineRule="auto"/>
        <w:ind w:left="360"/>
        <w:jc w:val="both"/>
        <w:rPr>
          <w:rFonts w:ascii="Garamond" w:hAnsi="Garamond" w:cstheme="minorHAnsi"/>
          <w:sz w:val="24"/>
          <w:szCs w:val="24"/>
        </w:rPr>
      </w:pPr>
    </w:p>
    <w:p w:rsidR="0033444A" w:rsidRPr="002D6CED" w:rsidRDefault="0033444A" w:rsidP="000A6B5F">
      <w:pPr>
        <w:pStyle w:val="Paragrafoelenco"/>
        <w:autoSpaceDE w:val="0"/>
        <w:autoSpaceDN w:val="0"/>
        <w:adjustRightInd w:val="0"/>
        <w:spacing w:after="0" w:line="240" w:lineRule="auto"/>
        <w:jc w:val="both"/>
        <w:rPr>
          <w:rFonts w:ascii="Garamond" w:hAnsi="Garamond" w:cstheme="minorHAnsi"/>
          <w:bCs/>
          <w:sz w:val="24"/>
          <w:szCs w:val="24"/>
          <w:highlight w:val="yellow"/>
        </w:rPr>
      </w:pPr>
    </w:p>
    <w:p w:rsidR="0033444A" w:rsidRPr="002D6CED" w:rsidRDefault="00630BA6" w:rsidP="0033444A">
      <w:p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heme="minorHAnsi"/>
          <w:sz w:val="24"/>
          <w:szCs w:val="24"/>
        </w:rPr>
        <w:t xml:space="preserve">Il servizio deve essere attivo nelle 24 ore su 24 per </w:t>
      </w:r>
      <w:r w:rsidRPr="002D6CED">
        <w:rPr>
          <w:rFonts w:ascii="Garamond" w:hAnsi="Garamond" w:cstheme="minorHAnsi"/>
          <w:bCs/>
          <w:sz w:val="24"/>
          <w:szCs w:val="24"/>
        </w:rPr>
        <w:t xml:space="preserve">365 giorni anno, </w:t>
      </w:r>
      <w:r w:rsidR="0061358B" w:rsidRPr="002D6CED">
        <w:rPr>
          <w:rFonts w:ascii="Garamond" w:hAnsi="Garamond" w:cstheme="minorHAnsi"/>
          <w:bCs/>
          <w:sz w:val="24"/>
          <w:szCs w:val="24"/>
        </w:rPr>
        <w:t>e comunque nel rispetto del protocollo aziendale di riferimento</w:t>
      </w:r>
      <w:r w:rsidRPr="002D6CED">
        <w:rPr>
          <w:rFonts w:ascii="Garamond" w:hAnsi="Garamond" w:cstheme="minorHAnsi"/>
          <w:bCs/>
          <w:sz w:val="24"/>
          <w:szCs w:val="24"/>
        </w:rPr>
        <w:t>. Esso</w:t>
      </w:r>
      <w:r w:rsidRPr="002D6CED">
        <w:rPr>
          <w:rFonts w:ascii="Garamond" w:hAnsi="Garamond" w:cstheme="minorHAnsi"/>
          <w:sz w:val="24"/>
          <w:szCs w:val="24"/>
        </w:rPr>
        <w:t xml:space="preserve"> </w:t>
      </w:r>
      <w:r w:rsidR="0033444A" w:rsidRPr="002D6CED">
        <w:rPr>
          <w:rFonts w:ascii="Garamond" w:hAnsi="Garamond" w:cstheme="minorHAnsi"/>
          <w:sz w:val="24"/>
          <w:szCs w:val="24"/>
        </w:rPr>
        <w:t>assicura gli interventi</w:t>
      </w:r>
      <w:r w:rsidR="0033444A" w:rsidRPr="002D6CED">
        <w:rPr>
          <w:rFonts w:ascii="Garamond" w:hAnsi="Garamond" w:cstheme="minorHAnsi"/>
          <w:bCs/>
          <w:sz w:val="24"/>
          <w:szCs w:val="24"/>
        </w:rPr>
        <w:t xml:space="preserve"> sempre e solamente su segnalazione e chiamata </w:t>
      </w:r>
      <w:r w:rsidR="00964DE3" w:rsidRPr="002D6CED">
        <w:rPr>
          <w:rFonts w:ascii="Garamond" w:hAnsi="Garamond"/>
          <w:sz w:val="24"/>
          <w:szCs w:val="24"/>
        </w:rPr>
        <w:t>della Polizia Locale</w:t>
      </w:r>
      <w:r w:rsidR="00964DE3" w:rsidRPr="002D6CED">
        <w:rPr>
          <w:rFonts w:ascii="Garamond" w:hAnsi="Garamond" w:cstheme="minorHAnsi"/>
          <w:bCs/>
          <w:sz w:val="24"/>
          <w:szCs w:val="24"/>
        </w:rPr>
        <w:t xml:space="preserve">, </w:t>
      </w:r>
      <w:r w:rsidR="0033444A" w:rsidRPr="002D6CED">
        <w:rPr>
          <w:rFonts w:ascii="Garamond" w:hAnsi="Garamond" w:cstheme="minorHAnsi"/>
          <w:bCs/>
          <w:sz w:val="24"/>
          <w:szCs w:val="24"/>
        </w:rPr>
        <w:t xml:space="preserve">delle Forze </w:t>
      </w:r>
      <w:r w:rsidR="0033444A" w:rsidRPr="002D6CED">
        <w:rPr>
          <w:rFonts w:ascii="Garamond" w:hAnsi="Garamond"/>
          <w:sz w:val="24"/>
          <w:szCs w:val="24"/>
        </w:rPr>
        <w:t>di Polizia , dei Vigili del Fuoco</w:t>
      </w:r>
      <w:r w:rsidR="0033444A" w:rsidRPr="002D6CED">
        <w:rPr>
          <w:sz w:val="24"/>
          <w:szCs w:val="24"/>
        </w:rPr>
        <w:t xml:space="preserve"> </w:t>
      </w:r>
      <w:r w:rsidR="0033444A" w:rsidRPr="002D6CED">
        <w:rPr>
          <w:rFonts w:ascii="Garamond" w:hAnsi="Garamond" w:cstheme="minorHAnsi"/>
          <w:bCs/>
          <w:sz w:val="24"/>
          <w:szCs w:val="24"/>
        </w:rPr>
        <w:t xml:space="preserve">ovvero di un </w:t>
      </w:r>
      <w:r w:rsidR="000A6B5F" w:rsidRPr="002D6CED">
        <w:rPr>
          <w:rFonts w:ascii="Garamond" w:hAnsi="Garamond" w:cstheme="minorHAnsi"/>
          <w:bCs/>
          <w:sz w:val="24"/>
          <w:szCs w:val="24"/>
        </w:rPr>
        <w:t>Veterinario</w:t>
      </w:r>
      <w:r w:rsidR="0033444A" w:rsidRPr="002D6CED">
        <w:rPr>
          <w:rFonts w:ascii="Garamond" w:hAnsi="Garamond" w:cstheme="minorHAnsi"/>
          <w:bCs/>
          <w:sz w:val="24"/>
          <w:szCs w:val="24"/>
        </w:rPr>
        <w:t xml:space="preserve"> </w:t>
      </w:r>
      <w:r w:rsidR="0033444A" w:rsidRPr="002D6CED">
        <w:rPr>
          <w:rFonts w:ascii="Garamond" w:hAnsi="Garamond" w:cstheme="minorHAnsi"/>
          <w:bCs/>
          <w:sz w:val="24"/>
          <w:szCs w:val="24"/>
        </w:rPr>
        <w:lastRenderedPageBreak/>
        <w:t>dell’AAS affidante. A tale fine l’aggiudicatario dovrà comunicare un numero di cellulare dedicato alla ricezione delle chiamate.</w:t>
      </w:r>
    </w:p>
    <w:p w:rsidR="0033444A" w:rsidRPr="002D6CED" w:rsidRDefault="0033444A" w:rsidP="0033444A">
      <w:pPr>
        <w:autoSpaceDE w:val="0"/>
        <w:autoSpaceDN w:val="0"/>
        <w:adjustRightInd w:val="0"/>
        <w:spacing w:after="0" w:line="240" w:lineRule="auto"/>
        <w:jc w:val="both"/>
        <w:rPr>
          <w:rFonts w:ascii="Garamond" w:hAnsi="Garamond" w:cstheme="minorHAnsi"/>
          <w:bCs/>
          <w:sz w:val="24"/>
          <w:szCs w:val="24"/>
        </w:rPr>
      </w:pPr>
    </w:p>
    <w:p w:rsidR="00707F0D" w:rsidRPr="002D6CED" w:rsidRDefault="00707F0D" w:rsidP="00707F0D">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L’</w:t>
      </w:r>
      <w:r w:rsidR="00CD180E" w:rsidRPr="002D6CED">
        <w:rPr>
          <w:rFonts w:ascii="Garamond" w:hAnsi="Garamond" w:cstheme="minorHAnsi"/>
          <w:color w:val="000000"/>
          <w:sz w:val="24"/>
          <w:szCs w:val="24"/>
        </w:rPr>
        <w:t xml:space="preserve">intervento dovrà essere effettuato </w:t>
      </w:r>
      <w:r w:rsidRPr="002D6CED">
        <w:rPr>
          <w:rFonts w:ascii="Garamond" w:hAnsi="Garamond" w:cstheme="minorHAnsi"/>
          <w:color w:val="000000"/>
          <w:sz w:val="24"/>
          <w:szCs w:val="24"/>
        </w:rPr>
        <w:t>nel più breve tempo possibile e comunque al massimo entro 40</w:t>
      </w:r>
      <w:r w:rsidRPr="002D6CED">
        <w:rPr>
          <w:rFonts w:ascii="Garamond" w:hAnsi="Garamond" w:cstheme="minorHAnsi"/>
          <w:bCs/>
          <w:color w:val="000000"/>
          <w:sz w:val="24"/>
          <w:szCs w:val="24"/>
        </w:rPr>
        <w:t xml:space="preserve"> </w:t>
      </w:r>
      <w:r w:rsidRPr="002D6CED">
        <w:rPr>
          <w:rFonts w:ascii="Garamond" w:hAnsi="Garamond" w:cstheme="minorHAnsi"/>
          <w:color w:val="000000"/>
          <w:sz w:val="24"/>
          <w:szCs w:val="24"/>
        </w:rPr>
        <w:t xml:space="preserve">minuti dalla chiamata. </w:t>
      </w:r>
    </w:p>
    <w:p w:rsidR="00707F0D" w:rsidRPr="002D6CED" w:rsidRDefault="00707F0D" w:rsidP="00707F0D">
      <w:pPr>
        <w:autoSpaceDE w:val="0"/>
        <w:autoSpaceDN w:val="0"/>
        <w:adjustRightInd w:val="0"/>
        <w:spacing w:after="0" w:line="240" w:lineRule="auto"/>
        <w:jc w:val="both"/>
        <w:rPr>
          <w:rFonts w:ascii="Garamond" w:hAnsi="Garamond" w:cstheme="minorHAnsi"/>
          <w:bCs/>
          <w:sz w:val="24"/>
          <w:szCs w:val="24"/>
        </w:rPr>
      </w:pPr>
    </w:p>
    <w:p w:rsidR="00707F0D" w:rsidRPr="002D6CED" w:rsidRDefault="001753C5" w:rsidP="00707F0D">
      <w:pPr>
        <w:autoSpaceDE w:val="0"/>
        <w:autoSpaceDN w:val="0"/>
        <w:adjustRightInd w:val="0"/>
        <w:spacing w:after="0" w:line="240" w:lineRule="auto"/>
        <w:jc w:val="both"/>
        <w:rPr>
          <w:rFonts w:ascii="Garamond" w:hAnsi="Garamond" w:cstheme="minorHAnsi"/>
          <w:bCs/>
          <w:color w:val="000000"/>
          <w:sz w:val="24"/>
          <w:szCs w:val="24"/>
        </w:rPr>
      </w:pPr>
      <w:r w:rsidRPr="002D6CED">
        <w:rPr>
          <w:rFonts w:ascii="Garamond" w:hAnsi="Garamond" w:cstheme="minorHAnsi"/>
          <w:bCs/>
          <w:color w:val="000000"/>
          <w:sz w:val="24"/>
          <w:szCs w:val="24"/>
        </w:rPr>
        <w:t>Il recupero deve essere realizzato</w:t>
      </w:r>
      <w:r w:rsidR="00707F0D" w:rsidRPr="002D6CED">
        <w:rPr>
          <w:rFonts w:ascii="Garamond" w:hAnsi="Garamond" w:cstheme="minorHAnsi"/>
          <w:bCs/>
          <w:color w:val="000000"/>
          <w:sz w:val="24"/>
          <w:szCs w:val="24"/>
        </w:rPr>
        <w:t xml:space="preserve"> con metodi indolori, tali da non arrecare danno o sofferenza all'animale, ed utilizzando attrezzature idonee alla specie oggetto dell'intervento.</w:t>
      </w:r>
    </w:p>
    <w:p w:rsidR="00707F0D" w:rsidRPr="002D6CED" w:rsidRDefault="00707F0D" w:rsidP="00707F0D">
      <w:pPr>
        <w:autoSpaceDE w:val="0"/>
        <w:autoSpaceDN w:val="0"/>
        <w:adjustRightInd w:val="0"/>
        <w:spacing w:after="0" w:line="240" w:lineRule="auto"/>
        <w:jc w:val="both"/>
        <w:rPr>
          <w:rFonts w:ascii="Garamond" w:hAnsi="Garamond" w:cstheme="minorHAnsi"/>
          <w:color w:val="000000"/>
          <w:sz w:val="24"/>
          <w:szCs w:val="24"/>
        </w:rPr>
      </w:pPr>
    </w:p>
    <w:p w:rsidR="0061358B" w:rsidRPr="002D6CED" w:rsidRDefault="0061358B" w:rsidP="0061358B">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Di ogni intervento </w:t>
      </w:r>
      <w:r w:rsidRPr="002D6CED">
        <w:rPr>
          <w:rFonts w:ascii="Garamond" w:hAnsi="Garamond" w:cstheme="minorHAnsi"/>
          <w:sz w:val="24"/>
          <w:szCs w:val="24"/>
        </w:rPr>
        <w:t>effettuato (anche quando con esito negativo) deve essere redatto dall’affidatario del servizio l’apposito “verbale di cattura/consegna”, conforme all’allegato 9 del manuale operativo di cui alla Delibera della Giunta Regionale n. 2029 del</w:t>
      </w:r>
      <w:r w:rsidRPr="002D6CED">
        <w:rPr>
          <w:rFonts w:ascii="Garamond" w:hAnsi="Garamond" w:cstheme="minorHAnsi"/>
          <w:color w:val="000000"/>
          <w:sz w:val="24"/>
          <w:szCs w:val="24"/>
        </w:rPr>
        <w:t xml:space="preserve"> 8.11.2013 e comunque rispettoso delle ulteriori specifiche che dovessero venir apposte dall’AAS affidante. Il verbale dovrà essere debitamente sottoscritto.</w:t>
      </w:r>
    </w:p>
    <w:p w:rsidR="0061358B" w:rsidRPr="002D6CED" w:rsidRDefault="0061358B" w:rsidP="0061358B">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L’affidatario dovrà successivamente:</w:t>
      </w:r>
    </w:p>
    <w:p w:rsidR="0061358B" w:rsidRPr="002D6CED" w:rsidRDefault="0061358B" w:rsidP="0061358B">
      <w:pPr>
        <w:pStyle w:val="Paragrafoelenco"/>
        <w:numPr>
          <w:ilvl w:val="0"/>
          <w:numId w:val="1"/>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trasmettere in ogni caso il documento in oggetto in duplice copia al Servizio Veterinario della AAS affidante;</w:t>
      </w:r>
    </w:p>
    <w:p w:rsidR="0061358B" w:rsidRPr="002D6CED" w:rsidRDefault="0061358B" w:rsidP="0061358B">
      <w:pPr>
        <w:pStyle w:val="Paragrafoelenco"/>
        <w:numPr>
          <w:ilvl w:val="0"/>
          <w:numId w:val="1"/>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nell’eventualità in cui il cane o il gatto siano consegnati al canile contumaciale, dovrà essere redatta e sottoscritta anche l’apposita sezione del documento di cui sopra. In questo caso l’animale dovrà essere accompagnato da due copie del documento, delle quali una dovrà essere trasmessa al Veterinario dell’AAS affidante e una al Comune in cui è avvenuta la cattura. </w:t>
      </w:r>
    </w:p>
    <w:p w:rsidR="0061358B" w:rsidRPr="002D6CED" w:rsidRDefault="0061358B" w:rsidP="0061358B">
      <w:pPr>
        <w:spacing w:line="300" w:lineRule="atLeast"/>
        <w:rPr>
          <w:rFonts w:ascii="Garamond" w:hAnsi="Garamond" w:cs="Tahoma"/>
          <w:sz w:val="24"/>
          <w:szCs w:val="24"/>
        </w:rPr>
      </w:pPr>
    </w:p>
    <w:p w:rsidR="00707F0D" w:rsidRPr="002D6CED" w:rsidRDefault="00707F0D" w:rsidP="00707F0D">
      <w:pPr>
        <w:spacing w:line="300" w:lineRule="atLeast"/>
        <w:rPr>
          <w:rFonts w:ascii="Garamond" w:hAnsi="Garamond" w:cs="Tahoma"/>
          <w:sz w:val="24"/>
          <w:szCs w:val="24"/>
        </w:rPr>
      </w:pPr>
      <w:r w:rsidRPr="002D6CED">
        <w:rPr>
          <w:rFonts w:ascii="Garamond" w:hAnsi="Garamond" w:cs="Tahoma"/>
          <w:sz w:val="24"/>
          <w:szCs w:val="24"/>
        </w:rPr>
        <w:t>Lo svolgimento del servizio deve avvenire nel rispetto dei protocolli aziendali di riferimento alle attività oggetto del presente appalto</w:t>
      </w:r>
    </w:p>
    <w:p w:rsidR="00EA4CB4" w:rsidRPr="002D6CED" w:rsidRDefault="00951D68" w:rsidP="00454878">
      <w:pPr>
        <w:jc w:val="both"/>
        <w:rPr>
          <w:rFonts w:ascii="Garamond" w:eastAsia="Times New Roman" w:hAnsi="Garamond"/>
          <w:b/>
          <w:sz w:val="24"/>
          <w:szCs w:val="24"/>
          <w:lang w:eastAsia="it-IT"/>
        </w:rPr>
      </w:pPr>
      <w:r w:rsidRPr="002D6CED">
        <w:rPr>
          <w:rFonts w:ascii="Garamond" w:hAnsi="Garamond" w:cs="Tahoma"/>
          <w:b/>
          <w:sz w:val="24"/>
          <w:szCs w:val="24"/>
        </w:rPr>
        <w:t>Sono a carico della ditta aggiudicataria del servizio la fornitura di tutte i prodotti e le attrezzature necessari all’esplet</w:t>
      </w:r>
      <w:r w:rsidR="00EA4CB4" w:rsidRPr="002D6CED">
        <w:rPr>
          <w:rFonts w:ascii="Garamond" w:hAnsi="Garamond" w:cs="Tahoma"/>
          <w:b/>
          <w:sz w:val="24"/>
          <w:szCs w:val="24"/>
        </w:rPr>
        <w:t xml:space="preserve">amento delle attività richieste, </w:t>
      </w:r>
      <w:r w:rsidRPr="002D6CED">
        <w:rPr>
          <w:rFonts w:ascii="Garamond" w:hAnsi="Garamond" w:cs="Tahoma"/>
          <w:b/>
          <w:sz w:val="24"/>
          <w:szCs w:val="24"/>
        </w:rPr>
        <w:t xml:space="preserve">ivi compresi le </w:t>
      </w:r>
      <w:r w:rsidRPr="002D6CED">
        <w:rPr>
          <w:rFonts w:ascii="Garamond" w:hAnsi="Garamond" w:cstheme="minorHAnsi"/>
          <w:b/>
          <w:sz w:val="24"/>
          <w:szCs w:val="24"/>
        </w:rPr>
        <w:t xml:space="preserve">attrezzature per </w:t>
      </w:r>
      <w:r w:rsidR="00EA4CB4" w:rsidRPr="002D6CED">
        <w:rPr>
          <w:rFonts w:ascii="Garamond" w:hAnsi="Garamond" w:cstheme="minorHAnsi"/>
          <w:b/>
          <w:sz w:val="24"/>
          <w:szCs w:val="24"/>
        </w:rPr>
        <w:t>il</w:t>
      </w:r>
      <w:r w:rsidRPr="002D6CED">
        <w:rPr>
          <w:rFonts w:ascii="Garamond" w:hAnsi="Garamond" w:cstheme="minorHAnsi"/>
          <w:b/>
          <w:sz w:val="24"/>
          <w:szCs w:val="24"/>
        </w:rPr>
        <w:t xml:space="preserve"> </w:t>
      </w:r>
      <w:r w:rsidR="00EA4CB4" w:rsidRPr="002D6CED">
        <w:rPr>
          <w:rFonts w:ascii="Garamond" w:hAnsi="Garamond" w:cstheme="minorHAnsi"/>
          <w:b/>
          <w:sz w:val="24"/>
          <w:szCs w:val="24"/>
        </w:rPr>
        <w:t>recupero</w:t>
      </w:r>
      <w:r w:rsidRPr="002D6CED">
        <w:rPr>
          <w:rFonts w:ascii="Garamond" w:hAnsi="Garamond" w:cstheme="minorHAnsi"/>
          <w:b/>
          <w:sz w:val="24"/>
          <w:szCs w:val="24"/>
        </w:rPr>
        <w:t>, la strumentazione per la lettura del microchip, nonché gli automezzi idonei al trasporto</w:t>
      </w:r>
      <w:r w:rsidR="00EA4CB4" w:rsidRPr="002D6CED">
        <w:rPr>
          <w:rFonts w:ascii="Garamond" w:hAnsi="Garamond" w:cstheme="minorHAnsi"/>
          <w:b/>
          <w:sz w:val="24"/>
          <w:szCs w:val="24"/>
        </w:rPr>
        <w:t>,</w:t>
      </w:r>
      <w:r w:rsidR="006B38D6" w:rsidRPr="002D6CED">
        <w:rPr>
          <w:rFonts w:ascii="Garamond" w:hAnsi="Garamond" w:cstheme="minorHAnsi"/>
          <w:b/>
          <w:sz w:val="24"/>
          <w:szCs w:val="24"/>
        </w:rPr>
        <w:t xml:space="preserve"> </w:t>
      </w:r>
      <w:r w:rsidR="00F52830" w:rsidRPr="002D6CED">
        <w:rPr>
          <w:rFonts w:ascii="Garamond" w:hAnsi="Garamond" w:cstheme="minorHAnsi"/>
          <w:b/>
          <w:sz w:val="24"/>
          <w:szCs w:val="24"/>
        </w:rPr>
        <w:t xml:space="preserve">con la specificazione che questi ultimi devono possedere </w:t>
      </w:r>
      <w:r w:rsidR="00A2720F" w:rsidRPr="002D6CED">
        <w:rPr>
          <w:rFonts w:ascii="Garamond" w:hAnsi="Garamond" w:cstheme="minorHAnsi"/>
          <w:b/>
          <w:sz w:val="24"/>
          <w:szCs w:val="24"/>
        </w:rPr>
        <w:t xml:space="preserve">le caratteristiche di cui </w:t>
      </w:r>
      <w:r w:rsidR="00454878" w:rsidRPr="002D6CED">
        <w:rPr>
          <w:rFonts w:ascii="Garamond" w:hAnsi="Garamond" w:cstheme="minorHAnsi"/>
          <w:b/>
          <w:sz w:val="24"/>
          <w:szCs w:val="24"/>
        </w:rPr>
        <w:t xml:space="preserve">al </w:t>
      </w:r>
      <w:r w:rsidR="00454878" w:rsidRPr="002D6CED">
        <w:rPr>
          <w:rFonts w:ascii="Garamond" w:eastAsia="Times New Roman" w:hAnsi="Garamond"/>
          <w:b/>
          <w:bCs/>
          <w:sz w:val="24"/>
          <w:szCs w:val="24"/>
          <w:lang w:eastAsia="it-IT"/>
        </w:rPr>
        <w:t xml:space="preserve">Decreto del </w:t>
      </w:r>
      <w:r w:rsidR="00EA4CB4" w:rsidRPr="002D6CED">
        <w:rPr>
          <w:rFonts w:ascii="Garamond" w:eastAsia="Times New Roman" w:hAnsi="Garamond"/>
          <w:b/>
          <w:bCs/>
          <w:sz w:val="24"/>
          <w:szCs w:val="24"/>
          <w:lang w:eastAsia="it-IT"/>
        </w:rPr>
        <w:t>M</w:t>
      </w:r>
      <w:r w:rsidR="00454878" w:rsidRPr="002D6CED">
        <w:rPr>
          <w:rFonts w:ascii="Garamond" w:eastAsia="Times New Roman" w:hAnsi="Garamond"/>
          <w:b/>
          <w:bCs/>
          <w:sz w:val="24"/>
          <w:szCs w:val="24"/>
          <w:lang w:eastAsia="it-IT"/>
        </w:rPr>
        <w:t>inistero delle infrastrutture e dei trasporti 9 ottobre 2012 n. 217 A</w:t>
      </w:r>
      <w:r w:rsidR="00454878" w:rsidRPr="002D6CED">
        <w:rPr>
          <w:rFonts w:ascii="Garamond" w:hAnsi="Garamond" w:cstheme="minorHAnsi"/>
          <w:b/>
          <w:sz w:val="24"/>
          <w:szCs w:val="24"/>
        </w:rPr>
        <w:t>llegato 1</w:t>
      </w:r>
      <w:r w:rsidR="00EA4CB4" w:rsidRPr="002D6CED">
        <w:rPr>
          <w:rFonts w:ascii="Garamond" w:hAnsi="Garamond" w:cstheme="minorHAnsi"/>
          <w:b/>
          <w:sz w:val="24"/>
          <w:szCs w:val="24"/>
        </w:rPr>
        <w:t>,</w:t>
      </w:r>
      <w:r w:rsidR="00A2720F" w:rsidRPr="002D6CED">
        <w:rPr>
          <w:rFonts w:ascii="Garamond" w:hAnsi="Garamond" w:cstheme="minorHAnsi"/>
          <w:b/>
          <w:sz w:val="24"/>
          <w:szCs w:val="24"/>
        </w:rPr>
        <w:t xml:space="preserve"> e</w:t>
      </w:r>
      <w:r w:rsidR="00454878" w:rsidRPr="002D6CED">
        <w:rPr>
          <w:rFonts w:ascii="Garamond" w:hAnsi="Garamond" w:cstheme="minorHAnsi"/>
          <w:b/>
          <w:sz w:val="24"/>
          <w:szCs w:val="24"/>
        </w:rPr>
        <w:t>d</w:t>
      </w:r>
      <w:r w:rsidR="00A2720F" w:rsidRPr="002D6CED">
        <w:rPr>
          <w:rFonts w:ascii="Garamond" w:hAnsi="Garamond" w:cstheme="minorHAnsi"/>
          <w:b/>
          <w:sz w:val="24"/>
          <w:szCs w:val="24"/>
        </w:rPr>
        <w:t xml:space="preserve"> </w:t>
      </w:r>
      <w:r w:rsidRPr="002D6CED">
        <w:rPr>
          <w:rFonts w:ascii="Garamond" w:hAnsi="Garamond" w:cstheme="minorHAnsi"/>
          <w:b/>
          <w:sz w:val="24"/>
          <w:szCs w:val="24"/>
        </w:rPr>
        <w:t xml:space="preserve">almeno </w:t>
      </w:r>
      <w:r w:rsidR="00F52830" w:rsidRPr="002D6CED">
        <w:rPr>
          <w:rFonts w:ascii="Garamond" w:hAnsi="Garamond" w:cstheme="minorHAnsi"/>
          <w:b/>
          <w:sz w:val="24"/>
          <w:szCs w:val="24"/>
        </w:rPr>
        <w:t xml:space="preserve">i requisiti </w:t>
      </w:r>
      <w:r w:rsidRPr="002D6CED">
        <w:rPr>
          <w:rFonts w:ascii="Garamond" w:hAnsi="Garamond" w:cstheme="minorHAnsi"/>
          <w:b/>
          <w:sz w:val="24"/>
          <w:szCs w:val="24"/>
        </w:rPr>
        <w:t xml:space="preserve">di cui </w:t>
      </w:r>
      <w:r w:rsidRPr="002D6CED">
        <w:rPr>
          <w:rFonts w:ascii="Garamond" w:eastAsia="Times New Roman" w:hAnsi="Garamond"/>
          <w:b/>
          <w:sz w:val="24"/>
          <w:szCs w:val="24"/>
          <w:lang w:eastAsia="it-IT"/>
        </w:rPr>
        <w:t xml:space="preserve">alle </w:t>
      </w:r>
      <w:hyperlink r:id="rId16" w:history="1">
        <w:r w:rsidRPr="002D6CED">
          <w:rPr>
            <w:rFonts w:ascii="Garamond" w:eastAsia="Times New Roman" w:hAnsi="Garamond"/>
            <w:b/>
            <w:bCs/>
            <w:sz w:val="24"/>
            <w:szCs w:val="24"/>
            <w:lang w:eastAsia="it-IT"/>
          </w:rPr>
          <w:t>Linee Guida</w:t>
        </w:r>
      </w:hyperlink>
      <w:r w:rsidRPr="002D6CED">
        <w:rPr>
          <w:rFonts w:ascii="Garamond" w:eastAsia="Times New Roman" w:hAnsi="Garamond"/>
          <w:b/>
          <w:sz w:val="24"/>
          <w:szCs w:val="24"/>
          <w:lang w:eastAsia="it-IT"/>
        </w:rPr>
        <w:t xml:space="preserve"> </w:t>
      </w:r>
      <w:r w:rsidR="00A2720F" w:rsidRPr="002D6CED">
        <w:rPr>
          <w:rFonts w:ascii="Garamond" w:eastAsia="Times New Roman" w:hAnsi="Garamond"/>
          <w:b/>
          <w:sz w:val="24"/>
          <w:szCs w:val="24"/>
          <w:lang w:eastAsia="it-IT"/>
        </w:rPr>
        <w:t>del Ministero della salute protocollo DGSAF numero 18208 del 4 settembre 2014</w:t>
      </w:r>
      <w:r w:rsidRPr="002D6CED">
        <w:rPr>
          <w:rFonts w:ascii="Garamond" w:eastAsia="Times New Roman" w:hAnsi="Garamond"/>
          <w:b/>
          <w:sz w:val="24"/>
          <w:szCs w:val="24"/>
          <w:lang w:eastAsia="it-IT"/>
        </w:rPr>
        <w:t xml:space="preserve"> </w:t>
      </w:r>
      <w:r w:rsidR="00A2720F" w:rsidRPr="002D6CED">
        <w:rPr>
          <w:rFonts w:ascii="Garamond" w:eastAsia="Times New Roman" w:hAnsi="Garamond"/>
          <w:b/>
          <w:sz w:val="24"/>
          <w:szCs w:val="24"/>
          <w:lang w:eastAsia="it-IT"/>
        </w:rPr>
        <w:t xml:space="preserve">punto 1 </w:t>
      </w:r>
      <w:r w:rsidR="00EA4CB4" w:rsidRPr="002D6CED">
        <w:rPr>
          <w:rFonts w:ascii="Garamond" w:eastAsia="Times New Roman" w:hAnsi="Garamond"/>
          <w:b/>
          <w:sz w:val="24"/>
          <w:szCs w:val="24"/>
          <w:lang w:eastAsia="it-IT"/>
        </w:rPr>
        <w:t>“</w:t>
      </w:r>
      <w:r w:rsidR="00A2720F" w:rsidRPr="002D6CED">
        <w:rPr>
          <w:rFonts w:ascii="Garamond" w:eastAsia="Times New Roman" w:hAnsi="Garamond"/>
          <w:b/>
          <w:sz w:val="24"/>
          <w:szCs w:val="24"/>
          <w:lang w:eastAsia="it-IT"/>
        </w:rPr>
        <w:t>Autoambulanze veterinarie adibite al trasporto degli animali</w:t>
      </w:r>
      <w:r w:rsidR="00EA4CB4" w:rsidRPr="002D6CED">
        <w:rPr>
          <w:rFonts w:ascii="Garamond" w:eastAsia="Times New Roman" w:hAnsi="Garamond"/>
          <w:b/>
          <w:sz w:val="24"/>
          <w:szCs w:val="24"/>
          <w:lang w:eastAsia="it-IT"/>
        </w:rPr>
        <w:t>”</w:t>
      </w:r>
      <w:r w:rsidR="00A2720F" w:rsidRPr="002D6CED">
        <w:rPr>
          <w:rFonts w:ascii="Garamond" w:eastAsia="Times New Roman" w:hAnsi="Garamond"/>
          <w:b/>
          <w:sz w:val="24"/>
          <w:szCs w:val="24"/>
          <w:lang w:eastAsia="it-IT"/>
        </w:rPr>
        <w:t>.</w:t>
      </w:r>
      <w:r w:rsidR="00454878" w:rsidRPr="002D6CED">
        <w:rPr>
          <w:rFonts w:ascii="Garamond" w:eastAsia="Times New Roman" w:hAnsi="Garamond"/>
          <w:b/>
          <w:sz w:val="24"/>
          <w:szCs w:val="24"/>
          <w:lang w:eastAsia="it-IT"/>
        </w:rPr>
        <w:t xml:space="preserve"> </w:t>
      </w:r>
    </w:p>
    <w:p w:rsidR="006B38D6" w:rsidRPr="002D6CED" w:rsidRDefault="00D160FD" w:rsidP="00454878">
      <w:pPr>
        <w:jc w:val="both"/>
        <w:rPr>
          <w:rFonts w:ascii="Garamond" w:hAnsi="Garamond" w:cs="Tahoma"/>
          <w:b/>
          <w:sz w:val="24"/>
          <w:szCs w:val="24"/>
        </w:rPr>
      </w:pPr>
      <w:r w:rsidRPr="002D6CED">
        <w:rPr>
          <w:rFonts w:ascii="Garamond" w:hAnsi="Garamond" w:cstheme="minorHAnsi"/>
          <w:b/>
          <w:sz w:val="24"/>
          <w:szCs w:val="24"/>
        </w:rPr>
        <w:t xml:space="preserve">Dovranno essere inoltre essere forniti tutti i </w:t>
      </w:r>
      <w:r w:rsidRPr="002D6CED">
        <w:rPr>
          <w:rFonts w:ascii="Garamond" w:hAnsi="Garamond" w:cs="Tahoma"/>
          <w:b/>
          <w:sz w:val="24"/>
          <w:szCs w:val="24"/>
        </w:rPr>
        <w:t>dispositivi di protezione individuale per il personale impiegato.</w:t>
      </w:r>
    </w:p>
    <w:p w:rsidR="00D160FD" w:rsidRPr="002D6CED" w:rsidRDefault="00D160FD" w:rsidP="00D160FD">
      <w:pPr>
        <w:jc w:val="both"/>
        <w:rPr>
          <w:rFonts w:ascii="Garamond" w:hAnsi="Garamond" w:cstheme="minorHAnsi"/>
          <w:b/>
          <w:sz w:val="24"/>
          <w:szCs w:val="24"/>
        </w:rPr>
      </w:pPr>
      <w:r w:rsidRPr="002D6CED">
        <w:rPr>
          <w:rFonts w:ascii="Garamond" w:hAnsi="Garamond" w:cstheme="minorHAnsi"/>
          <w:b/>
          <w:sz w:val="24"/>
          <w:szCs w:val="24"/>
        </w:rPr>
        <w:t xml:space="preserve">I mezzi e le attrezzature previste per l’appalto non possono essere utilizzate per altre attività </w:t>
      </w:r>
    </w:p>
    <w:p w:rsidR="006B38D6" w:rsidRPr="002D6CED" w:rsidRDefault="006B38D6" w:rsidP="00707F0D">
      <w:pPr>
        <w:spacing w:line="300" w:lineRule="atLeast"/>
        <w:rPr>
          <w:rFonts w:ascii="Garamond" w:hAnsi="Garamond" w:cs="Tahoma"/>
          <w:sz w:val="24"/>
          <w:szCs w:val="24"/>
        </w:rPr>
      </w:pPr>
    </w:p>
    <w:p w:rsidR="00974424" w:rsidRPr="002D6CED" w:rsidRDefault="00D45563" w:rsidP="00974424">
      <w:pPr>
        <w:spacing w:line="300" w:lineRule="atLeast"/>
        <w:jc w:val="both"/>
        <w:rPr>
          <w:rFonts w:ascii="Garamond" w:hAnsi="Garamond" w:cs="Tahoma"/>
          <w:b/>
          <w:sz w:val="24"/>
          <w:szCs w:val="24"/>
        </w:rPr>
      </w:pPr>
      <w:r w:rsidRPr="002D6CED">
        <w:rPr>
          <w:rFonts w:ascii="Garamond" w:hAnsi="Garamond" w:cs="Tahoma"/>
          <w:b/>
          <w:sz w:val="24"/>
          <w:szCs w:val="24"/>
        </w:rPr>
        <w:t>7.3 LOTTO n. 3</w:t>
      </w:r>
      <w:r w:rsidR="00974424" w:rsidRPr="002D6CED">
        <w:rPr>
          <w:rFonts w:ascii="Garamond" w:hAnsi="Garamond" w:cs="Tahoma"/>
          <w:b/>
          <w:sz w:val="24"/>
          <w:szCs w:val="24"/>
        </w:rPr>
        <w:t xml:space="preserve"> – DISPOSIZIONI COMUNI A TUTTE LE VOCI</w:t>
      </w:r>
    </w:p>
    <w:p w:rsidR="005F5F92" w:rsidRPr="002D6CED" w:rsidRDefault="005F5F92" w:rsidP="005F5F92">
      <w:pPr>
        <w:autoSpaceDE w:val="0"/>
        <w:autoSpaceDN w:val="0"/>
        <w:adjustRightInd w:val="0"/>
        <w:spacing w:after="0" w:line="240" w:lineRule="auto"/>
        <w:jc w:val="both"/>
        <w:rPr>
          <w:rFonts w:ascii="Garamond" w:hAnsi="Garamond" w:cs="Tahoma"/>
          <w:sz w:val="24"/>
          <w:szCs w:val="24"/>
        </w:rPr>
      </w:pPr>
      <w:r w:rsidRPr="002D6CED">
        <w:rPr>
          <w:rFonts w:ascii="Garamond" w:hAnsi="Garamond" w:cs="Tahoma"/>
          <w:sz w:val="24"/>
          <w:szCs w:val="24"/>
        </w:rPr>
        <w:t xml:space="preserve">Il servizio comprende le seguenti prestazioni: </w:t>
      </w:r>
    </w:p>
    <w:p w:rsidR="00D45563" w:rsidRPr="002D6CED" w:rsidRDefault="00D45563" w:rsidP="00EC0388">
      <w:pPr>
        <w:pStyle w:val="Paragrafoelenco"/>
        <w:numPr>
          <w:ilvl w:val="0"/>
          <w:numId w:val="12"/>
        </w:numPr>
        <w:autoSpaceDE w:val="0"/>
        <w:autoSpaceDN w:val="0"/>
        <w:adjustRightInd w:val="0"/>
        <w:spacing w:after="0" w:line="240" w:lineRule="auto"/>
        <w:jc w:val="both"/>
        <w:rPr>
          <w:rFonts w:ascii="Garamond" w:hAnsi="Garamond" w:cstheme="minorHAnsi"/>
          <w:sz w:val="24"/>
          <w:szCs w:val="24"/>
        </w:rPr>
      </w:pPr>
      <w:r w:rsidRPr="002D6CED">
        <w:rPr>
          <w:rFonts w:ascii="Garamond" w:hAnsi="Garamond" w:cstheme="minorHAnsi"/>
          <w:sz w:val="24"/>
          <w:szCs w:val="24"/>
        </w:rPr>
        <w:t>assicurare il ricovero e la custodia di cani e gatti per le finalità di cui a</w:t>
      </w:r>
      <w:r w:rsidR="009E35F8" w:rsidRPr="002D6CED">
        <w:rPr>
          <w:rFonts w:ascii="Garamond" w:hAnsi="Garamond" w:cstheme="minorHAnsi"/>
          <w:sz w:val="24"/>
          <w:szCs w:val="24"/>
        </w:rPr>
        <w:t>l R</w:t>
      </w:r>
      <w:r w:rsidRPr="002D6CED">
        <w:rPr>
          <w:rFonts w:ascii="Garamond" w:hAnsi="Garamond" w:cstheme="minorHAnsi"/>
          <w:sz w:val="24"/>
          <w:szCs w:val="24"/>
        </w:rPr>
        <w:t>egolamento di polizia veterinaria art</w:t>
      </w:r>
      <w:r w:rsidR="009E35F8" w:rsidRPr="002D6CED">
        <w:rPr>
          <w:rFonts w:ascii="Garamond" w:hAnsi="Garamond" w:cstheme="minorHAnsi"/>
          <w:sz w:val="24"/>
          <w:szCs w:val="24"/>
        </w:rPr>
        <w:t>t.</w:t>
      </w:r>
      <w:r w:rsidRPr="002D6CED">
        <w:rPr>
          <w:rFonts w:ascii="Garamond" w:hAnsi="Garamond" w:cstheme="minorHAnsi"/>
          <w:sz w:val="24"/>
          <w:szCs w:val="24"/>
        </w:rPr>
        <w:t xml:space="preserve"> 86</w:t>
      </w:r>
      <w:r w:rsidR="009E35F8" w:rsidRPr="002D6CED">
        <w:rPr>
          <w:rFonts w:ascii="Garamond" w:hAnsi="Garamond" w:cstheme="minorHAnsi"/>
          <w:sz w:val="24"/>
          <w:szCs w:val="24"/>
        </w:rPr>
        <w:t xml:space="preserve"> e 87</w:t>
      </w:r>
      <w:r w:rsidR="00EA3B62" w:rsidRPr="002D6CED">
        <w:rPr>
          <w:rFonts w:ascii="Garamond" w:hAnsi="Garamond" w:cstheme="minorHAnsi"/>
          <w:sz w:val="24"/>
          <w:szCs w:val="24"/>
        </w:rPr>
        <w:t xml:space="preserve">, </w:t>
      </w:r>
      <w:r w:rsidR="00300B72" w:rsidRPr="002D6CED">
        <w:rPr>
          <w:rFonts w:ascii="Garamond" w:hAnsi="Garamond" w:cstheme="minorHAnsi"/>
          <w:sz w:val="24"/>
          <w:szCs w:val="24"/>
        </w:rPr>
        <w:t>nonché per ogni altro compito demandato alle Aziende per l’assistenza sanitaria (</w:t>
      </w:r>
      <w:r w:rsidRPr="002D6CED">
        <w:rPr>
          <w:rFonts w:ascii="Garamond" w:hAnsi="Garamond" w:cstheme="minorHAnsi"/>
          <w:sz w:val="24"/>
          <w:szCs w:val="24"/>
        </w:rPr>
        <w:t>L.R. 20/2012 art. 7 comma</w:t>
      </w:r>
      <w:r w:rsidR="0040400E" w:rsidRPr="002D6CED">
        <w:rPr>
          <w:rFonts w:ascii="Garamond" w:hAnsi="Garamond" w:cstheme="minorHAnsi"/>
          <w:sz w:val="24"/>
          <w:szCs w:val="24"/>
        </w:rPr>
        <w:t xml:space="preserve"> 6</w:t>
      </w:r>
      <w:r w:rsidR="00300B72" w:rsidRPr="002D6CED">
        <w:rPr>
          <w:rFonts w:ascii="Garamond" w:hAnsi="Garamond" w:cstheme="minorHAnsi"/>
          <w:sz w:val="24"/>
          <w:szCs w:val="24"/>
        </w:rPr>
        <w:t>)</w:t>
      </w:r>
    </w:p>
    <w:p w:rsidR="009E35F8" w:rsidRPr="002D6CED" w:rsidRDefault="009E35F8" w:rsidP="00EC0388">
      <w:pPr>
        <w:pStyle w:val="Paragrafoelenco"/>
        <w:numPr>
          <w:ilvl w:val="0"/>
          <w:numId w:val="12"/>
        </w:numPr>
        <w:autoSpaceDE w:val="0"/>
        <w:autoSpaceDN w:val="0"/>
        <w:adjustRightInd w:val="0"/>
        <w:jc w:val="both"/>
        <w:rPr>
          <w:rFonts w:ascii="Garamond" w:hAnsi="Garamond" w:cstheme="minorHAnsi"/>
          <w:sz w:val="24"/>
          <w:szCs w:val="24"/>
        </w:rPr>
      </w:pPr>
      <w:r w:rsidRPr="002D6CED">
        <w:rPr>
          <w:rFonts w:ascii="Garamond" w:hAnsi="Garamond" w:cstheme="minorHAnsi"/>
          <w:sz w:val="24"/>
          <w:szCs w:val="24"/>
        </w:rPr>
        <w:t>assicurare i servizi di assistenza veter</w:t>
      </w:r>
      <w:r w:rsidR="007441C9" w:rsidRPr="002D6CED">
        <w:rPr>
          <w:rFonts w:ascii="Garamond" w:hAnsi="Garamond" w:cstheme="minorHAnsi"/>
          <w:sz w:val="24"/>
          <w:szCs w:val="24"/>
        </w:rPr>
        <w:t>inaria sugli animali ricoverati</w:t>
      </w:r>
    </w:p>
    <w:p w:rsidR="00E342A7" w:rsidRPr="002D6CED" w:rsidRDefault="00E342A7"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attivare procedure di </w:t>
      </w:r>
      <w:r w:rsidR="007441C9" w:rsidRPr="002D6CED">
        <w:rPr>
          <w:rFonts w:ascii="Garamond" w:hAnsi="Garamond" w:cstheme="minorHAnsi"/>
          <w:color w:val="000000"/>
          <w:sz w:val="24"/>
          <w:szCs w:val="24"/>
        </w:rPr>
        <w:t xml:space="preserve">ricerca del </w:t>
      </w:r>
      <w:r w:rsidRPr="002D6CED">
        <w:rPr>
          <w:rFonts w:ascii="Garamond" w:hAnsi="Garamond" w:cstheme="minorHAnsi"/>
          <w:color w:val="000000"/>
          <w:sz w:val="24"/>
          <w:szCs w:val="24"/>
        </w:rPr>
        <w:t>detentore dei cani non registrati nella BDR</w:t>
      </w:r>
    </w:p>
    <w:p w:rsidR="00E342A7" w:rsidRPr="002D6CED" w:rsidRDefault="00E342A7"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vaccinare i cani non registrati nella BDR </w:t>
      </w:r>
      <w:r w:rsidR="00964DE3" w:rsidRPr="002D6CED">
        <w:rPr>
          <w:rFonts w:ascii="Garamond" w:hAnsi="Garamond" w:cstheme="minorHAnsi"/>
          <w:color w:val="000000"/>
          <w:sz w:val="24"/>
          <w:szCs w:val="24"/>
        </w:rPr>
        <w:t xml:space="preserve">e i gatti </w:t>
      </w:r>
      <w:r w:rsidRPr="002D6CED">
        <w:rPr>
          <w:rFonts w:ascii="Garamond" w:hAnsi="Garamond" w:cstheme="minorHAnsi"/>
          <w:color w:val="000000"/>
          <w:sz w:val="24"/>
          <w:szCs w:val="24"/>
        </w:rPr>
        <w:t xml:space="preserve">contro le malattie contagiose della specie (vaccinazione polivalente) e trattarli contro i </w:t>
      </w:r>
      <w:r w:rsidR="007441C9" w:rsidRPr="002D6CED">
        <w:rPr>
          <w:rFonts w:ascii="Garamond" w:hAnsi="Garamond" w:cstheme="minorHAnsi"/>
          <w:color w:val="000000"/>
          <w:sz w:val="24"/>
          <w:szCs w:val="24"/>
        </w:rPr>
        <w:t>parassiti intestinali e cutanei</w:t>
      </w:r>
      <w:r w:rsidRPr="002D6CED">
        <w:rPr>
          <w:rFonts w:ascii="Garamond" w:hAnsi="Garamond" w:cstheme="minorHAnsi"/>
          <w:color w:val="000000"/>
          <w:sz w:val="24"/>
          <w:szCs w:val="24"/>
        </w:rPr>
        <w:t xml:space="preserve"> </w:t>
      </w:r>
    </w:p>
    <w:p w:rsidR="00E342A7" w:rsidRPr="002D6CED" w:rsidRDefault="00511FC5"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lastRenderedPageBreak/>
        <w:t>se identificato</w:t>
      </w:r>
      <w:r w:rsidR="006847EC" w:rsidRPr="002D6CED">
        <w:rPr>
          <w:rFonts w:ascii="Garamond" w:hAnsi="Garamond" w:cstheme="minorHAnsi"/>
          <w:color w:val="000000"/>
          <w:sz w:val="24"/>
          <w:szCs w:val="24"/>
        </w:rPr>
        <w:t>,</w:t>
      </w:r>
      <w:r w:rsidR="00E342A7" w:rsidRPr="002D6CED">
        <w:rPr>
          <w:rFonts w:ascii="Garamond" w:hAnsi="Garamond" w:cstheme="minorHAnsi"/>
          <w:color w:val="000000"/>
          <w:sz w:val="24"/>
          <w:szCs w:val="24"/>
        </w:rPr>
        <w:t xml:space="preserve"> restituire quanto prima il cane al detentore</w:t>
      </w:r>
    </w:p>
    <w:p w:rsidR="00E342A7" w:rsidRPr="002D6CED" w:rsidRDefault="00511FC5"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s</w:t>
      </w:r>
      <w:r w:rsidR="00E342A7" w:rsidRPr="002D6CED">
        <w:rPr>
          <w:rFonts w:ascii="Garamond" w:hAnsi="Garamond" w:cstheme="minorHAnsi"/>
          <w:color w:val="000000"/>
          <w:sz w:val="24"/>
          <w:szCs w:val="24"/>
        </w:rPr>
        <w:t xml:space="preserve">e il </w:t>
      </w:r>
      <w:r w:rsidR="007B7A8A" w:rsidRPr="002D6CED">
        <w:rPr>
          <w:rFonts w:ascii="Garamond" w:hAnsi="Garamond" w:cstheme="minorHAnsi"/>
          <w:color w:val="000000"/>
          <w:sz w:val="24"/>
          <w:szCs w:val="24"/>
        </w:rPr>
        <w:t>d</w:t>
      </w:r>
      <w:r w:rsidR="00E342A7" w:rsidRPr="002D6CED">
        <w:rPr>
          <w:rFonts w:ascii="Garamond" w:hAnsi="Garamond" w:cstheme="minorHAnsi"/>
          <w:color w:val="000000"/>
          <w:sz w:val="24"/>
          <w:szCs w:val="24"/>
        </w:rPr>
        <w:t xml:space="preserve">etentore rimane non identificato, </w:t>
      </w:r>
      <w:r w:rsidR="00EA3B62" w:rsidRPr="002D6CED">
        <w:rPr>
          <w:rFonts w:ascii="Garamond" w:hAnsi="Garamond" w:cstheme="minorHAnsi"/>
          <w:color w:val="000000"/>
          <w:sz w:val="24"/>
          <w:szCs w:val="24"/>
        </w:rPr>
        <w:t>rendere disponibile il cane,</w:t>
      </w:r>
      <w:r w:rsidR="00E342A7" w:rsidRPr="002D6CED">
        <w:rPr>
          <w:rFonts w:ascii="Garamond" w:hAnsi="Garamond" w:cstheme="minorHAnsi"/>
          <w:color w:val="000000"/>
          <w:sz w:val="24"/>
          <w:szCs w:val="24"/>
        </w:rPr>
        <w:t xml:space="preserve"> </w:t>
      </w:r>
      <w:r w:rsidR="001D7D24" w:rsidRPr="002D6CED">
        <w:rPr>
          <w:rFonts w:ascii="Garamond" w:hAnsi="Garamond" w:cstheme="minorHAnsi"/>
          <w:color w:val="000000"/>
          <w:sz w:val="24"/>
          <w:szCs w:val="24"/>
        </w:rPr>
        <w:t>dopo il periodo di osservazione veterinaria</w:t>
      </w:r>
      <w:r w:rsidR="00300B72" w:rsidRPr="002D6CED">
        <w:rPr>
          <w:rFonts w:ascii="Garamond" w:hAnsi="Garamond" w:cstheme="minorHAnsi"/>
          <w:color w:val="000000"/>
          <w:sz w:val="24"/>
          <w:szCs w:val="24"/>
        </w:rPr>
        <w:t xml:space="preserve"> di cui </w:t>
      </w:r>
      <w:r w:rsidR="00940D14" w:rsidRPr="002D6CED">
        <w:rPr>
          <w:rFonts w:ascii="Garamond" w:hAnsi="Garamond" w:cstheme="minorHAnsi"/>
          <w:color w:val="000000"/>
          <w:sz w:val="24"/>
          <w:szCs w:val="24"/>
        </w:rPr>
        <w:t>alla Delibera della Giunta regionale dell’8 novembre 2013 n. 2029</w:t>
      </w:r>
      <w:r w:rsidR="001D7D24" w:rsidRPr="002D6CED">
        <w:rPr>
          <w:rFonts w:ascii="Garamond" w:hAnsi="Garamond" w:cstheme="minorHAnsi"/>
          <w:color w:val="000000"/>
          <w:sz w:val="24"/>
          <w:szCs w:val="24"/>
        </w:rPr>
        <w:t xml:space="preserve">, </w:t>
      </w:r>
      <w:r w:rsidR="00940D14" w:rsidRPr="002D6CED">
        <w:rPr>
          <w:rFonts w:ascii="Garamond" w:hAnsi="Garamond" w:cstheme="minorHAnsi"/>
          <w:color w:val="000000"/>
          <w:sz w:val="24"/>
          <w:szCs w:val="24"/>
        </w:rPr>
        <w:t xml:space="preserve">ALLEGATO B </w:t>
      </w:r>
      <w:r w:rsidR="007441C9" w:rsidRPr="002D6CED">
        <w:rPr>
          <w:rFonts w:ascii="Garamond" w:hAnsi="Garamond" w:cstheme="minorHAnsi"/>
          <w:color w:val="000000"/>
          <w:sz w:val="24"/>
          <w:szCs w:val="24"/>
        </w:rPr>
        <w:t>punto 9.1, ai fini del suo</w:t>
      </w:r>
      <w:r w:rsidR="00EA3B62" w:rsidRPr="002D6CED">
        <w:rPr>
          <w:rFonts w:ascii="Garamond" w:hAnsi="Garamond" w:cstheme="minorHAnsi"/>
          <w:color w:val="000000"/>
          <w:sz w:val="24"/>
          <w:szCs w:val="24"/>
        </w:rPr>
        <w:t xml:space="preserve"> trasferimento </w:t>
      </w:r>
      <w:r w:rsidR="007441C9" w:rsidRPr="002D6CED">
        <w:rPr>
          <w:rFonts w:ascii="Garamond" w:hAnsi="Garamond" w:cstheme="minorHAnsi"/>
          <w:color w:val="000000"/>
          <w:sz w:val="24"/>
          <w:szCs w:val="24"/>
        </w:rPr>
        <w:t xml:space="preserve">presso </w:t>
      </w:r>
      <w:r w:rsidR="00EA3B62" w:rsidRPr="002D6CED">
        <w:rPr>
          <w:rFonts w:ascii="Garamond" w:hAnsi="Garamond" w:cstheme="minorHAnsi"/>
          <w:color w:val="000000"/>
          <w:sz w:val="24"/>
          <w:szCs w:val="24"/>
        </w:rPr>
        <w:t xml:space="preserve">la struttura </w:t>
      </w:r>
      <w:r w:rsidR="006F39F3" w:rsidRPr="002D6CED">
        <w:rPr>
          <w:rFonts w:ascii="Garamond" w:hAnsi="Garamond" w:cstheme="minorHAnsi"/>
          <w:color w:val="000000"/>
          <w:sz w:val="24"/>
          <w:szCs w:val="24"/>
        </w:rPr>
        <w:t>indicata d</w:t>
      </w:r>
      <w:r w:rsidR="00E342A7" w:rsidRPr="002D6CED">
        <w:rPr>
          <w:rFonts w:ascii="Garamond" w:hAnsi="Garamond" w:cstheme="minorHAnsi"/>
          <w:color w:val="000000"/>
          <w:sz w:val="24"/>
          <w:szCs w:val="24"/>
        </w:rPr>
        <w:t>al Comune nel cui territorio è avvenuta la cattura</w:t>
      </w:r>
      <w:r w:rsidR="006F39F3" w:rsidRPr="002D6CED">
        <w:rPr>
          <w:rFonts w:ascii="Garamond" w:hAnsi="Garamond" w:cstheme="minorHAnsi"/>
          <w:color w:val="000000"/>
          <w:sz w:val="24"/>
          <w:szCs w:val="24"/>
        </w:rPr>
        <w:t>.</w:t>
      </w:r>
    </w:p>
    <w:p w:rsidR="00AB746C" w:rsidRPr="002D6CED" w:rsidRDefault="00AB746C"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rendere disponibile </w:t>
      </w:r>
      <w:r w:rsidR="008B1F53" w:rsidRPr="002D6CED">
        <w:rPr>
          <w:rFonts w:ascii="Garamond" w:hAnsi="Garamond" w:cstheme="minorHAnsi"/>
          <w:color w:val="000000"/>
          <w:sz w:val="24"/>
          <w:szCs w:val="24"/>
        </w:rPr>
        <w:t xml:space="preserve">per il Comune </w:t>
      </w:r>
      <w:r w:rsidRPr="002D6CED">
        <w:rPr>
          <w:rFonts w:ascii="Garamond" w:hAnsi="Garamond" w:cstheme="minorHAnsi"/>
          <w:color w:val="000000"/>
          <w:sz w:val="24"/>
          <w:szCs w:val="24"/>
        </w:rPr>
        <w:t>il gatto ai fini del suo inserimento nella colonia ovvero oasi felina</w:t>
      </w:r>
      <w:r w:rsidR="00AB71AF" w:rsidRPr="002D6CED">
        <w:rPr>
          <w:rFonts w:ascii="Garamond" w:hAnsi="Garamond" w:cstheme="minorHAnsi"/>
          <w:color w:val="000000"/>
          <w:sz w:val="24"/>
          <w:szCs w:val="24"/>
        </w:rPr>
        <w:t xml:space="preserve"> </w:t>
      </w:r>
      <w:r w:rsidRPr="002D6CED">
        <w:rPr>
          <w:rFonts w:ascii="Garamond" w:hAnsi="Garamond" w:cstheme="minorHAnsi"/>
          <w:color w:val="000000"/>
          <w:sz w:val="24"/>
          <w:szCs w:val="24"/>
        </w:rPr>
        <w:t xml:space="preserve">, dopo il periodo di osservazione veterinaria di cui alla Delibera della Giunta regionale dell’8 novembre 2013 n. 2029, ALLEGATO B punto 9.1, </w:t>
      </w:r>
    </w:p>
    <w:p w:rsidR="00081F98" w:rsidRPr="002D6CED" w:rsidRDefault="00250849" w:rsidP="00EC0388">
      <w:pPr>
        <w:pStyle w:val="Paragrafoelenco"/>
        <w:numPr>
          <w:ilvl w:val="0"/>
          <w:numId w:val="12"/>
        </w:num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bCs/>
          <w:color w:val="000000"/>
          <w:sz w:val="24"/>
          <w:szCs w:val="24"/>
        </w:rPr>
        <w:t>smaltire</w:t>
      </w:r>
      <w:r w:rsidR="00081F98" w:rsidRPr="002D6CED">
        <w:rPr>
          <w:rFonts w:ascii="Garamond" w:hAnsi="Garamond" w:cstheme="minorHAnsi"/>
          <w:bCs/>
          <w:color w:val="000000"/>
          <w:sz w:val="24"/>
          <w:szCs w:val="24"/>
        </w:rPr>
        <w:t xml:space="preserve"> le spoglie di cani e gatti</w:t>
      </w:r>
      <w:r w:rsidRPr="002D6CED">
        <w:rPr>
          <w:rFonts w:ascii="Garamond" w:hAnsi="Garamond" w:cstheme="minorHAnsi"/>
          <w:bCs/>
          <w:color w:val="000000"/>
          <w:sz w:val="24"/>
          <w:szCs w:val="24"/>
        </w:rPr>
        <w:t xml:space="preserve"> deceduti</w:t>
      </w:r>
      <w:r w:rsidR="00081F98" w:rsidRPr="002D6CED">
        <w:rPr>
          <w:rFonts w:ascii="Garamond" w:hAnsi="Garamond" w:cstheme="minorHAnsi"/>
          <w:bCs/>
          <w:color w:val="000000"/>
          <w:sz w:val="24"/>
          <w:szCs w:val="24"/>
        </w:rPr>
        <w:t xml:space="preserve">, </w:t>
      </w:r>
      <w:r w:rsidR="006F39F3" w:rsidRPr="002D6CED">
        <w:rPr>
          <w:rFonts w:ascii="Garamond" w:hAnsi="Garamond" w:cstheme="minorHAnsi"/>
          <w:bCs/>
          <w:color w:val="000000"/>
          <w:sz w:val="24"/>
          <w:szCs w:val="24"/>
        </w:rPr>
        <w:t>secondo quanto previsto da</w:t>
      </w:r>
      <w:r w:rsidRPr="002D6CED">
        <w:rPr>
          <w:rFonts w:ascii="Garamond" w:hAnsi="Garamond" w:cstheme="minorHAnsi"/>
          <w:bCs/>
          <w:color w:val="000000"/>
          <w:sz w:val="24"/>
          <w:szCs w:val="24"/>
        </w:rPr>
        <w:t>l</w:t>
      </w:r>
      <w:r w:rsidR="006F39F3" w:rsidRPr="002D6CED">
        <w:rPr>
          <w:rFonts w:ascii="Garamond" w:hAnsi="Garamond" w:cstheme="minorHAnsi"/>
          <w:bCs/>
          <w:color w:val="000000"/>
          <w:sz w:val="24"/>
          <w:szCs w:val="24"/>
        </w:rPr>
        <w:t xml:space="preserve"> </w:t>
      </w:r>
      <w:r w:rsidR="006F39F3" w:rsidRPr="002D6CED">
        <w:rPr>
          <w:rFonts w:ascii="Garamond" w:hAnsi="Garamond"/>
          <w:sz w:val="24"/>
          <w:szCs w:val="24"/>
        </w:rPr>
        <w:t>Regolamento del Parlamento europeo e del Consiglio del 21 ottobre 2009</w:t>
      </w:r>
      <w:r w:rsidR="007B7A8A" w:rsidRPr="002D6CED">
        <w:rPr>
          <w:rFonts w:ascii="Garamond" w:hAnsi="Garamond"/>
          <w:sz w:val="24"/>
          <w:szCs w:val="24"/>
        </w:rPr>
        <w:t xml:space="preserve"> </w:t>
      </w:r>
      <w:r w:rsidR="00EF3FE1" w:rsidRPr="002D6CED">
        <w:rPr>
          <w:rFonts w:ascii="Garamond" w:hAnsi="Garamond"/>
          <w:sz w:val="24"/>
          <w:szCs w:val="24"/>
        </w:rPr>
        <w:t>n</w:t>
      </w:r>
      <w:r w:rsidR="007B7A8A" w:rsidRPr="002D6CED">
        <w:rPr>
          <w:rFonts w:ascii="Garamond" w:hAnsi="Garamond"/>
          <w:sz w:val="24"/>
          <w:szCs w:val="24"/>
        </w:rPr>
        <w:t xml:space="preserve">. </w:t>
      </w:r>
      <w:hyperlink r:id="rId17" w:history="1">
        <w:r w:rsidR="007B7A8A" w:rsidRPr="002D6CED">
          <w:rPr>
            <w:rStyle w:val="Collegamentoipertestuale"/>
            <w:rFonts w:ascii="Garamond" w:hAnsi="Garamond"/>
            <w:sz w:val="24"/>
            <w:szCs w:val="24"/>
            <w:u w:val="none"/>
          </w:rPr>
          <w:t>1069</w:t>
        </w:r>
      </w:hyperlink>
      <w:r w:rsidR="00081F98" w:rsidRPr="002D6CED">
        <w:rPr>
          <w:rFonts w:ascii="Garamond" w:hAnsi="Garamond" w:cstheme="minorHAnsi"/>
          <w:color w:val="000000"/>
          <w:sz w:val="24"/>
          <w:szCs w:val="24"/>
        </w:rPr>
        <w:t>.</w:t>
      </w:r>
    </w:p>
    <w:p w:rsidR="006273FE" w:rsidRDefault="006273FE" w:rsidP="006273FE">
      <w:pPr>
        <w:pStyle w:val="Paragrafoelenco"/>
        <w:autoSpaceDE w:val="0"/>
        <w:autoSpaceDN w:val="0"/>
        <w:adjustRightInd w:val="0"/>
        <w:spacing w:after="0" w:line="240" w:lineRule="auto"/>
        <w:jc w:val="both"/>
        <w:rPr>
          <w:rFonts w:asciiTheme="minorHAnsi" w:hAnsiTheme="minorHAnsi" w:cstheme="minorHAnsi"/>
          <w:color w:val="000000"/>
          <w:sz w:val="24"/>
          <w:szCs w:val="24"/>
        </w:rPr>
      </w:pPr>
    </w:p>
    <w:p w:rsidR="00DD64FD" w:rsidRPr="002D6CED" w:rsidRDefault="00DD64FD" w:rsidP="006273FE">
      <w:pPr>
        <w:pStyle w:val="Paragrafoelenco"/>
        <w:autoSpaceDE w:val="0"/>
        <w:autoSpaceDN w:val="0"/>
        <w:adjustRightInd w:val="0"/>
        <w:spacing w:after="0" w:line="240" w:lineRule="auto"/>
        <w:jc w:val="both"/>
        <w:rPr>
          <w:rFonts w:asciiTheme="minorHAnsi" w:hAnsiTheme="minorHAnsi" w:cstheme="minorHAnsi"/>
          <w:color w:val="000000"/>
          <w:sz w:val="24"/>
          <w:szCs w:val="24"/>
        </w:rPr>
      </w:pPr>
    </w:p>
    <w:p w:rsidR="006273FE" w:rsidRPr="002D6CED" w:rsidRDefault="006273FE" w:rsidP="006273FE">
      <w:pPr>
        <w:autoSpaceDE w:val="0"/>
        <w:autoSpaceDN w:val="0"/>
        <w:adjustRightInd w:val="0"/>
        <w:spacing w:after="0" w:line="240" w:lineRule="auto"/>
        <w:jc w:val="both"/>
        <w:rPr>
          <w:rFonts w:ascii="Garamond" w:hAnsi="Garamond" w:cs="Tahoma"/>
          <w:b/>
          <w:sz w:val="24"/>
          <w:szCs w:val="24"/>
        </w:rPr>
      </w:pPr>
      <w:r w:rsidRPr="002D6CED">
        <w:rPr>
          <w:rFonts w:ascii="Garamond" w:hAnsi="Garamond" w:cs="Tahoma"/>
          <w:b/>
          <w:sz w:val="24"/>
          <w:szCs w:val="24"/>
        </w:rPr>
        <w:t xml:space="preserve">La ditta aggiudicataria del servizio dovrà essere provvista di </w:t>
      </w:r>
    </w:p>
    <w:p w:rsidR="006273FE" w:rsidRPr="002D6CED" w:rsidRDefault="006273FE" w:rsidP="006273FE">
      <w:pPr>
        <w:autoSpaceDE w:val="0"/>
        <w:autoSpaceDN w:val="0"/>
        <w:adjustRightInd w:val="0"/>
        <w:spacing w:after="0" w:line="240" w:lineRule="auto"/>
        <w:jc w:val="both"/>
        <w:rPr>
          <w:rFonts w:ascii="Garamond" w:hAnsi="Garamond" w:cs="Tahoma"/>
          <w:b/>
          <w:sz w:val="24"/>
          <w:szCs w:val="24"/>
        </w:rPr>
      </w:pPr>
    </w:p>
    <w:p w:rsidR="006273FE" w:rsidRPr="002D6CED" w:rsidRDefault="006273FE" w:rsidP="00EC0388">
      <w:pPr>
        <w:pStyle w:val="Paragrafoelenco"/>
        <w:numPr>
          <w:ilvl w:val="0"/>
          <w:numId w:val="13"/>
        </w:numPr>
        <w:autoSpaceDE w:val="0"/>
        <w:autoSpaceDN w:val="0"/>
        <w:adjustRightInd w:val="0"/>
        <w:spacing w:after="0" w:line="240" w:lineRule="auto"/>
        <w:jc w:val="both"/>
        <w:rPr>
          <w:rFonts w:ascii="Garamond" w:hAnsi="Garamond" w:cstheme="minorHAnsi"/>
          <w:sz w:val="24"/>
          <w:szCs w:val="24"/>
        </w:rPr>
      </w:pPr>
      <w:r w:rsidRPr="002D6CED">
        <w:rPr>
          <w:rFonts w:ascii="Garamond" w:hAnsi="Garamond" w:cstheme="minorHAnsi"/>
          <w:color w:val="000000"/>
          <w:sz w:val="24"/>
          <w:szCs w:val="24"/>
        </w:rPr>
        <w:t xml:space="preserve">un canile regolarmente provvisto di nulla osta rilasciato dal Servizio </w:t>
      </w:r>
      <w:r w:rsidR="000A6B5F" w:rsidRPr="002D6CED">
        <w:rPr>
          <w:rFonts w:ascii="Garamond" w:hAnsi="Garamond" w:cstheme="minorHAnsi"/>
          <w:color w:val="000000"/>
          <w:sz w:val="24"/>
          <w:szCs w:val="24"/>
        </w:rPr>
        <w:t>Veterinario</w:t>
      </w:r>
      <w:r w:rsidRPr="002D6CED">
        <w:rPr>
          <w:rFonts w:ascii="Garamond" w:hAnsi="Garamond" w:cstheme="minorHAnsi"/>
          <w:color w:val="000000"/>
          <w:sz w:val="24"/>
          <w:szCs w:val="24"/>
        </w:rPr>
        <w:t xml:space="preserve"> competente per territorio, ai sensi delle norme in vigore, dotato di tutti gli impianti e strutture previsti e conformi alla vigente normativa e tali comunque da soddisfare tutte le esigenze degli animali ricoverati sia sotto il profilo igienico sanitario che del benessere animale.</w:t>
      </w:r>
    </w:p>
    <w:p w:rsidR="00511FC5" w:rsidRPr="002D6CED" w:rsidRDefault="00511FC5" w:rsidP="00511FC5">
      <w:pPr>
        <w:pStyle w:val="Paragrafoelenco"/>
        <w:autoSpaceDE w:val="0"/>
        <w:autoSpaceDN w:val="0"/>
        <w:adjustRightInd w:val="0"/>
        <w:spacing w:after="0" w:line="240" w:lineRule="auto"/>
        <w:ind w:left="785"/>
        <w:jc w:val="both"/>
        <w:rPr>
          <w:rFonts w:ascii="Garamond" w:hAnsi="Garamond" w:cstheme="minorHAnsi"/>
          <w:sz w:val="24"/>
          <w:szCs w:val="24"/>
        </w:rPr>
      </w:pPr>
    </w:p>
    <w:p w:rsidR="00E847E7" w:rsidRPr="002D6CED" w:rsidRDefault="00E847E7" w:rsidP="00EC0388">
      <w:pPr>
        <w:pStyle w:val="Paragrafoelenco"/>
        <w:numPr>
          <w:ilvl w:val="0"/>
          <w:numId w:val="13"/>
        </w:numPr>
        <w:autoSpaceDE w:val="0"/>
        <w:autoSpaceDN w:val="0"/>
        <w:adjustRightInd w:val="0"/>
        <w:spacing w:after="0" w:line="240" w:lineRule="auto"/>
        <w:jc w:val="both"/>
        <w:rPr>
          <w:rFonts w:ascii="Garamond" w:hAnsi="Garamond" w:cstheme="minorHAnsi"/>
          <w:sz w:val="24"/>
          <w:szCs w:val="24"/>
        </w:rPr>
      </w:pPr>
      <w:r w:rsidRPr="002D6CED">
        <w:rPr>
          <w:rFonts w:ascii="Garamond" w:hAnsi="Garamond" w:cstheme="minorHAnsi"/>
          <w:sz w:val="24"/>
          <w:szCs w:val="24"/>
        </w:rPr>
        <w:t xml:space="preserve">un ufficio amministrativo e un ambulatorio per permettere al competente servizio </w:t>
      </w:r>
      <w:r w:rsidR="000A6B5F" w:rsidRPr="002D6CED">
        <w:rPr>
          <w:rFonts w:ascii="Garamond" w:hAnsi="Garamond" w:cstheme="minorHAnsi"/>
          <w:sz w:val="24"/>
          <w:szCs w:val="24"/>
        </w:rPr>
        <w:t>veterinario</w:t>
      </w:r>
      <w:r w:rsidRPr="002D6CED">
        <w:rPr>
          <w:rFonts w:ascii="Garamond" w:hAnsi="Garamond" w:cstheme="minorHAnsi"/>
          <w:sz w:val="24"/>
          <w:szCs w:val="24"/>
        </w:rPr>
        <w:t xml:space="preserve"> dell’AAS di espletare gli obblighi relativi all’applicazione del microchip, nel caso in cui </w:t>
      </w:r>
      <w:r w:rsidR="00511FC5" w:rsidRPr="002D6CED">
        <w:rPr>
          <w:rFonts w:ascii="Garamond" w:hAnsi="Garamond" w:cstheme="minorHAnsi"/>
          <w:sz w:val="24"/>
          <w:szCs w:val="24"/>
        </w:rPr>
        <w:t xml:space="preserve">il dispositivo </w:t>
      </w:r>
      <w:r w:rsidRPr="002D6CED">
        <w:rPr>
          <w:rFonts w:ascii="Garamond" w:hAnsi="Garamond" w:cstheme="minorHAnsi"/>
          <w:sz w:val="24"/>
          <w:szCs w:val="24"/>
        </w:rPr>
        <w:t xml:space="preserve">non fosse presente, e alla conseguente registrazione nella BDR. </w:t>
      </w:r>
    </w:p>
    <w:p w:rsidR="00E847E7" w:rsidRPr="002D6CED" w:rsidRDefault="00E847E7" w:rsidP="00E847E7">
      <w:pPr>
        <w:pStyle w:val="Paragrafoelenco"/>
        <w:autoSpaceDE w:val="0"/>
        <w:autoSpaceDN w:val="0"/>
        <w:adjustRightInd w:val="0"/>
        <w:spacing w:after="0" w:line="240" w:lineRule="auto"/>
        <w:ind w:left="785"/>
        <w:jc w:val="both"/>
        <w:rPr>
          <w:rFonts w:ascii="Garamond" w:hAnsi="Garamond" w:cstheme="minorHAnsi"/>
          <w:sz w:val="24"/>
          <w:szCs w:val="24"/>
        </w:rPr>
      </w:pPr>
    </w:p>
    <w:p w:rsidR="002437EA" w:rsidRPr="002D6CED" w:rsidRDefault="002437EA" w:rsidP="002437EA">
      <w:pPr>
        <w:autoSpaceDE w:val="0"/>
        <w:autoSpaceDN w:val="0"/>
        <w:adjustRightInd w:val="0"/>
        <w:spacing w:after="0" w:line="240" w:lineRule="auto"/>
        <w:jc w:val="both"/>
        <w:rPr>
          <w:rFonts w:ascii="Garamond" w:hAnsi="Garamond" w:cstheme="minorHAnsi"/>
          <w:b/>
          <w:color w:val="000000"/>
          <w:sz w:val="24"/>
          <w:szCs w:val="24"/>
        </w:rPr>
      </w:pPr>
      <w:r w:rsidRPr="002D6CED">
        <w:rPr>
          <w:rFonts w:ascii="Garamond" w:hAnsi="Garamond" w:cstheme="minorHAnsi"/>
          <w:b/>
          <w:color w:val="000000"/>
          <w:sz w:val="24"/>
          <w:szCs w:val="24"/>
        </w:rPr>
        <w:t xml:space="preserve">Sono inoltre a carico dell’appaltatore tutte le attrezzature e tutti i materiali di consumo, nessuno escluso (a titolo meramente esemplificativo si citano tutti i materiali per le pulizie, per l’alimentazione degli animali, i farmaci e il materiale sanitario, la modulistica, </w:t>
      </w:r>
      <w:proofErr w:type="spellStart"/>
      <w:r w:rsidRPr="002D6CED">
        <w:rPr>
          <w:rFonts w:ascii="Garamond" w:hAnsi="Garamond" w:cstheme="minorHAnsi"/>
          <w:b/>
          <w:color w:val="000000"/>
          <w:sz w:val="24"/>
          <w:szCs w:val="24"/>
        </w:rPr>
        <w:t>etc</w:t>
      </w:r>
      <w:proofErr w:type="spellEnd"/>
      <w:r w:rsidRPr="002D6CED">
        <w:rPr>
          <w:rFonts w:ascii="Garamond" w:hAnsi="Garamond" w:cstheme="minorHAnsi"/>
          <w:b/>
          <w:color w:val="000000"/>
          <w:sz w:val="24"/>
          <w:szCs w:val="24"/>
        </w:rPr>
        <w:t>).</w:t>
      </w:r>
    </w:p>
    <w:p w:rsidR="00D9257A" w:rsidRPr="002D6CED" w:rsidRDefault="00D9257A" w:rsidP="002437EA">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Le strutture e le attrezzature dovranno essere in possesso dei requisiti minimi previsti dalla normativa vigente in materia</w:t>
      </w:r>
      <w:r w:rsidR="00EA3B62" w:rsidRPr="002D6CED">
        <w:rPr>
          <w:rFonts w:ascii="Garamond" w:hAnsi="Garamond" w:cstheme="minorHAnsi"/>
          <w:color w:val="000000"/>
          <w:sz w:val="24"/>
          <w:szCs w:val="24"/>
        </w:rPr>
        <w:t>.</w:t>
      </w:r>
      <w:r w:rsidRPr="002D6CED">
        <w:rPr>
          <w:rFonts w:ascii="Garamond" w:hAnsi="Garamond" w:cstheme="minorHAnsi"/>
          <w:color w:val="000000"/>
          <w:sz w:val="24"/>
          <w:szCs w:val="24"/>
        </w:rPr>
        <w:t xml:space="preserve"> </w:t>
      </w:r>
    </w:p>
    <w:p w:rsidR="002437EA" w:rsidRPr="002D6CED" w:rsidRDefault="002437EA" w:rsidP="002437EA">
      <w:pPr>
        <w:pStyle w:val="Paragrafoelenco"/>
        <w:autoSpaceDE w:val="0"/>
        <w:autoSpaceDN w:val="0"/>
        <w:adjustRightInd w:val="0"/>
        <w:spacing w:after="0" w:line="240" w:lineRule="auto"/>
        <w:jc w:val="center"/>
        <w:rPr>
          <w:rFonts w:ascii="Garamond" w:hAnsi="Garamond" w:cstheme="minorHAnsi"/>
          <w:b/>
          <w:sz w:val="24"/>
          <w:szCs w:val="24"/>
        </w:rPr>
      </w:pPr>
    </w:p>
    <w:p w:rsidR="00E342A7" w:rsidRPr="002D6CED" w:rsidRDefault="00E342A7" w:rsidP="00EC0388">
      <w:pPr>
        <w:pStyle w:val="Paragrafoelenco"/>
        <w:numPr>
          <w:ilvl w:val="0"/>
          <w:numId w:val="14"/>
        </w:numPr>
        <w:spacing w:after="0" w:line="300" w:lineRule="atLeast"/>
        <w:ind w:right="-1"/>
        <w:rPr>
          <w:rFonts w:ascii="Garamond" w:hAnsi="Garamond" w:cs="Tahoma"/>
          <w:b/>
          <w:sz w:val="24"/>
          <w:szCs w:val="24"/>
        </w:rPr>
      </w:pPr>
      <w:r w:rsidRPr="002D6CED">
        <w:rPr>
          <w:rFonts w:ascii="Garamond" w:hAnsi="Garamond" w:cs="Tahoma"/>
          <w:b/>
          <w:sz w:val="24"/>
          <w:szCs w:val="24"/>
        </w:rPr>
        <w:t>MODALITA’ DI ESECUZIONE DEL SERVIZIO</w:t>
      </w:r>
      <w:r w:rsidR="006273FE" w:rsidRPr="002D6CED">
        <w:rPr>
          <w:rFonts w:ascii="Garamond" w:hAnsi="Garamond" w:cs="Tahoma"/>
          <w:b/>
          <w:sz w:val="24"/>
          <w:szCs w:val="24"/>
        </w:rPr>
        <w:t xml:space="preserve"> DI CUI AL LOTTO n. 3</w:t>
      </w:r>
    </w:p>
    <w:p w:rsidR="00D160FD" w:rsidRPr="002D6CED" w:rsidRDefault="00D160FD" w:rsidP="00E342A7">
      <w:pPr>
        <w:autoSpaceDE w:val="0"/>
        <w:autoSpaceDN w:val="0"/>
        <w:adjustRightInd w:val="0"/>
        <w:spacing w:after="0" w:line="240" w:lineRule="auto"/>
        <w:jc w:val="both"/>
        <w:rPr>
          <w:rFonts w:ascii="Garamond" w:hAnsi="Garamond" w:cstheme="minorHAnsi"/>
          <w:color w:val="000000"/>
          <w:sz w:val="24"/>
          <w:szCs w:val="24"/>
        </w:rPr>
      </w:pPr>
    </w:p>
    <w:p w:rsidR="00D160FD" w:rsidRPr="002D6CED" w:rsidRDefault="00D160FD" w:rsidP="00D314BD">
      <w:pPr>
        <w:autoSpaceDE w:val="0"/>
        <w:autoSpaceDN w:val="0"/>
        <w:adjustRightInd w:val="0"/>
        <w:spacing w:after="0" w:line="240" w:lineRule="auto"/>
        <w:jc w:val="both"/>
        <w:rPr>
          <w:rFonts w:ascii="Garamond" w:hAnsi="Garamond" w:cstheme="minorHAnsi"/>
          <w:sz w:val="24"/>
          <w:szCs w:val="24"/>
        </w:rPr>
      </w:pPr>
      <w:r w:rsidRPr="002D6CED">
        <w:rPr>
          <w:rFonts w:ascii="Garamond" w:hAnsi="Garamond" w:cstheme="minorHAnsi"/>
          <w:bCs/>
          <w:sz w:val="24"/>
          <w:szCs w:val="24"/>
        </w:rPr>
        <w:t>La Ditta appaltatrice si impegna</w:t>
      </w:r>
      <w:r w:rsidRPr="002D6CED">
        <w:rPr>
          <w:rFonts w:ascii="Garamond" w:hAnsi="Garamond" w:cstheme="minorHAnsi"/>
          <w:b/>
          <w:bCs/>
          <w:sz w:val="24"/>
          <w:szCs w:val="24"/>
        </w:rPr>
        <w:t xml:space="preserve"> </w:t>
      </w:r>
      <w:r w:rsidRPr="002D6CED">
        <w:rPr>
          <w:rFonts w:ascii="Garamond" w:hAnsi="Garamond" w:cstheme="minorHAnsi"/>
          <w:sz w:val="24"/>
          <w:szCs w:val="24"/>
        </w:rPr>
        <w:t xml:space="preserve">a </w:t>
      </w:r>
      <w:r w:rsidRPr="002D6CED">
        <w:rPr>
          <w:rFonts w:ascii="Garamond" w:hAnsi="Garamond" w:cstheme="minorHAnsi"/>
          <w:bCs/>
          <w:sz w:val="24"/>
          <w:szCs w:val="24"/>
        </w:rPr>
        <w:t xml:space="preserve">redigere, per ogni cane </w:t>
      </w:r>
      <w:r w:rsidR="003A28AB" w:rsidRPr="002D6CED">
        <w:rPr>
          <w:rFonts w:ascii="Garamond" w:hAnsi="Garamond" w:cstheme="minorHAnsi"/>
          <w:bCs/>
          <w:sz w:val="24"/>
          <w:szCs w:val="24"/>
        </w:rPr>
        <w:t>catturato</w:t>
      </w:r>
      <w:r w:rsidR="006612ED" w:rsidRPr="002D6CED">
        <w:rPr>
          <w:rFonts w:ascii="Garamond" w:hAnsi="Garamond" w:cstheme="minorHAnsi"/>
          <w:bCs/>
          <w:sz w:val="24"/>
          <w:szCs w:val="24"/>
        </w:rPr>
        <w:t xml:space="preserve"> non prontamente consegnato al detentore</w:t>
      </w:r>
      <w:r w:rsidRPr="002D6CED">
        <w:rPr>
          <w:rFonts w:ascii="Garamond" w:hAnsi="Garamond" w:cstheme="minorHAnsi"/>
          <w:bCs/>
          <w:sz w:val="24"/>
          <w:szCs w:val="24"/>
        </w:rPr>
        <w:t xml:space="preserve">, apposito documento di restituzione, approvato dal Servizio </w:t>
      </w:r>
      <w:r w:rsidR="000A6B5F" w:rsidRPr="002D6CED">
        <w:rPr>
          <w:rFonts w:ascii="Garamond" w:hAnsi="Garamond" w:cstheme="minorHAnsi"/>
          <w:bCs/>
          <w:sz w:val="24"/>
          <w:szCs w:val="24"/>
        </w:rPr>
        <w:t>Veterinario</w:t>
      </w:r>
      <w:r w:rsidRPr="002D6CED">
        <w:rPr>
          <w:rFonts w:ascii="Garamond" w:hAnsi="Garamond" w:cstheme="minorHAnsi"/>
          <w:bCs/>
          <w:sz w:val="24"/>
          <w:szCs w:val="24"/>
        </w:rPr>
        <w:t xml:space="preserve"> e a questi consegnato in copia. Si impegna, inoltre, a detenere un registro di carico e scarico degli animali (anche su supporto informatico) sempre</w:t>
      </w:r>
      <w:r w:rsidRPr="002D6CED">
        <w:rPr>
          <w:rFonts w:ascii="Garamond" w:hAnsi="Garamond" w:cstheme="minorHAnsi"/>
          <w:sz w:val="24"/>
          <w:szCs w:val="24"/>
        </w:rPr>
        <w:t xml:space="preserve"> </w:t>
      </w:r>
      <w:r w:rsidRPr="002D6CED">
        <w:rPr>
          <w:rFonts w:ascii="Garamond" w:hAnsi="Garamond" w:cstheme="minorHAnsi"/>
          <w:bCs/>
          <w:sz w:val="24"/>
          <w:szCs w:val="24"/>
        </w:rPr>
        <w:t xml:space="preserve">aggiornato </w:t>
      </w:r>
      <w:r w:rsidR="00511FC5" w:rsidRPr="002D6CED">
        <w:rPr>
          <w:rFonts w:ascii="Garamond" w:hAnsi="Garamond" w:cstheme="minorHAnsi"/>
          <w:sz w:val="24"/>
          <w:szCs w:val="24"/>
        </w:rPr>
        <w:t>ed a disposizione dell’</w:t>
      </w:r>
      <w:r w:rsidRPr="002D6CED">
        <w:rPr>
          <w:rFonts w:ascii="Garamond" w:hAnsi="Garamond" w:cstheme="minorHAnsi"/>
          <w:sz w:val="24"/>
          <w:szCs w:val="24"/>
        </w:rPr>
        <w:t>A</w:t>
      </w:r>
      <w:r w:rsidR="00511FC5" w:rsidRPr="002D6CED">
        <w:rPr>
          <w:rFonts w:ascii="Garamond" w:hAnsi="Garamond" w:cstheme="minorHAnsi"/>
          <w:sz w:val="24"/>
          <w:szCs w:val="24"/>
        </w:rPr>
        <w:t>AS affidante</w:t>
      </w:r>
      <w:r w:rsidRPr="002D6CED">
        <w:rPr>
          <w:rFonts w:ascii="Garamond" w:hAnsi="Garamond" w:cstheme="minorHAnsi"/>
          <w:sz w:val="24"/>
          <w:szCs w:val="24"/>
        </w:rPr>
        <w:t>.</w:t>
      </w:r>
    </w:p>
    <w:p w:rsidR="00D314BD" w:rsidRPr="002D6CED" w:rsidRDefault="00AA5AE5" w:rsidP="00D314BD">
      <w:pPr>
        <w:jc w:val="both"/>
        <w:rPr>
          <w:rFonts w:ascii="Garamond" w:hAnsi="Garamond"/>
          <w:sz w:val="24"/>
          <w:szCs w:val="24"/>
        </w:rPr>
      </w:pPr>
      <w:r w:rsidRPr="002D6CED">
        <w:rPr>
          <w:rFonts w:ascii="Garamond" w:hAnsi="Garamond"/>
          <w:sz w:val="24"/>
          <w:szCs w:val="24"/>
        </w:rPr>
        <w:t xml:space="preserve">La Ditta appaltatrice inoltre si impegna a tenere a disposizione del  Servizio </w:t>
      </w:r>
      <w:r w:rsidR="00D314BD" w:rsidRPr="002D6CED">
        <w:rPr>
          <w:rFonts w:ascii="Garamond" w:hAnsi="Garamond"/>
          <w:sz w:val="24"/>
          <w:szCs w:val="24"/>
        </w:rPr>
        <w:t>V</w:t>
      </w:r>
      <w:r w:rsidRPr="002D6CED">
        <w:rPr>
          <w:rFonts w:ascii="Garamond" w:hAnsi="Garamond"/>
          <w:sz w:val="24"/>
          <w:szCs w:val="24"/>
        </w:rPr>
        <w:t>eterinario</w:t>
      </w:r>
      <w:r w:rsidR="00D314BD" w:rsidRPr="002D6CED">
        <w:rPr>
          <w:rFonts w:ascii="Garamond" w:hAnsi="Garamond"/>
          <w:sz w:val="24"/>
          <w:szCs w:val="24"/>
        </w:rPr>
        <w:t xml:space="preserve"> un </w:t>
      </w:r>
      <w:r w:rsidRPr="002D6CED">
        <w:rPr>
          <w:rFonts w:ascii="Garamond" w:hAnsi="Garamond"/>
          <w:sz w:val="24"/>
          <w:szCs w:val="24"/>
        </w:rPr>
        <w:t xml:space="preserve">listino prezzi per gli interventi cosiddetti complessi. </w:t>
      </w:r>
    </w:p>
    <w:p w:rsidR="00D160FD" w:rsidRPr="002D6CED" w:rsidRDefault="00D314BD" w:rsidP="00D314BD">
      <w:pPr>
        <w:jc w:val="both"/>
        <w:rPr>
          <w:rFonts w:ascii="Garamond" w:hAnsi="Garamond" w:cstheme="minorHAnsi"/>
          <w:color w:val="000000"/>
          <w:sz w:val="24"/>
          <w:szCs w:val="24"/>
        </w:rPr>
      </w:pPr>
      <w:r w:rsidRPr="002D6CED">
        <w:rPr>
          <w:rFonts w:ascii="Garamond" w:hAnsi="Garamond" w:cstheme="minorHAnsi"/>
          <w:sz w:val="24"/>
          <w:szCs w:val="24"/>
        </w:rPr>
        <w:t>L</w:t>
      </w:r>
      <w:r w:rsidR="006612ED" w:rsidRPr="002D6CED">
        <w:rPr>
          <w:rFonts w:ascii="Garamond" w:hAnsi="Garamond" w:cstheme="minorHAnsi"/>
          <w:sz w:val="24"/>
          <w:szCs w:val="24"/>
        </w:rPr>
        <w:t>’orario di apertura del canile</w:t>
      </w:r>
      <w:r w:rsidR="00D160FD" w:rsidRPr="002D6CED">
        <w:rPr>
          <w:rFonts w:ascii="Garamond" w:hAnsi="Garamond" w:cstheme="minorHAnsi"/>
          <w:sz w:val="24"/>
          <w:szCs w:val="24"/>
        </w:rPr>
        <w:t xml:space="preserve"> dovrà, di regola, consentire la restituzione degli animali ai legittimi </w:t>
      </w:r>
      <w:r w:rsidR="006612ED" w:rsidRPr="002D6CED">
        <w:rPr>
          <w:rFonts w:ascii="Garamond" w:hAnsi="Garamond" w:cstheme="minorHAnsi"/>
          <w:sz w:val="24"/>
          <w:szCs w:val="24"/>
        </w:rPr>
        <w:t>detentori</w:t>
      </w:r>
      <w:r w:rsidR="00D160FD" w:rsidRPr="002D6CED">
        <w:rPr>
          <w:rFonts w:ascii="Garamond" w:hAnsi="Garamond" w:cstheme="minorHAnsi"/>
          <w:sz w:val="24"/>
          <w:szCs w:val="24"/>
        </w:rPr>
        <w:t xml:space="preserve"> con un orario di apertura al pubblico di 6 giorni alla settimana, compresi il sabato e/o la domenica, con un minimo di</w:t>
      </w:r>
      <w:r w:rsidR="00D160FD" w:rsidRPr="002D6CED">
        <w:rPr>
          <w:rFonts w:ascii="Garamond" w:hAnsi="Garamond" w:cstheme="minorHAnsi"/>
          <w:color w:val="000000"/>
          <w:sz w:val="24"/>
          <w:szCs w:val="24"/>
        </w:rPr>
        <w:t xml:space="preserve"> </w:t>
      </w:r>
      <w:r w:rsidR="00BF5CD9" w:rsidRPr="002D6CED">
        <w:rPr>
          <w:rFonts w:ascii="Garamond" w:hAnsi="Garamond" w:cstheme="minorHAnsi"/>
          <w:color w:val="000000"/>
          <w:sz w:val="24"/>
          <w:szCs w:val="24"/>
        </w:rPr>
        <w:t>2</w:t>
      </w:r>
      <w:r w:rsidR="00D160FD" w:rsidRPr="002D6CED">
        <w:rPr>
          <w:rFonts w:ascii="Garamond" w:hAnsi="Garamond" w:cstheme="minorHAnsi"/>
          <w:color w:val="000000"/>
          <w:sz w:val="24"/>
          <w:szCs w:val="24"/>
        </w:rPr>
        <w:t xml:space="preserve"> ore al giorno. Il numero di telefono/fax della Ditta appaltatrice dovrà essere esposto, in modo ben visibile, all’esterno della struttura. Nel cartello di esposizione al pubblico degli orari di apertura dovrà essere indicato anche che il canile è convenzionato con la AAS</w:t>
      </w:r>
      <w:r w:rsidR="006273FE" w:rsidRPr="002D6CED">
        <w:rPr>
          <w:rFonts w:ascii="Garamond" w:hAnsi="Garamond" w:cstheme="minorHAnsi"/>
          <w:color w:val="000000"/>
          <w:sz w:val="24"/>
          <w:szCs w:val="24"/>
        </w:rPr>
        <w:t xml:space="preserve"> affidante</w:t>
      </w:r>
      <w:r w:rsidR="001D7D24" w:rsidRPr="002D6CED">
        <w:rPr>
          <w:rFonts w:ascii="Garamond" w:hAnsi="Garamond" w:cstheme="minorHAnsi"/>
          <w:color w:val="000000"/>
          <w:sz w:val="24"/>
          <w:szCs w:val="24"/>
        </w:rPr>
        <w:t>.</w:t>
      </w:r>
      <w:r w:rsidR="00D160FD" w:rsidRPr="002D6CED">
        <w:rPr>
          <w:rFonts w:ascii="Garamond" w:hAnsi="Garamond" w:cstheme="minorHAnsi"/>
          <w:color w:val="000000"/>
          <w:sz w:val="24"/>
          <w:szCs w:val="24"/>
        </w:rPr>
        <w:t xml:space="preserve"> I giorni di chiusura al pubblico del canile dovranno essere preventivamente concordati con il Servizio </w:t>
      </w:r>
      <w:r w:rsidR="000A6B5F" w:rsidRPr="002D6CED">
        <w:rPr>
          <w:rFonts w:ascii="Garamond" w:hAnsi="Garamond" w:cstheme="minorHAnsi"/>
          <w:color w:val="000000"/>
          <w:sz w:val="24"/>
          <w:szCs w:val="24"/>
        </w:rPr>
        <w:t>Veterinario</w:t>
      </w:r>
      <w:r w:rsidR="00D160FD" w:rsidRPr="002D6CED">
        <w:rPr>
          <w:rFonts w:ascii="Garamond" w:hAnsi="Garamond" w:cstheme="minorHAnsi"/>
          <w:color w:val="000000"/>
          <w:sz w:val="24"/>
          <w:szCs w:val="24"/>
        </w:rPr>
        <w:t>.</w:t>
      </w:r>
    </w:p>
    <w:p w:rsidR="006273FE" w:rsidRPr="002D6CED" w:rsidRDefault="006273FE" w:rsidP="001D7D24">
      <w:pPr>
        <w:spacing w:after="0" w:line="240" w:lineRule="auto"/>
        <w:ind w:left="426"/>
        <w:jc w:val="both"/>
        <w:rPr>
          <w:rFonts w:ascii="Garamond" w:hAnsi="Garamond" w:cstheme="minorHAnsi"/>
          <w:color w:val="FF0000"/>
          <w:sz w:val="24"/>
          <w:szCs w:val="24"/>
        </w:rPr>
      </w:pPr>
    </w:p>
    <w:p w:rsidR="00D160FD" w:rsidRPr="002D6CED" w:rsidRDefault="00D160FD" w:rsidP="00E847E7">
      <w:pPr>
        <w:spacing w:after="0" w:line="240" w:lineRule="auto"/>
        <w:jc w:val="both"/>
        <w:rPr>
          <w:rFonts w:ascii="Garamond" w:eastAsia="Times New Roman" w:hAnsi="Garamond" w:cstheme="minorHAnsi"/>
          <w:sz w:val="24"/>
          <w:szCs w:val="24"/>
          <w:lang w:eastAsia="it-IT"/>
        </w:rPr>
      </w:pPr>
      <w:r w:rsidRPr="002D6CED">
        <w:rPr>
          <w:rFonts w:ascii="Garamond" w:hAnsi="Garamond" w:cstheme="minorHAnsi"/>
          <w:sz w:val="24"/>
          <w:szCs w:val="24"/>
        </w:rPr>
        <w:t xml:space="preserve">La cura degli animali malati e feriti avviene nel canile a cura di personale </w:t>
      </w:r>
      <w:r w:rsidR="000A6B5F" w:rsidRPr="002D6CED">
        <w:rPr>
          <w:rFonts w:ascii="Garamond" w:hAnsi="Garamond" w:cstheme="minorHAnsi"/>
          <w:sz w:val="24"/>
          <w:szCs w:val="24"/>
        </w:rPr>
        <w:t>veterinario</w:t>
      </w:r>
      <w:r w:rsidRPr="002D6CED">
        <w:rPr>
          <w:rFonts w:ascii="Garamond" w:hAnsi="Garamond" w:cstheme="minorHAnsi"/>
          <w:sz w:val="24"/>
          <w:szCs w:val="24"/>
        </w:rPr>
        <w:t xml:space="preserve"> del canile</w:t>
      </w:r>
      <w:r w:rsidR="00D9257A" w:rsidRPr="002D6CED">
        <w:rPr>
          <w:rFonts w:ascii="Garamond" w:hAnsi="Garamond" w:cstheme="minorHAnsi"/>
          <w:sz w:val="24"/>
          <w:szCs w:val="24"/>
        </w:rPr>
        <w:t>.</w:t>
      </w:r>
      <w:r w:rsidR="001D7D24" w:rsidRPr="002D6CED">
        <w:rPr>
          <w:rFonts w:ascii="Garamond" w:hAnsi="Garamond" w:cstheme="minorHAnsi"/>
          <w:sz w:val="24"/>
          <w:szCs w:val="24"/>
        </w:rPr>
        <w:t xml:space="preserve"> </w:t>
      </w:r>
      <w:r w:rsidRPr="002D6CED">
        <w:rPr>
          <w:rFonts w:ascii="Garamond" w:hAnsi="Garamond" w:cstheme="minorHAnsi"/>
          <w:sz w:val="24"/>
          <w:szCs w:val="24"/>
        </w:rPr>
        <w:t xml:space="preserve">In caso di interventi sanitari complessi, comprendenti ad esempio diagnostica strumentale come radiografie o ecografie, chirurgia interna, osteosintesi, ecc., </w:t>
      </w:r>
      <w:r w:rsidR="001D7D24" w:rsidRPr="002D6CED">
        <w:rPr>
          <w:rFonts w:ascii="Garamond" w:hAnsi="Garamond" w:cstheme="minorHAnsi"/>
          <w:sz w:val="24"/>
          <w:szCs w:val="24"/>
        </w:rPr>
        <w:t>si applicherà un apposito protocollo aziendale che verrà trasmesso all’aggiudicatario</w:t>
      </w:r>
      <w:r w:rsidR="00511FC5" w:rsidRPr="002D6CED">
        <w:rPr>
          <w:rFonts w:ascii="Garamond" w:hAnsi="Garamond" w:cstheme="minorHAnsi"/>
          <w:sz w:val="24"/>
          <w:szCs w:val="24"/>
        </w:rPr>
        <w:t>.</w:t>
      </w:r>
      <w:r w:rsidR="001D7D24" w:rsidRPr="002D6CED">
        <w:rPr>
          <w:rFonts w:ascii="Garamond" w:hAnsi="Garamond" w:cstheme="minorHAnsi"/>
          <w:sz w:val="24"/>
          <w:szCs w:val="24"/>
        </w:rPr>
        <w:t xml:space="preserve"> </w:t>
      </w:r>
    </w:p>
    <w:p w:rsidR="001D7D24" w:rsidRPr="002D6CED" w:rsidRDefault="001D7D24" w:rsidP="001D7D24">
      <w:pPr>
        <w:pStyle w:val="Paragrafoelenco"/>
        <w:jc w:val="both"/>
        <w:rPr>
          <w:rFonts w:ascii="Garamond" w:eastAsia="Times New Roman" w:hAnsi="Garamond" w:cstheme="minorHAnsi"/>
          <w:color w:val="FF0000"/>
          <w:sz w:val="24"/>
          <w:szCs w:val="24"/>
          <w:lang w:eastAsia="it-IT"/>
        </w:rPr>
      </w:pPr>
    </w:p>
    <w:p w:rsidR="00D160FD" w:rsidRPr="002D6CED" w:rsidRDefault="00D160FD" w:rsidP="00E847E7">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I ricoveri degli animali dovranno essere sottoposti quotidianamente ad operazioni di pulizia e di disinfezione; nelle stagioni a rischio saranno effettuati adeguati trattamenti di disinfestazione. Le operazioni di pulizia e disinfezione devono essere eseguite senza arrecare danno o inconveniente alcuno agli animali presenti. Qualora</w:t>
      </w:r>
      <w:r w:rsidR="006612ED" w:rsidRPr="002D6CED">
        <w:rPr>
          <w:rFonts w:ascii="Garamond" w:hAnsi="Garamond" w:cstheme="minorHAnsi"/>
          <w:color w:val="000000"/>
          <w:sz w:val="24"/>
          <w:szCs w:val="24"/>
        </w:rPr>
        <w:t xml:space="preserve"> siano ricoverati cuccioli o animali</w:t>
      </w:r>
      <w:r w:rsidRPr="002D6CED">
        <w:rPr>
          <w:rFonts w:ascii="Garamond" w:hAnsi="Garamond" w:cstheme="minorHAnsi"/>
          <w:color w:val="000000"/>
          <w:sz w:val="24"/>
          <w:szCs w:val="24"/>
        </w:rPr>
        <w:t xml:space="preserve"> anziani o debilitati i pavimenti dovranno essere, se necessario, asciugati dopo il lavaggio.</w:t>
      </w:r>
    </w:p>
    <w:p w:rsidR="00E847E7" w:rsidRPr="002D6CED" w:rsidRDefault="00E847E7" w:rsidP="00E847E7">
      <w:pPr>
        <w:autoSpaceDE w:val="0"/>
        <w:autoSpaceDN w:val="0"/>
        <w:adjustRightInd w:val="0"/>
        <w:spacing w:after="0" w:line="240" w:lineRule="auto"/>
        <w:jc w:val="both"/>
        <w:rPr>
          <w:rFonts w:ascii="Garamond" w:hAnsi="Garamond" w:cstheme="minorHAnsi"/>
          <w:color w:val="000000"/>
          <w:sz w:val="24"/>
          <w:szCs w:val="24"/>
        </w:rPr>
      </w:pPr>
    </w:p>
    <w:p w:rsidR="00D160FD" w:rsidRPr="002D6CED" w:rsidRDefault="00D160FD" w:rsidP="00E847E7">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E’ fatto divieto di ricoverare nel medesimo box animali di diverso sesso che non siano stati sottoposti ad intervento di sterilizzazione.</w:t>
      </w:r>
    </w:p>
    <w:p w:rsidR="00D160FD" w:rsidRPr="002D6CED" w:rsidRDefault="00D160FD" w:rsidP="00D160FD">
      <w:pPr>
        <w:autoSpaceDE w:val="0"/>
        <w:autoSpaceDN w:val="0"/>
        <w:adjustRightInd w:val="0"/>
        <w:spacing w:after="0" w:line="240" w:lineRule="auto"/>
        <w:ind w:left="426"/>
        <w:jc w:val="both"/>
        <w:rPr>
          <w:rFonts w:ascii="Garamond" w:hAnsi="Garamond" w:cstheme="minorHAnsi"/>
          <w:color w:val="000000"/>
          <w:sz w:val="24"/>
          <w:szCs w:val="24"/>
        </w:rPr>
      </w:pPr>
    </w:p>
    <w:p w:rsidR="00D160FD" w:rsidRPr="002D6CED" w:rsidRDefault="00D160FD" w:rsidP="00E847E7">
      <w:pPr>
        <w:autoSpaceDE w:val="0"/>
        <w:autoSpaceDN w:val="0"/>
        <w:adjustRightInd w:val="0"/>
        <w:spacing w:after="0"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Tutti gli animali ricoverati dovranno essere correttamente alimentati quotidianamente, con orari regolari e con modalità idonee, sia dal punto di vista igienico sanitario che gestionale, mediante ciotole lavabili e disinfettabili. L’acqua d’abbeverata sarà sempre disponibile e particolare attenzione dovrà essere rivolta alle necessità dei cuccioli e di animali anziani o ammalati.</w:t>
      </w:r>
    </w:p>
    <w:p w:rsidR="00AA5AE5" w:rsidRPr="002D6CED" w:rsidRDefault="00AA5AE5" w:rsidP="00E847E7">
      <w:pPr>
        <w:autoSpaceDE w:val="0"/>
        <w:autoSpaceDN w:val="0"/>
        <w:adjustRightInd w:val="0"/>
        <w:spacing w:after="0" w:line="240" w:lineRule="auto"/>
        <w:jc w:val="both"/>
        <w:rPr>
          <w:rFonts w:ascii="Garamond" w:hAnsi="Garamond" w:cstheme="minorHAnsi"/>
          <w:color w:val="000000"/>
          <w:sz w:val="24"/>
          <w:szCs w:val="24"/>
        </w:rPr>
      </w:pPr>
    </w:p>
    <w:p w:rsidR="00D160FD" w:rsidRPr="002D6CED" w:rsidRDefault="00D160FD" w:rsidP="00E847E7">
      <w:pPr>
        <w:autoSpaceDE w:val="0"/>
        <w:autoSpaceDN w:val="0"/>
        <w:adjustRightInd w:val="0"/>
        <w:spacing w:after="0" w:line="240" w:lineRule="auto"/>
        <w:jc w:val="both"/>
        <w:rPr>
          <w:rFonts w:ascii="Garamond" w:hAnsi="Garamond" w:cstheme="minorHAnsi"/>
          <w:bCs/>
          <w:sz w:val="24"/>
          <w:szCs w:val="24"/>
        </w:rPr>
      </w:pPr>
      <w:r w:rsidRPr="002D6CED">
        <w:rPr>
          <w:rFonts w:ascii="Garamond" w:hAnsi="Garamond" w:cstheme="minorHAnsi"/>
          <w:color w:val="000000"/>
          <w:sz w:val="24"/>
          <w:szCs w:val="24"/>
        </w:rPr>
        <w:t xml:space="preserve">La </w:t>
      </w:r>
      <w:r w:rsidRPr="002D6CED">
        <w:rPr>
          <w:rFonts w:ascii="Garamond" w:hAnsi="Garamond" w:cstheme="minorHAnsi"/>
          <w:sz w:val="24"/>
          <w:szCs w:val="24"/>
        </w:rPr>
        <w:t xml:space="preserve">ditta aggiudicataria, è tenuta a predisporre </w:t>
      </w:r>
      <w:r w:rsidRPr="002D6CED">
        <w:rPr>
          <w:rFonts w:ascii="Garamond" w:hAnsi="Garamond" w:cstheme="minorHAnsi"/>
          <w:b/>
          <w:sz w:val="24"/>
          <w:szCs w:val="24"/>
          <w:u w:val="single"/>
        </w:rPr>
        <w:t xml:space="preserve">un </w:t>
      </w:r>
      <w:r w:rsidRPr="002D6CED">
        <w:rPr>
          <w:rFonts w:ascii="Garamond" w:hAnsi="Garamond" w:cstheme="minorHAnsi"/>
          <w:b/>
          <w:bCs/>
          <w:sz w:val="24"/>
          <w:szCs w:val="24"/>
          <w:u w:val="single"/>
        </w:rPr>
        <w:t>manuale di buone prassi di gestione</w:t>
      </w:r>
      <w:r w:rsidRPr="002D6CED">
        <w:rPr>
          <w:rFonts w:ascii="Garamond" w:hAnsi="Garamond" w:cstheme="minorHAnsi"/>
          <w:bCs/>
          <w:sz w:val="24"/>
          <w:szCs w:val="24"/>
        </w:rPr>
        <w:t xml:space="preserve"> del canile</w:t>
      </w:r>
      <w:r w:rsidR="00D9257A" w:rsidRPr="002D6CED">
        <w:rPr>
          <w:rFonts w:ascii="Garamond" w:hAnsi="Garamond" w:cstheme="minorHAnsi"/>
          <w:bCs/>
          <w:sz w:val="24"/>
          <w:szCs w:val="24"/>
        </w:rPr>
        <w:t xml:space="preserve"> contumaciale</w:t>
      </w:r>
      <w:r w:rsidRPr="002D6CED">
        <w:rPr>
          <w:rFonts w:ascii="Garamond" w:hAnsi="Garamond" w:cstheme="minorHAnsi"/>
          <w:bCs/>
          <w:sz w:val="24"/>
          <w:szCs w:val="24"/>
        </w:rPr>
        <w:t xml:space="preserve"> da depositare all’Azienda entro </w:t>
      </w:r>
      <w:r w:rsidR="00D9257A" w:rsidRPr="002D6CED">
        <w:rPr>
          <w:rFonts w:ascii="Garamond" w:hAnsi="Garamond" w:cstheme="minorHAnsi"/>
          <w:bCs/>
          <w:sz w:val="24"/>
          <w:szCs w:val="24"/>
        </w:rPr>
        <w:t>15</w:t>
      </w:r>
      <w:r w:rsidRPr="002D6CED">
        <w:rPr>
          <w:rFonts w:ascii="Garamond" w:hAnsi="Garamond" w:cstheme="minorHAnsi"/>
          <w:bCs/>
          <w:sz w:val="24"/>
          <w:szCs w:val="24"/>
        </w:rPr>
        <w:t xml:space="preserve"> giorni </w:t>
      </w:r>
      <w:r w:rsidR="00D9257A" w:rsidRPr="002D6CED">
        <w:rPr>
          <w:rFonts w:ascii="Garamond" w:hAnsi="Garamond" w:cstheme="minorHAnsi"/>
          <w:bCs/>
          <w:sz w:val="24"/>
          <w:szCs w:val="24"/>
        </w:rPr>
        <w:t>prima de</w:t>
      </w:r>
      <w:r w:rsidRPr="002D6CED">
        <w:rPr>
          <w:rFonts w:ascii="Garamond" w:hAnsi="Garamond" w:cstheme="minorHAnsi"/>
          <w:bCs/>
          <w:sz w:val="24"/>
          <w:szCs w:val="24"/>
        </w:rPr>
        <w:t>ll’avvio del servizio.</w:t>
      </w:r>
    </w:p>
    <w:p w:rsidR="00D160FD" w:rsidRPr="002D6CED" w:rsidRDefault="00D160FD" w:rsidP="00D160FD">
      <w:pPr>
        <w:autoSpaceDE w:val="0"/>
        <w:autoSpaceDN w:val="0"/>
        <w:adjustRightInd w:val="0"/>
        <w:spacing w:after="0" w:line="240" w:lineRule="auto"/>
        <w:jc w:val="both"/>
        <w:rPr>
          <w:rFonts w:ascii="Garamond" w:hAnsi="Garamond" w:cstheme="minorHAnsi"/>
          <w:color w:val="000000"/>
          <w:sz w:val="24"/>
          <w:szCs w:val="24"/>
        </w:rPr>
      </w:pPr>
    </w:p>
    <w:p w:rsidR="00D160FD" w:rsidRPr="002D6CED" w:rsidRDefault="00D160FD" w:rsidP="00D160FD">
      <w:pPr>
        <w:autoSpaceDE w:val="0"/>
        <w:autoSpaceDN w:val="0"/>
        <w:adjustRightInd w:val="0"/>
        <w:spacing w:after="0" w:line="240" w:lineRule="auto"/>
        <w:jc w:val="both"/>
        <w:rPr>
          <w:rFonts w:ascii="Garamond" w:hAnsi="Garamond" w:cstheme="minorHAnsi"/>
          <w:bCs/>
          <w:color w:val="000000"/>
          <w:sz w:val="24"/>
          <w:szCs w:val="24"/>
        </w:rPr>
      </w:pPr>
    </w:p>
    <w:p w:rsidR="0003683E" w:rsidRPr="002D6CED" w:rsidRDefault="003A28AB" w:rsidP="00EC0388">
      <w:pPr>
        <w:pStyle w:val="Paragrafoelenco"/>
        <w:numPr>
          <w:ilvl w:val="0"/>
          <w:numId w:val="14"/>
        </w:numPr>
        <w:jc w:val="both"/>
        <w:rPr>
          <w:rFonts w:ascii="Garamond" w:hAnsi="Garamond" w:cs="Arial"/>
          <w:sz w:val="24"/>
          <w:szCs w:val="24"/>
        </w:rPr>
      </w:pPr>
      <w:r w:rsidRPr="002D6CED">
        <w:rPr>
          <w:rFonts w:ascii="Garamond" w:hAnsi="Garamond" w:cs="Tahoma"/>
          <w:b/>
          <w:sz w:val="24"/>
          <w:szCs w:val="24"/>
        </w:rPr>
        <w:t xml:space="preserve">SPECIFICHE </w:t>
      </w:r>
      <w:r w:rsidR="002C3CA3" w:rsidRPr="002D6CED">
        <w:rPr>
          <w:rFonts w:ascii="Garamond" w:hAnsi="Garamond" w:cs="Tahoma"/>
          <w:b/>
          <w:sz w:val="24"/>
          <w:szCs w:val="24"/>
        </w:rPr>
        <w:t>PER OGNI SINGOLA AAS</w:t>
      </w:r>
    </w:p>
    <w:p w:rsidR="00807371" w:rsidRPr="002D6CED" w:rsidRDefault="003A28AB" w:rsidP="003A28AB">
      <w:pPr>
        <w:jc w:val="both"/>
        <w:rPr>
          <w:rFonts w:ascii="Garamond" w:hAnsi="Garamond" w:cs="Arial"/>
          <w:sz w:val="24"/>
          <w:szCs w:val="24"/>
        </w:rPr>
      </w:pPr>
      <w:r w:rsidRPr="002D6CED">
        <w:rPr>
          <w:rFonts w:ascii="Garamond" w:hAnsi="Garamond" w:cs="Arial"/>
          <w:sz w:val="24"/>
          <w:szCs w:val="24"/>
        </w:rPr>
        <w:t xml:space="preserve">Il servizio dovrà essere svolto in conformità a quanto descritto nel presente CSA, in particolare secondo quanto </w:t>
      </w:r>
      <w:r w:rsidR="00511FC5" w:rsidRPr="002D6CED">
        <w:rPr>
          <w:rFonts w:ascii="Garamond" w:hAnsi="Garamond" w:cs="Arial"/>
          <w:sz w:val="24"/>
          <w:szCs w:val="24"/>
        </w:rPr>
        <w:t xml:space="preserve">di seguito </w:t>
      </w:r>
      <w:r w:rsidRPr="002D6CED">
        <w:rPr>
          <w:rFonts w:ascii="Garamond" w:hAnsi="Garamond" w:cs="Arial"/>
          <w:sz w:val="24"/>
          <w:szCs w:val="24"/>
        </w:rPr>
        <w:t xml:space="preserve">meglio </w:t>
      </w:r>
      <w:r w:rsidR="00511FC5" w:rsidRPr="002D6CED">
        <w:rPr>
          <w:rFonts w:ascii="Garamond" w:hAnsi="Garamond" w:cs="Arial"/>
          <w:sz w:val="24"/>
          <w:szCs w:val="24"/>
        </w:rPr>
        <w:t>specificato</w:t>
      </w:r>
      <w:r w:rsidRPr="002D6CED">
        <w:rPr>
          <w:rFonts w:ascii="Garamond" w:hAnsi="Garamond" w:cs="Arial"/>
          <w:sz w:val="24"/>
          <w:szCs w:val="24"/>
        </w:rPr>
        <w:t xml:space="preserve"> </w:t>
      </w:r>
      <w:r w:rsidR="00E3632A" w:rsidRPr="002D6CED">
        <w:rPr>
          <w:rFonts w:ascii="Garamond" w:hAnsi="Garamond" w:cs="Arial"/>
          <w:sz w:val="24"/>
          <w:szCs w:val="24"/>
        </w:rPr>
        <w:t>per ciascuna singola Azienda</w:t>
      </w:r>
      <w:r w:rsidRPr="002D6CED">
        <w:rPr>
          <w:rFonts w:ascii="Garamond" w:hAnsi="Garamond" w:cs="Arial"/>
          <w:sz w:val="24"/>
          <w:szCs w:val="24"/>
        </w:rPr>
        <w:t>:</w:t>
      </w:r>
    </w:p>
    <w:p w:rsidR="00C553D8" w:rsidRPr="002D6CED" w:rsidRDefault="00C553D8" w:rsidP="00C553D8">
      <w:pPr>
        <w:autoSpaceDE w:val="0"/>
        <w:autoSpaceDN w:val="0"/>
        <w:adjustRightInd w:val="0"/>
        <w:jc w:val="both"/>
        <w:rPr>
          <w:rFonts w:ascii="Garamond" w:hAnsi="Garamond" w:cs="Tahoma"/>
          <w:b/>
          <w:sz w:val="24"/>
          <w:szCs w:val="24"/>
        </w:rPr>
      </w:pPr>
      <w:r w:rsidRPr="002D6CED">
        <w:rPr>
          <w:rFonts w:ascii="Garamond" w:hAnsi="Garamond" w:cs="Tahoma"/>
          <w:b/>
          <w:sz w:val="24"/>
          <w:szCs w:val="24"/>
        </w:rPr>
        <w:t>Azienda per l’assistenza sanitaria n.1 “Triestina”</w:t>
      </w:r>
    </w:p>
    <w:p w:rsidR="002850EC" w:rsidRPr="002D6CED" w:rsidRDefault="002850EC" w:rsidP="003A28AB">
      <w:pPr>
        <w:jc w:val="both"/>
        <w:rPr>
          <w:rFonts w:ascii="Garamond" w:hAnsi="Garamond" w:cs="Arial"/>
          <w:b/>
          <w:sz w:val="24"/>
          <w:szCs w:val="24"/>
          <w:u w:val="single"/>
        </w:rPr>
      </w:pPr>
      <w:r w:rsidRPr="002D6CED">
        <w:rPr>
          <w:rFonts w:ascii="Garamond" w:hAnsi="Garamond" w:cs="Arial"/>
          <w:b/>
          <w:sz w:val="24"/>
          <w:szCs w:val="24"/>
          <w:u w:val="single"/>
        </w:rPr>
        <w:t xml:space="preserve">LOTTO </w:t>
      </w:r>
      <w:r w:rsidR="00BD4DE7" w:rsidRPr="002D6CED">
        <w:rPr>
          <w:rFonts w:ascii="Garamond" w:hAnsi="Garamond" w:cs="Arial"/>
          <w:b/>
          <w:sz w:val="24"/>
          <w:szCs w:val="24"/>
          <w:u w:val="single"/>
        </w:rPr>
        <w:t xml:space="preserve">n. </w:t>
      </w:r>
      <w:r w:rsidRPr="002D6CED">
        <w:rPr>
          <w:rFonts w:ascii="Garamond" w:hAnsi="Garamond" w:cs="Arial"/>
          <w:b/>
          <w:sz w:val="24"/>
          <w:szCs w:val="24"/>
          <w:u w:val="single"/>
        </w:rPr>
        <w:t xml:space="preserve">1 </w:t>
      </w:r>
      <w:r w:rsidR="00AC46AC">
        <w:rPr>
          <w:rFonts w:ascii="Garamond" w:hAnsi="Garamond" w:cs="Arial"/>
          <w:b/>
          <w:sz w:val="24"/>
          <w:szCs w:val="24"/>
          <w:u w:val="single"/>
        </w:rPr>
        <w:t xml:space="preserve">voce a) </w:t>
      </w:r>
      <w:r w:rsidRPr="002D6CED">
        <w:rPr>
          <w:rFonts w:ascii="Garamond" w:hAnsi="Garamond" w:cs="Arial"/>
          <w:b/>
          <w:sz w:val="24"/>
          <w:szCs w:val="24"/>
          <w:u w:val="single"/>
        </w:rPr>
        <w:t xml:space="preserve">e </w:t>
      </w:r>
      <w:r w:rsidR="00BD4DE7" w:rsidRPr="002D6CED">
        <w:rPr>
          <w:rFonts w:ascii="Garamond" w:hAnsi="Garamond" w:cs="Arial"/>
          <w:b/>
          <w:sz w:val="24"/>
          <w:szCs w:val="24"/>
          <w:u w:val="single"/>
        </w:rPr>
        <w:t xml:space="preserve">LOTTO n. </w:t>
      </w:r>
      <w:r w:rsidRPr="002D6CED">
        <w:rPr>
          <w:rFonts w:ascii="Garamond" w:hAnsi="Garamond" w:cs="Arial"/>
          <w:b/>
          <w:sz w:val="24"/>
          <w:szCs w:val="24"/>
          <w:u w:val="single"/>
        </w:rPr>
        <w:t>2</w:t>
      </w:r>
      <w:r w:rsidR="00AC46AC">
        <w:rPr>
          <w:rFonts w:ascii="Garamond" w:hAnsi="Garamond" w:cs="Arial"/>
          <w:b/>
          <w:sz w:val="24"/>
          <w:szCs w:val="24"/>
          <w:u w:val="single"/>
        </w:rPr>
        <w:t xml:space="preserve"> voce a)</w:t>
      </w:r>
    </w:p>
    <w:p w:rsidR="00BD4DE7" w:rsidRPr="002D6CED" w:rsidRDefault="00BD4DE7" w:rsidP="00BD4DE7">
      <w:pPr>
        <w:jc w:val="both"/>
        <w:rPr>
          <w:rFonts w:ascii="Garamond" w:eastAsia="Times New Roman" w:hAnsi="Garamond"/>
          <w:sz w:val="24"/>
          <w:szCs w:val="24"/>
          <w:lang w:eastAsia="it-IT"/>
        </w:rPr>
      </w:pPr>
      <w:r w:rsidRPr="002D6CED">
        <w:rPr>
          <w:rFonts w:ascii="Garamond" w:hAnsi="Garamond" w:cs="Arial"/>
          <w:sz w:val="24"/>
          <w:szCs w:val="24"/>
        </w:rPr>
        <w:t>Il servizio deve essere espletato nel territorio dei Comuni di</w:t>
      </w:r>
      <w:r w:rsidRPr="002D6CED">
        <w:rPr>
          <w:rFonts w:ascii="Garamond" w:eastAsia="Times New Roman" w:hAnsi="Garamond"/>
          <w:sz w:val="24"/>
          <w:szCs w:val="24"/>
          <w:lang w:eastAsia="it-IT"/>
        </w:rPr>
        <w:t>: Duino-Aurisina/</w:t>
      </w:r>
      <w:proofErr w:type="spellStart"/>
      <w:r w:rsidRPr="002D6CED">
        <w:rPr>
          <w:rFonts w:ascii="Garamond" w:eastAsia="Times New Roman" w:hAnsi="Garamond"/>
          <w:sz w:val="24"/>
          <w:szCs w:val="24"/>
          <w:lang w:eastAsia="it-IT"/>
        </w:rPr>
        <w:t>Devin</w:t>
      </w:r>
      <w:proofErr w:type="spellEnd"/>
      <w:r w:rsidRPr="002D6CED">
        <w:rPr>
          <w:rFonts w:ascii="Garamond" w:eastAsia="Times New Roman" w:hAnsi="Garamond"/>
          <w:sz w:val="24"/>
          <w:szCs w:val="24"/>
          <w:lang w:eastAsia="it-IT"/>
        </w:rPr>
        <w:t xml:space="preserve"> </w:t>
      </w:r>
      <w:proofErr w:type="spellStart"/>
      <w:r w:rsidRPr="002D6CED">
        <w:rPr>
          <w:rFonts w:ascii="Garamond" w:eastAsia="Times New Roman" w:hAnsi="Garamond"/>
          <w:sz w:val="24"/>
          <w:szCs w:val="24"/>
          <w:lang w:eastAsia="it-IT"/>
        </w:rPr>
        <w:t>Nabrežina</w:t>
      </w:r>
      <w:proofErr w:type="spellEnd"/>
      <w:r w:rsidRPr="002D6CED">
        <w:rPr>
          <w:rFonts w:ascii="Garamond" w:eastAsia="Times New Roman" w:hAnsi="Garamond"/>
          <w:sz w:val="24"/>
          <w:szCs w:val="24"/>
          <w:lang w:eastAsia="it-IT"/>
        </w:rPr>
        <w:t>, Monrupino/</w:t>
      </w:r>
      <w:proofErr w:type="spellStart"/>
      <w:r w:rsidRPr="002D6CED">
        <w:rPr>
          <w:rFonts w:ascii="Garamond" w:eastAsia="Times New Roman" w:hAnsi="Garamond"/>
          <w:sz w:val="24"/>
          <w:szCs w:val="24"/>
          <w:lang w:eastAsia="it-IT"/>
        </w:rPr>
        <w:t>Repentabor</w:t>
      </w:r>
      <w:proofErr w:type="spellEnd"/>
      <w:r w:rsidRPr="002D6CED">
        <w:rPr>
          <w:rFonts w:ascii="Garamond" w:eastAsia="Times New Roman" w:hAnsi="Garamond"/>
          <w:sz w:val="24"/>
          <w:szCs w:val="24"/>
          <w:lang w:eastAsia="it-IT"/>
        </w:rPr>
        <w:t>, Muggia, San Dorligo della Valle-</w:t>
      </w:r>
      <w:r w:rsidR="00C553D8" w:rsidRPr="002D6CED">
        <w:rPr>
          <w:rFonts w:ascii="Garamond" w:eastAsia="Times New Roman" w:hAnsi="Garamond"/>
          <w:sz w:val="24"/>
          <w:szCs w:val="24"/>
          <w:lang w:eastAsia="it-IT"/>
        </w:rPr>
        <w:t>Dolina, Sgonico/</w:t>
      </w:r>
      <w:proofErr w:type="spellStart"/>
      <w:r w:rsidR="00C553D8" w:rsidRPr="002D6CED">
        <w:rPr>
          <w:rFonts w:ascii="Garamond" w:eastAsia="Times New Roman" w:hAnsi="Garamond"/>
          <w:sz w:val="24"/>
          <w:szCs w:val="24"/>
          <w:lang w:eastAsia="it-IT"/>
        </w:rPr>
        <w:t>Zgonik</w:t>
      </w:r>
      <w:proofErr w:type="spellEnd"/>
      <w:r w:rsidR="00C553D8" w:rsidRPr="002D6CED">
        <w:rPr>
          <w:rFonts w:ascii="Garamond" w:eastAsia="Times New Roman" w:hAnsi="Garamond"/>
          <w:sz w:val="24"/>
          <w:szCs w:val="24"/>
          <w:lang w:eastAsia="it-IT"/>
        </w:rPr>
        <w:t>, Trieste.</w:t>
      </w:r>
    </w:p>
    <w:p w:rsidR="007314F0" w:rsidRPr="002D6CED" w:rsidRDefault="00B155BD" w:rsidP="00BD4DE7">
      <w:pPr>
        <w:jc w:val="both"/>
        <w:rPr>
          <w:rFonts w:ascii="Garamond" w:hAnsi="Garamond" w:cs="Arial"/>
          <w:sz w:val="24"/>
          <w:szCs w:val="24"/>
        </w:rPr>
      </w:pPr>
      <w:bookmarkStart w:id="1" w:name="art6-com1-let_b"/>
      <w:bookmarkEnd w:id="1"/>
      <w:r w:rsidRPr="002D6CED">
        <w:rPr>
          <w:rFonts w:ascii="Garamond" w:hAnsi="Garamond" w:cs="Arial"/>
          <w:sz w:val="24"/>
          <w:szCs w:val="24"/>
        </w:rPr>
        <w:t>Ai fini della predisposizione dell’offerta si rendono noti i seguenti dati:</w:t>
      </w:r>
    </w:p>
    <w:tbl>
      <w:tblPr>
        <w:tblStyle w:val="Grigliatabella"/>
        <w:tblW w:w="0" w:type="auto"/>
        <w:jc w:val="center"/>
        <w:tblLook w:val="04A0" w:firstRow="1" w:lastRow="0" w:firstColumn="1" w:lastColumn="0" w:noHBand="0" w:noVBand="1"/>
      </w:tblPr>
      <w:tblGrid>
        <w:gridCol w:w="1629"/>
        <w:gridCol w:w="1630"/>
        <w:gridCol w:w="1629"/>
        <w:gridCol w:w="1630"/>
      </w:tblGrid>
      <w:tr w:rsidR="002850EC" w:rsidRPr="002D6CED" w:rsidTr="00462D13">
        <w:trPr>
          <w:jc w:val="center"/>
        </w:trPr>
        <w:tc>
          <w:tcPr>
            <w:tcW w:w="3259" w:type="dxa"/>
            <w:gridSpan w:val="2"/>
            <w:shd w:val="clear" w:color="auto" w:fill="FDE9D9" w:themeFill="accent6" w:themeFillTint="33"/>
          </w:tcPr>
          <w:p w:rsidR="002850EC" w:rsidRPr="002D6CED" w:rsidRDefault="00B155BD" w:rsidP="00C51881">
            <w:pPr>
              <w:jc w:val="center"/>
              <w:rPr>
                <w:rFonts w:ascii="Garamond" w:hAnsi="Garamond" w:cs="Arial"/>
                <w:b/>
                <w:sz w:val="24"/>
                <w:szCs w:val="24"/>
              </w:rPr>
            </w:pPr>
            <w:r w:rsidRPr="002D6CED">
              <w:rPr>
                <w:rFonts w:ascii="Garamond" w:hAnsi="Garamond" w:cs="Arial"/>
                <w:b/>
                <w:sz w:val="24"/>
                <w:szCs w:val="24"/>
              </w:rPr>
              <w:t>LOTTO n.1</w:t>
            </w:r>
            <w:r w:rsidR="00C048D5">
              <w:rPr>
                <w:rFonts w:ascii="Garamond" w:hAnsi="Garamond" w:cs="Arial"/>
                <w:b/>
                <w:sz w:val="24"/>
                <w:szCs w:val="24"/>
              </w:rPr>
              <w:t xml:space="preserve"> voce a)</w:t>
            </w:r>
          </w:p>
        </w:tc>
        <w:tc>
          <w:tcPr>
            <w:tcW w:w="3259" w:type="dxa"/>
            <w:gridSpan w:val="2"/>
            <w:shd w:val="clear" w:color="auto" w:fill="FDE9D9" w:themeFill="accent6" w:themeFillTint="33"/>
          </w:tcPr>
          <w:p w:rsidR="002850EC" w:rsidRPr="002D6CED" w:rsidRDefault="00B155BD" w:rsidP="00C51881">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a)</w:t>
            </w:r>
          </w:p>
        </w:tc>
      </w:tr>
      <w:tr w:rsidR="00225BCE" w:rsidRPr="002D6CED" w:rsidTr="00462D13">
        <w:trPr>
          <w:jc w:val="center"/>
        </w:trPr>
        <w:tc>
          <w:tcPr>
            <w:tcW w:w="1629" w:type="dxa"/>
            <w:shd w:val="clear" w:color="auto" w:fill="FDE9D9" w:themeFill="accent6" w:themeFillTint="33"/>
          </w:tcPr>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 xml:space="preserve">Numero catture </w:t>
            </w:r>
          </w:p>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anno 2014</w:t>
            </w:r>
          </w:p>
        </w:tc>
        <w:tc>
          <w:tcPr>
            <w:tcW w:w="1630" w:type="dxa"/>
            <w:shd w:val="clear" w:color="auto" w:fill="FDE9D9" w:themeFill="accent6" w:themeFillTint="33"/>
          </w:tcPr>
          <w:p w:rsidR="00225BCE" w:rsidRPr="002D6CED" w:rsidRDefault="00225BCE" w:rsidP="00225BCE">
            <w:pPr>
              <w:jc w:val="center"/>
              <w:rPr>
                <w:rFonts w:ascii="Garamond" w:hAnsi="Garamond" w:cs="Arial"/>
                <w:sz w:val="24"/>
                <w:szCs w:val="24"/>
              </w:rPr>
            </w:pPr>
            <w:r w:rsidRPr="002D6CED">
              <w:rPr>
                <w:rFonts w:ascii="Garamond" w:hAnsi="Garamond" w:cs="Arial"/>
                <w:sz w:val="24"/>
                <w:szCs w:val="24"/>
              </w:rPr>
              <w:t>Numero uscite con esito negativo</w:t>
            </w:r>
            <w:r w:rsidR="004672E6" w:rsidRPr="002D6CED">
              <w:rPr>
                <w:rFonts w:ascii="Garamond" w:hAnsi="Garamond" w:cs="Arial"/>
                <w:sz w:val="24"/>
                <w:szCs w:val="24"/>
              </w:rPr>
              <w:t xml:space="preserve"> annuali</w:t>
            </w:r>
          </w:p>
          <w:p w:rsidR="00225BCE" w:rsidRPr="002D6CED" w:rsidRDefault="00192958" w:rsidP="00225BCE">
            <w:pPr>
              <w:jc w:val="center"/>
              <w:rPr>
                <w:rFonts w:ascii="Garamond" w:hAnsi="Garamond" w:cs="Arial"/>
                <w:sz w:val="24"/>
                <w:szCs w:val="24"/>
              </w:rPr>
            </w:pPr>
            <w:r w:rsidRPr="002D6CED">
              <w:rPr>
                <w:rFonts w:ascii="Garamond" w:hAnsi="Garamond" w:cs="Arial"/>
                <w:sz w:val="24"/>
                <w:szCs w:val="24"/>
              </w:rPr>
              <w:t>(stima presunta)</w:t>
            </w:r>
          </w:p>
        </w:tc>
        <w:tc>
          <w:tcPr>
            <w:tcW w:w="1629" w:type="dxa"/>
            <w:shd w:val="clear" w:color="auto" w:fill="FDE9D9" w:themeFill="accent6" w:themeFillTint="33"/>
          </w:tcPr>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 xml:space="preserve">Numero interventi </w:t>
            </w:r>
          </w:p>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anno 2014</w:t>
            </w:r>
          </w:p>
        </w:tc>
        <w:tc>
          <w:tcPr>
            <w:tcW w:w="1630" w:type="dxa"/>
            <w:shd w:val="clear" w:color="auto" w:fill="FDE9D9" w:themeFill="accent6" w:themeFillTint="33"/>
          </w:tcPr>
          <w:p w:rsidR="00225BCE" w:rsidRPr="002D6CED" w:rsidRDefault="00225BCE" w:rsidP="00C73AA4">
            <w:pPr>
              <w:jc w:val="center"/>
              <w:rPr>
                <w:rFonts w:ascii="Garamond" w:hAnsi="Garamond" w:cs="Arial"/>
                <w:sz w:val="24"/>
                <w:szCs w:val="24"/>
              </w:rPr>
            </w:pPr>
            <w:r w:rsidRPr="002D6CED">
              <w:rPr>
                <w:rFonts w:ascii="Garamond" w:hAnsi="Garamond" w:cs="Arial"/>
                <w:sz w:val="24"/>
                <w:szCs w:val="24"/>
              </w:rPr>
              <w:t>Numero uscite con esito negativo</w:t>
            </w:r>
            <w:r w:rsidR="004672E6" w:rsidRPr="002D6CED">
              <w:rPr>
                <w:rFonts w:ascii="Garamond" w:hAnsi="Garamond" w:cs="Arial"/>
                <w:sz w:val="24"/>
                <w:szCs w:val="24"/>
              </w:rPr>
              <w:t xml:space="preserve"> annuali</w:t>
            </w:r>
          </w:p>
          <w:p w:rsidR="00225BCE" w:rsidRPr="002D6CED" w:rsidRDefault="00192958" w:rsidP="00C73AA4">
            <w:pPr>
              <w:jc w:val="center"/>
              <w:rPr>
                <w:rFonts w:ascii="Garamond" w:hAnsi="Garamond" w:cs="Arial"/>
                <w:sz w:val="24"/>
                <w:szCs w:val="24"/>
              </w:rPr>
            </w:pPr>
            <w:r w:rsidRPr="002D6CED">
              <w:rPr>
                <w:rFonts w:ascii="Garamond" w:hAnsi="Garamond" w:cs="Arial"/>
                <w:sz w:val="24"/>
                <w:szCs w:val="24"/>
              </w:rPr>
              <w:t>(stima presunta)</w:t>
            </w:r>
          </w:p>
        </w:tc>
      </w:tr>
      <w:tr w:rsidR="00225BCE" w:rsidRPr="002D6CED" w:rsidTr="00462D13">
        <w:trPr>
          <w:jc w:val="center"/>
        </w:trPr>
        <w:tc>
          <w:tcPr>
            <w:tcW w:w="1629" w:type="dxa"/>
            <w:shd w:val="clear" w:color="auto" w:fill="FDE9D9" w:themeFill="accent6" w:themeFillTint="33"/>
          </w:tcPr>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337</w:t>
            </w:r>
          </w:p>
        </w:tc>
        <w:tc>
          <w:tcPr>
            <w:tcW w:w="1630" w:type="dxa"/>
            <w:shd w:val="clear" w:color="auto" w:fill="FDE9D9" w:themeFill="accent6" w:themeFillTint="33"/>
          </w:tcPr>
          <w:p w:rsidR="00225BCE" w:rsidRPr="002D6CED" w:rsidRDefault="00192958" w:rsidP="00807371">
            <w:pPr>
              <w:jc w:val="center"/>
              <w:rPr>
                <w:rFonts w:ascii="Garamond" w:hAnsi="Garamond" w:cs="Arial"/>
                <w:sz w:val="24"/>
                <w:szCs w:val="24"/>
              </w:rPr>
            </w:pPr>
            <w:r w:rsidRPr="002D6CED">
              <w:rPr>
                <w:rFonts w:ascii="Garamond" w:hAnsi="Garamond" w:cs="Arial"/>
                <w:sz w:val="24"/>
                <w:szCs w:val="24"/>
              </w:rPr>
              <w:t>100</w:t>
            </w:r>
          </w:p>
        </w:tc>
        <w:tc>
          <w:tcPr>
            <w:tcW w:w="1629" w:type="dxa"/>
            <w:shd w:val="clear" w:color="auto" w:fill="FDE9D9" w:themeFill="accent6" w:themeFillTint="33"/>
          </w:tcPr>
          <w:p w:rsidR="00225BCE" w:rsidRPr="002D6CED" w:rsidRDefault="00225BCE" w:rsidP="00807371">
            <w:pPr>
              <w:jc w:val="center"/>
              <w:rPr>
                <w:rFonts w:ascii="Garamond" w:hAnsi="Garamond" w:cs="Arial"/>
                <w:sz w:val="24"/>
                <w:szCs w:val="24"/>
              </w:rPr>
            </w:pPr>
            <w:r w:rsidRPr="002D6CED">
              <w:rPr>
                <w:rFonts w:ascii="Garamond" w:hAnsi="Garamond" w:cs="Arial"/>
                <w:sz w:val="24"/>
                <w:szCs w:val="24"/>
              </w:rPr>
              <w:t>22</w:t>
            </w:r>
          </w:p>
        </w:tc>
        <w:tc>
          <w:tcPr>
            <w:tcW w:w="1630" w:type="dxa"/>
            <w:shd w:val="clear" w:color="auto" w:fill="FDE9D9" w:themeFill="accent6" w:themeFillTint="33"/>
          </w:tcPr>
          <w:p w:rsidR="00225BCE" w:rsidRPr="002D6CED" w:rsidRDefault="00192958" w:rsidP="00807371">
            <w:pPr>
              <w:jc w:val="center"/>
              <w:rPr>
                <w:rFonts w:ascii="Garamond" w:hAnsi="Garamond" w:cs="Arial"/>
                <w:sz w:val="24"/>
                <w:szCs w:val="24"/>
              </w:rPr>
            </w:pPr>
            <w:r w:rsidRPr="002D6CED">
              <w:rPr>
                <w:rFonts w:ascii="Garamond" w:hAnsi="Garamond" w:cs="Arial"/>
                <w:sz w:val="24"/>
                <w:szCs w:val="24"/>
              </w:rPr>
              <w:t>3</w:t>
            </w:r>
          </w:p>
        </w:tc>
      </w:tr>
    </w:tbl>
    <w:p w:rsidR="002850EC" w:rsidRPr="002D6CED" w:rsidRDefault="002850EC" w:rsidP="00BD4DE7">
      <w:pPr>
        <w:jc w:val="both"/>
        <w:rPr>
          <w:rFonts w:ascii="Garamond" w:hAnsi="Garamond" w:cs="Arial"/>
          <w:sz w:val="24"/>
          <w:szCs w:val="24"/>
        </w:rPr>
      </w:pPr>
    </w:p>
    <w:p w:rsidR="00C553D8" w:rsidRPr="002D6CED" w:rsidRDefault="00C553D8" w:rsidP="00C553D8">
      <w:pPr>
        <w:autoSpaceDE w:val="0"/>
        <w:autoSpaceDN w:val="0"/>
        <w:adjustRightInd w:val="0"/>
        <w:jc w:val="both"/>
        <w:rPr>
          <w:rFonts w:ascii="Garamond" w:hAnsi="Garamond" w:cs="Tahoma"/>
          <w:b/>
          <w:sz w:val="24"/>
          <w:szCs w:val="24"/>
        </w:rPr>
      </w:pPr>
      <w:r w:rsidRPr="002D6CED">
        <w:rPr>
          <w:rFonts w:ascii="Garamond" w:hAnsi="Garamond" w:cs="Tahoma"/>
          <w:b/>
          <w:sz w:val="24"/>
          <w:szCs w:val="24"/>
        </w:rPr>
        <w:t xml:space="preserve">Azienda per l’assistenza sanitaria n.2 “Bassa Friulana - </w:t>
      </w:r>
      <w:proofErr w:type="spellStart"/>
      <w:r w:rsidRPr="002D6CED">
        <w:rPr>
          <w:rFonts w:ascii="Garamond" w:hAnsi="Garamond" w:cs="Tahoma"/>
          <w:b/>
          <w:sz w:val="24"/>
          <w:szCs w:val="24"/>
        </w:rPr>
        <w:t>Isontina</w:t>
      </w:r>
      <w:proofErr w:type="spellEnd"/>
      <w:r w:rsidRPr="002D6CED">
        <w:rPr>
          <w:rFonts w:ascii="Garamond" w:hAnsi="Garamond" w:cs="Tahoma"/>
          <w:b/>
          <w:sz w:val="24"/>
          <w:szCs w:val="24"/>
        </w:rPr>
        <w:t>”</w:t>
      </w:r>
    </w:p>
    <w:p w:rsidR="00BD4DE7" w:rsidRPr="002D6CED" w:rsidRDefault="00BD4DE7" w:rsidP="00BD4DE7">
      <w:pPr>
        <w:jc w:val="both"/>
        <w:rPr>
          <w:rFonts w:ascii="Garamond" w:hAnsi="Garamond" w:cs="Arial"/>
          <w:b/>
          <w:sz w:val="24"/>
          <w:szCs w:val="24"/>
          <w:u w:val="single"/>
        </w:rPr>
      </w:pPr>
      <w:r w:rsidRPr="002D6CED">
        <w:rPr>
          <w:rFonts w:ascii="Garamond" w:hAnsi="Garamond" w:cs="Arial"/>
          <w:b/>
          <w:sz w:val="24"/>
          <w:szCs w:val="24"/>
          <w:u w:val="single"/>
        </w:rPr>
        <w:t xml:space="preserve">LOTTO n. 1 </w:t>
      </w:r>
      <w:r w:rsidR="00AC46AC">
        <w:rPr>
          <w:rFonts w:ascii="Garamond" w:hAnsi="Garamond" w:cs="Arial"/>
          <w:b/>
          <w:sz w:val="24"/>
          <w:szCs w:val="24"/>
          <w:u w:val="single"/>
        </w:rPr>
        <w:t xml:space="preserve">voce b) </w:t>
      </w:r>
      <w:r w:rsidRPr="002D6CED">
        <w:rPr>
          <w:rFonts w:ascii="Garamond" w:hAnsi="Garamond" w:cs="Arial"/>
          <w:b/>
          <w:sz w:val="24"/>
          <w:szCs w:val="24"/>
          <w:u w:val="single"/>
        </w:rPr>
        <w:t>e LOTTO n. 2</w:t>
      </w:r>
      <w:r w:rsidR="00AC46AC" w:rsidRPr="00AC46AC">
        <w:rPr>
          <w:rFonts w:ascii="Garamond" w:hAnsi="Garamond" w:cs="Arial"/>
          <w:b/>
          <w:sz w:val="24"/>
          <w:szCs w:val="24"/>
          <w:u w:val="single"/>
        </w:rPr>
        <w:t xml:space="preserve"> </w:t>
      </w:r>
      <w:r w:rsidR="00C048D5">
        <w:rPr>
          <w:rFonts w:ascii="Garamond" w:hAnsi="Garamond" w:cs="Arial"/>
          <w:b/>
          <w:sz w:val="24"/>
          <w:szCs w:val="24"/>
          <w:u w:val="single"/>
        </w:rPr>
        <w:t>voce b)</w:t>
      </w:r>
    </w:p>
    <w:p w:rsidR="00BD4DE7" w:rsidRPr="002D6CED" w:rsidRDefault="00BD4DE7" w:rsidP="00BD4DE7">
      <w:pPr>
        <w:spacing w:after="0" w:line="240" w:lineRule="auto"/>
        <w:jc w:val="both"/>
        <w:rPr>
          <w:rFonts w:ascii="Garamond" w:eastAsia="Times New Roman" w:hAnsi="Garamond"/>
          <w:sz w:val="24"/>
          <w:szCs w:val="24"/>
          <w:lang w:eastAsia="it-IT"/>
        </w:rPr>
      </w:pPr>
      <w:r w:rsidRPr="00D03191">
        <w:rPr>
          <w:rFonts w:ascii="Garamond" w:hAnsi="Garamond" w:cs="Arial"/>
          <w:sz w:val="24"/>
          <w:szCs w:val="24"/>
        </w:rPr>
        <w:lastRenderedPageBreak/>
        <w:t>Il servizio deve essere espletato nel territorio dei Comuni di</w:t>
      </w:r>
      <w:r w:rsidRPr="00D03191">
        <w:rPr>
          <w:rFonts w:ascii="Garamond" w:eastAsia="Times New Roman" w:hAnsi="Garamond"/>
          <w:sz w:val="24"/>
          <w:szCs w:val="24"/>
          <w:lang w:eastAsia="it-IT"/>
        </w:rPr>
        <w:t>: Capriva del Friuli, Cormons, Doberdò del Lago/</w:t>
      </w:r>
      <w:proofErr w:type="spellStart"/>
      <w:r w:rsidRPr="00D03191">
        <w:rPr>
          <w:rFonts w:ascii="Garamond" w:eastAsia="Times New Roman" w:hAnsi="Garamond"/>
          <w:sz w:val="24"/>
          <w:szCs w:val="24"/>
          <w:lang w:eastAsia="it-IT"/>
        </w:rPr>
        <w:t>Doberdob</w:t>
      </w:r>
      <w:proofErr w:type="spellEnd"/>
      <w:r w:rsidRPr="00D03191">
        <w:rPr>
          <w:rFonts w:ascii="Garamond" w:eastAsia="Times New Roman" w:hAnsi="Garamond"/>
          <w:sz w:val="24"/>
          <w:szCs w:val="24"/>
          <w:lang w:eastAsia="it-IT"/>
        </w:rPr>
        <w:t>, Dolegna del Collio, Farra d'Isonzo, Fogliano Redipuglia, Gorizia, Gradisca d'Isonzo, Grado, Mariano del Friuli, Medea, Monfalcone, Moraro, Mossa, Romans d'Isonzo, Ronchi dei Legionari, Sagrado, San Canzian d'Isonzo, San Floriano del Collio/</w:t>
      </w:r>
      <w:proofErr w:type="spellStart"/>
      <w:r w:rsidRPr="00D03191">
        <w:rPr>
          <w:rFonts w:ascii="Garamond" w:eastAsia="Times New Roman" w:hAnsi="Garamond"/>
          <w:sz w:val="24"/>
          <w:szCs w:val="24"/>
          <w:lang w:eastAsia="it-IT"/>
        </w:rPr>
        <w:t>Števerjan</w:t>
      </w:r>
      <w:proofErr w:type="spellEnd"/>
      <w:r w:rsidRPr="00D03191">
        <w:rPr>
          <w:rFonts w:ascii="Garamond" w:eastAsia="Times New Roman" w:hAnsi="Garamond"/>
          <w:sz w:val="24"/>
          <w:szCs w:val="24"/>
          <w:lang w:eastAsia="it-IT"/>
        </w:rPr>
        <w:t>, San Lorenzo Isontino, San Pier d'Isonzo, Savogna d'Isonzo/</w:t>
      </w:r>
      <w:proofErr w:type="spellStart"/>
      <w:r w:rsidRPr="00D03191">
        <w:rPr>
          <w:rFonts w:ascii="Garamond" w:eastAsia="Times New Roman" w:hAnsi="Garamond"/>
          <w:sz w:val="24"/>
          <w:szCs w:val="24"/>
          <w:lang w:eastAsia="it-IT"/>
        </w:rPr>
        <w:t>Sovodnje</w:t>
      </w:r>
      <w:proofErr w:type="spellEnd"/>
      <w:r w:rsidRPr="00D03191">
        <w:rPr>
          <w:rFonts w:ascii="Garamond" w:eastAsia="Times New Roman" w:hAnsi="Garamond"/>
          <w:sz w:val="24"/>
          <w:szCs w:val="24"/>
          <w:lang w:eastAsia="it-IT"/>
        </w:rPr>
        <w:t xml:space="preserve"> </w:t>
      </w:r>
      <w:proofErr w:type="spellStart"/>
      <w:r w:rsidRPr="00D03191">
        <w:rPr>
          <w:rFonts w:ascii="Garamond" w:eastAsia="Times New Roman" w:hAnsi="Garamond"/>
          <w:sz w:val="24"/>
          <w:szCs w:val="24"/>
          <w:lang w:eastAsia="it-IT"/>
        </w:rPr>
        <w:t>ob</w:t>
      </w:r>
      <w:proofErr w:type="spellEnd"/>
      <w:r w:rsidRPr="00D03191">
        <w:rPr>
          <w:rFonts w:ascii="Garamond" w:eastAsia="Times New Roman" w:hAnsi="Garamond"/>
          <w:sz w:val="24"/>
          <w:szCs w:val="24"/>
          <w:lang w:eastAsia="it-IT"/>
        </w:rPr>
        <w:t xml:space="preserve"> </w:t>
      </w:r>
      <w:proofErr w:type="spellStart"/>
      <w:r w:rsidRPr="00D03191">
        <w:rPr>
          <w:rFonts w:ascii="Garamond" w:eastAsia="Times New Roman" w:hAnsi="Garamond"/>
          <w:sz w:val="24"/>
          <w:szCs w:val="24"/>
          <w:lang w:eastAsia="it-IT"/>
        </w:rPr>
        <w:t>Soči</w:t>
      </w:r>
      <w:proofErr w:type="spellEnd"/>
      <w:r w:rsidRPr="00D03191">
        <w:rPr>
          <w:rFonts w:ascii="Garamond" w:eastAsia="Times New Roman" w:hAnsi="Garamond"/>
          <w:sz w:val="24"/>
          <w:szCs w:val="24"/>
          <w:lang w:eastAsia="it-IT"/>
        </w:rPr>
        <w:t>, Staranzano, Turriaco, Villesse,</w:t>
      </w:r>
      <w:r w:rsidRPr="002D6CED">
        <w:rPr>
          <w:rFonts w:ascii="Garamond" w:eastAsia="Times New Roman" w:hAnsi="Garamond"/>
          <w:sz w:val="24"/>
          <w:szCs w:val="24"/>
          <w:lang w:eastAsia="it-IT"/>
        </w:rPr>
        <w:t xml:space="preserve"> </w:t>
      </w:r>
    </w:p>
    <w:p w:rsidR="00BD4DE7" w:rsidRPr="002D6CED" w:rsidRDefault="00BD4DE7" w:rsidP="00BD4DE7">
      <w:pPr>
        <w:jc w:val="both"/>
        <w:rPr>
          <w:rFonts w:ascii="Garamond" w:hAnsi="Garamond" w:cs="Arial"/>
          <w:sz w:val="24"/>
          <w:szCs w:val="24"/>
        </w:rPr>
      </w:pPr>
    </w:p>
    <w:p w:rsidR="00B155BD" w:rsidRDefault="00B155BD" w:rsidP="00B155BD">
      <w:pPr>
        <w:jc w:val="both"/>
        <w:rPr>
          <w:rFonts w:ascii="Garamond" w:hAnsi="Garamond" w:cs="Arial"/>
          <w:sz w:val="24"/>
          <w:szCs w:val="24"/>
        </w:rPr>
      </w:pPr>
      <w:r w:rsidRPr="002D6CED">
        <w:rPr>
          <w:rFonts w:ascii="Garamond" w:hAnsi="Garamond" w:cs="Arial"/>
          <w:sz w:val="24"/>
          <w:szCs w:val="24"/>
        </w:rPr>
        <w:t>Ai fini della predisposizione dell’offerta si rendono noti i seguenti dati:</w:t>
      </w:r>
    </w:p>
    <w:p w:rsidR="00DD64FD" w:rsidRDefault="00DD64FD" w:rsidP="00B155BD">
      <w:pPr>
        <w:jc w:val="both"/>
        <w:rPr>
          <w:rFonts w:ascii="Garamond" w:hAnsi="Garamond" w:cs="Arial"/>
          <w:sz w:val="24"/>
          <w:szCs w:val="24"/>
        </w:rPr>
      </w:pPr>
    </w:p>
    <w:p w:rsidR="00DD64FD" w:rsidRPr="002D6CED" w:rsidRDefault="00DD64FD" w:rsidP="00B155BD">
      <w:pPr>
        <w:jc w:val="both"/>
        <w:rPr>
          <w:rFonts w:ascii="Garamond" w:hAnsi="Garamond" w:cs="Arial"/>
          <w:sz w:val="24"/>
          <w:szCs w:val="24"/>
        </w:rPr>
      </w:pPr>
    </w:p>
    <w:tbl>
      <w:tblPr>
        <w:tblStyle w:val="Grigliatabella"/>
        <w:tblW w:w="0" w:type="auto"/>
        <w:jc w:val="center"/>
        <w:tblLook w:val="04A0" w:firstRow="1" w:lastRow="0" w:firstColumn="1" w:lastColumn="0" w:noHBand="0" w:noVBand="1"/>
      </w:tblPr>
      <w:tblGrid>
        <w:gridCol w:w="1629"/>
        <w:gridCol w:w="1630"/>
        <w:gridCol w:w="1629"/>
        <w:gridCol w:w="1630"/>
      </w:tblGrid>
      <w:tr w:rsidR="00C51881" w:rsidRPr="002D6CED" w:rsidTr="00462D13">
        <w:trPr>
          <w:jc w:val="center"/>
        </w:trPr>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n.1</w:t>
            </w:r>
            <w:r w:rsidR="00C048D5">
              <w:rPr>
                <w:rFonts w:ascii="Garamond" w:hAnsi="Garamond" w:cs="Arial"/>
                <w:b/>
                <w:sz w:val="24"/>
                <w:szCs w:val="24"/>
              </w:rPr>
              <w:t xml:space="preserve"> voce b)</w:t>
            </w:r>
          </w:p>
        </w:tc>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b)</w:t>
            </w:r>
          </w:p>
        </w:tc>
      </w:tr>
      <w:tr w:rsidR="00C51881" w:rsidRPr="002D6CED" w:rsidTr="00462D13">
        <w:trPr>
          <w:jc w:val="center"/>
        </w:trPr>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catture </w:t>
            </w:r>
          </w:p>
          <w:p w:rsidR="004672E6" w:rsidRPr="002D6CED" w:rsidRDefault="004672E6" w:rsidP="00C73AA4">
            <w:pPr>
              <w:jc w:val="center"/>
              <w:rPr>
                <w:rFonts w:ascii="Garamond" w:hAnsi="Garamond" w:cs="Arial"/>
                <w:sz w:val="24"/>
                <w:szCs w:val="24"/>
              </w:rPr>
            </w:pPr>
            <w:r w:rsidRPr="002D6CED">
              <w:rPr>
                <w:rFonts w:ascii="Garamond" w:hAnsi="Garamond" w:cs="Arial"/>
                <w:sz w:val="24"/>
                <w:szCs w:val="24"/>
              </w:rPr>
              <w:t>annuali</w:t>
            </w:r>
          </w:p>
          <w:p w:rsidR="00C51881" w:rsidRPr="002D6CED" w:rsidRDefault="004672E6" w:rsidP="004672E6">
            <w:pPr>
              <w:jc w:val="center"/>
              <w:rPr>
                <w:rFonts w:ascii="Garamond" w:hAnsi="Garamond" w:cs="Arial"/>
                <w:sz w:val="24"/>
                <w:szCs w:val="24"/>
              </w:rPr>
            </w:pPr>
            <w:r w:rsidRPr="002D6CED">
              <w:rPr>
                <w:rFonts w:ascii="Garamond" w:hAnsi="Garamond" w:cs="Arial"/>
                <w:sz w:val="24"/>
                <w:szCs w:val="24"/>
              </w:rPr>
              <w:t>(stima presunta)</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4672E6" w:rsidRPr="002D6CED" w:rsidRDefault="004672E6" w:rsidP="00C73AA4">
            <w:pPr>
              <w:jc w:val="center"/>
              <w:rPr>
                <w:rFonts w:ascii="Garamond" w:hAnsi="Garamond" w:cs="Arial"/>
                <w:sz w:val="24"/>
                <w:szCs w:val="24"/>
              </w:rPr>
            </w:pPr>
            <w:r w:rsidRPr="002D6CED">
              <w:rPr>
                <w:rFonts w:ascii="Garamond" w:hAnsi="Garamond" w:cs="Arial"/>
                <w:sz w:val="24"/>
                <w:szCs w:val="24"/>
              </w:rPr>
              <w:t>(stima presunta)</w:t>
            </w:r>
          </w:p>
          <w:p w:rsidR="00C51881" w:rsidRPr="002D6CED" w:rsidRDefault="00C51881" w:rsidP="00C73AA4">
            <w:pPr>
              <w:jc w:val="center"/>
              <w:rPr>
                <w:rFonts w:ascii="Garamond" w:hAnsi="Garamond" w:cs="Arial"/>
                <w:sz w:val="24"/>
                <w:szCs w:val="24"/>
              </w:rPr>
            </w:pPr>
          </w:p>
        </w:tc>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interventi </w:t>
            </w:r>
          </w:p>
          <w:p w:rsidR="00C51881" w:rsidRPr="002D6CED" w:rsidRDefault="00192958" w:rsidP="00C73AA4">
            <w:pPr>
              <w:jc w:val="center"/>
              <w:rPr>
                <w:rFonts w:ascii="Garamond" w:hAnsi="Garamond" w:cs="Arial"/>
                <w:sz w:val="24"/>
                <w:szCs w:val="24"/>
              </w:rPr>
            </w:pPr>
            <w:r w:rsidRPr="002D6CED">
              <w:rPr>
                <w:rFonts w:ascii="Garamond" w:hAnsi="Garamond" w:cs="Arial"/>
                <w:sz w:val="24"/>
                <w:szCs w:val="24"/>
              </w:rPr>
              <w:t>(stima presunta)</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192958" w:rsidP="00C73AA4">
            <w:pPr>
              <w:jc w:val="center"/>
              <w:rPr>
                <w:rFonts w:ascii="Garamond" w:hAnsi="Garamond" w:cs="Arial"/>
                <w:sz w:val="24"/>
                <w:szCs w:val="24"/>
              </w:rPr>
            </w:pPr>
            <w:r w:rsidRPr="002D6CED">
              <w:rPr>
                <w:rFonts w:ascii="Garamond" w:hAnsi="Garamond" w:cs="Arial"/>
                <w:sz w:val="24"/>
                <w:szCs w:val="24"/>
              </w:rPr>
              <w:t>(stima presunta)</w:t>
            </w:r>
          </w:p>
        </w:tc>
      </w:tr>
      <w:tr w:rsidR="00C51881" w:rsidRPr="002D6CED" w:rsidTr="00462D13">
        <w:trPr>
          <w:jc w:val="center"/>
        </w:trPr>
        <w:tc>
          <w:tcPr>
            <w:tcW w:w="1629" w:type="dxa"/>
            <w:shd w:val="clear" w:color="auto" w:fill="FDE9D9" w:themeFill="accent6" w:themeFillTint="33"/>
          </w:tcPr>
          <w:p w:rsidR="009E03FA" w:rsidRPr="002D6CED" w:rsidRDefault="00A51FDC" w:rsidP="00192958">
            <w:pPr>
              <w:jc w:val="center"/>
              <w:rPr>
                <w:rFonts w:ascii="Garamond" w:hAnsi="Garamond" w:cs="Arial"/>
                <w:sz w:val="24"/>
                <w:szCs w:val="24"/>
              </w:rPr>
            </w:pPr>
            <w:r>
              <w:rPr>
                <w:rFonts w:ascii="Garamond" w:hAnsi="Garamond" w:cs="Arial"/>
                <w:sz w:val="24"/>
                <w:szCs w:val="24"/>
              </w:rPr>
              <w:t>260</w:t>
            </w:r>
          </w:p>
        </w:tc>
        <w:tc>
          <w:tcPr>
            <w:tcW w:w="1630" w:type="dxa"/>
            <w:shd w:val="clear" w:color="auto" w:fill="FDE9D9" w:themeFill="accent6" w:themeFillTint="33"/>
          </w:tcPr>
          <w:p w:rsidR="009E03FA" w:rsidRDefault="00A51FDC" w:rsidP="00D03191">
            <w:pPr>
              <w:jc w:val="center"/>
              <w:rPr>
                <w:rFonts w:ascii="Garamond" w:hAnsi="Garamond" w:cs="Arial"/>
                <w:sz w:val="24"/>
                <w:szCs w:val="24"/>
              </w:rPr>
            </w:pPr>
            <w:r>
              <w:rPr>
                <w:rFonts w:ascii="Garamond" w:hAnsi="Garamond" w:cs="Arial"/>
                <w:sz w:val="24"/>
                <w:szCs w:val="24"/>
              </w:rPr>
              <w:t>190</w:t>
            </w:r>
          </w:p>
          <w:p w:rsidR="00A51FDC" w:rsidRPr="002D6CED" w:rsidRDefault="00A51FDC" w:rsidP="00D03191">
            <w:pPr>
              <w:jc w:val="center"/>
              <w:rPr>
                <w:rFonts w:ascii="Garamond" w:hAnsi="Garamond" w:cs="Arial"/>
                <w:sz w:val="24"/>
                <w:szCs w:val="24"/>
              </w:rPr>
            </w:pPr>
          </w:p>
        </w:tc>
        <w:tc>
          <w:tcPr>
            <w:tcW w:w="1629" w:type="dxa"/>
            <w:shd w:val="clear" w:color="auto" w:fill="FDE9D9" w:themeFill="accent6" w:themeFillTint="33"/>
          </w:tcPr>
          <w:p w:rsidR="00C51881" w:rsidRPr="002D6CED" w:rsidRDefault="00D03191" w:rsidP="00192958">
            <w:pPr>
              <w:jc w:val="center"/>
              <w:rPr>
                <w:rFonts w:ascii="Garamond" w:hAnsi="Garamond" w:cs="Arial"/>
                <w:sz w:val="24"/>
                <w:szCs w:val="24"/>
              </w:rPr>
            </w:pPr>
            <w:r>
              <w:rPr>
                <w:rFonts w:ascii="Garamond" w:hAnsi="Garamond" w:cs="Arial"/>
                <w:sz w:val="24"/>
                <w:szCs w:val="24"/>
              </w:rPr>
              <w:t>35</w:t>
            </w:r>
          </w:p>
        </w:tc>
        <w:tc>
          <w:tcPr>
            <w:tcW w:w="1630" w:type="dxa"/>
            <w:shd w:val="clear" w:color="auto" w:fill="FDE9D9" w:themeFill="accent6" w:themeFillTint="33"/>
          </w:tcPr>
          <w:p w:rsidR="00C51881" w:rsidRPr="002D6CED" w:rsidRDefault="00D03191" w:rsidP="00C73AA4">
            <w:pPr>
              <w:jc w:val="center"/>
              <w:rPr>
                <w:rFonts w:ascii="Garamond" w:hAnsi="Garamond" w:cs="Arial"/>
                <w:sz w:val="24"/>
                <w:szCs w:val="24"/>
              </w:rPr>
            </w:pPr>
            <w:r>
              <w:rPr>
                <w:rFonts w:ascii="Garamond" w:hAnsi="Garamond" w:cs="Arial"/>
                <w:sz w:val="24"/>
                <w:szCs w:val="24"/>
              </w:rPr>
              <w:t>6</w:t>
            </w:r>
          </w:p>
        </w:tc>
      </w:tr>
    </w:tbl>
    <w:p w:rsidR="00B155BD" w:rsidRPr="002D6CED" w:rsidRDefault="00B155BD" w:rsidP="00BD4DE7">
      <w:pPr>
        <w:jc w:val="both"/>
        <w:rPr>
          <w:rFonts w:ascii="Garamond" w:hAnsi="Garamond" w:cs="Arial"/>
          <w:sz w:val="24"/>
          <w:szCs w:val="24"/>
        </w:rPr>
      </w:pPr>
    </w:p>
    <w:p w:rsidR="00D03191" w:rsidRPr="002D6CED" w:rsidRDefault="00D03191" w:rsidP="00D03191">
      <w:pPr>
        <w:jc w:val="both"/>
        <w:rPr>
          <w:rFonts w:ascii="Garamond" w:hAnsi="Garamond" w:cs="Arial"/>
          <w:b/>
          <w:sz w:val="24"/>
          <w:szCs w:val="24"/>
          <w:u w:val="single"/>
        </w:rPr>
      </w:pPr>
      <w:r w:rsidRPr="002D6CED">
        <w:rPr>
          <w:rFonts w:ascii="Garamond" w:hAnsi="Garamond" w:cs="Arial"/>
          <w:b/>
          <w:sz w:val="24"/>
          <w:szCs w:val="24"/>
          <w:u w:val="single"/>
        </w:rPr>
        <w:t xml:space="preserve">LOTTO n. 1 </w:t>
      </w:r>
      <w:r>
        <w:rPr>
          <w:rFonts w:ascii="Garamond" w:hAnsi="Garamond" w:cs="Arial"/>
          <w:b/>
          <w:sz w:val="24"/>
          <w:szCs w:val="24"/>
          <w:u w:val="single"/>
        </w:rPr>
        <w:t xml:space="preserve">voce </w:t>
      </w:r>
      <w:r w:rsidR="00C048D5">
        <w:rPr>
          <w:rFonts w:ascii="Garamond" w:hAnsi="Garamond" w:cs="Arial"/>
          <w:b/>
          <w:sz w:val="24"/>
          <w:szCs w:val="24"/>
          <w:u w:val="single"/>
        </w:rPr>
        <w:t>c</w:t>
      </w:r>
      <w:r>
        <w:rPr>
          <w:rFonts w:ascii="Garamond" w:hAnsi="Garamond" w:cs="Arial"/>
          <w:b/>
          <w:sz w:val="24"/>
          <w:szCs w:val="24"/>
          <w:u w:val="single"/>
        </w:rPr>
        <w:t xml:space="preserve">) </w:t>
      </w:r>
      <w:r w:rsidRPr="002D6CED">
        <w:rPr>
          <w:rFonts w:ascii="Garamond" w:hAnsi="Garamond" w:cs="Arial"/>
          <w:b/>
          <w:sz w:val="24"/>
          <w:szCs w:val="24"/>
          <w:u w:val="single"/>
        </w:rPr>
        <w:t>e LOTTO n. 2</w:t>
      </w:r>
      <w:r w:rsidRPr="00AC46AC">
        <w:rPr>
          <w:rFonts w:ascii="Garamond" w:hAnsi="Garamond" w:cs="Arial"/>
          <w:b/>
          <w:sz w:val="24"/>
          <w:szCs w:val="24"/>
          <w:u w:val="single"/>
        </w:rPr>
        <w:t xml:space="preserve"> </w:t>
      </w:r>
      <w:r>
        <w:rPr>
          <w:rFonts w:ascii="Garamond" w:hAnsi="Garamond" w:cs="Arial"/>
          <w:b/>
          <w:sz w:val="24"/>
          <w:szCs w:val="24"/>
          <w:u w:val="single"/>
        </w:rPr>
        <w:t xml:space="preserve">voce </w:t>
      </w:r>
      <w:r w:rsidR="00C048D5">
        <w:rPr>
          <w:rFonts w:ascii="Garamond" w:hAnsi="Garamond" w:cs="Arial"/>
          <w:b/>
          <w:sz w:val="24"/>
          <w:szCs w:val="24"/>
          <w:u w:val="single"/>
        </w:rPr>
        <w:t>c</w:t>
      </w:r>
      <w:r>
        <w:rPr>
          <w:rFonts w:ascii="Garamond" w:hAnsi="Garamond" w:cs="Arial"/>
          <w:b/>
          <w:sz w:val="24"/>
          <w:szCs w:val="24"/>
          <w:u w:val="single"/>
        </w:rPr>
        <w:t>)</w:t>
      </w:r>
    </w:p>
    <w:p w:rsidR="00D03191" w:rsidRPr="002D6CED" w:rsidRDefault="00D03191" w:rsidP="00D03191">
      <w:pPr>
        <w:spacing w:after="0" w:line="240" w:lineRule="auto"/>
        <w:jc w:val="both"/>
        <w:rPr>
          <w:rFonts w:ascii="Garamond" w:eastAsia="Times New Roman" w:hAnsi="Garamond"/>
          <w:sz w:val="24"/>
          <w:szCs w:val="24"/>
          <w:lang w:eastAsia="it-IT"/>
        </w:rPr>
      </w:pPr>
      <w:r w:rsidRPr="002D6CED">
        <w:rPr>
          <w:rFonts w:ascii="Garamond" w:hAnsi="Garamond" w:cs="Arial"/>
          <w:sz w:val="24"/>
          <w:szCs w:val="24"/>
        </w:rPr>
        <w:t>Il servizio deve essere espletato nel territorio dei Comuni di</w:t>
      </w:r>
      <w:r w:rsidRPr="002D6CED">
        <w:rPr>
          <w:rFonts w:ascii="Garamond" w:eastAsia="Times New Roman" w:hAnsi="Garamond"/>
          <w:sz w:val="24"/>
          <w:szCs w:val="24"/>
          <w:lang w:eastAsia="it-IT"/>
        </w:rPr>
        <w:t>: Aiello del Friuli, Aquileia, Bagnaria Arsa, Bicinicco, Campolongo Tapogliano, Carlino, Cervignano, Chiopris-Viscone, Fiumicello, Gonars, Latisana, Lignano Sabbiadoro, Marano Lagunare, Muzzana del Turgnano, Palazzolo dello Stella, Palmanova, Pocenia, Porpetto, Precenicco, Rivignano Teor, Ronchis, Ruda, San Giorgio di Nogaro, Santa Maria La Longa, San Vito al Torre, Terzo d'Aquileia, Torviscosa, Trivignano Udinese, Villa Vicentina, Visco;</w:t>
      </w:r>
    </w:p>
    <w:p w:rsidR="00D03191" w:rsidRPr="002D6CED" w:rsidRDefault="00D03191" w:rsidP="00D03191">
      <w:pPr>
        <w:jc w:val="both"/>
        <w:rPr>
          <w:rFonts w:ascii="Garamond" w:hAnsi="Garamond" w:cs="Arial"/>
          <w:sz w:val="24"/>
          <w:szCs w:val="24"/>
        </w:rPr>
      </w:pPr>
    </w:p>
    <w:p w:rsidR="00D03191" w:rsidRPr="002D6CED" w:rsidRDefault="00D03191" w:rsidP="00D03191">
      <w:pPr>
        <w:jc w:val="both"/>
        <w:rPr>
          <w:rFonts w:ascii="Garamond" w:hAnsi="Garamond" w:cs="Arial"/>
          <w:sz w:val="24"/>
          <w:szCs w:val="24"/>
        </w:rPr>
      </w:pPr>
      <w:r w:rsidRPr="002D6CED">
        <w:rPr>
          <w:rFonts w:ascii="Garamond" w:hAnsi="Garamond" w:cs="Arial"/>
          <w:sz w:val="24"/>
          <w:szCs w:val="24"/>
        </w:rPr>
        <w:t>Ai fini della predisposizione dell’offerta si rendono noti i seguenti dati:</w:t>
      </w:r>
    </w:p>
    <w:tbl>
      <w:tblPr>
        <w:tblStyle w:val="Grigliatabella"/>
        <w:tblW w:w="0" w:type="auto"/>
        <w:jc w:val="center"/>
        <w:tblLook w:val="04A0" w:firstRow="1" w:lastRow="0" w:firstColumn="1" w:lastColumn="0" w:noHBand="0" w:noVBand="1"/>
      </w:tblPr>
      <w:tblGrid>
        <w:gridCol w:w="1629"/>
        <w:gridCol w:w="1630"/>
        <w:gridCol w:w="1629"/>
        <w:gridCol w:w="1630"/>
      </w:tblGrid>
      <w:tr w:rsidR="00D03191" w:rsidRPr="002D6CED" w:rsidTr="00607A79">
        <w:trPr>
          <w:jc w:val="center"/>
        </w:trPr>
        <w:tc>
          <w:tcPr>
            <w:tcW w:w="3259" w:type="dxa"/>
            <w:gridSpan w:val="2"/>
            <w:shd w:val="clear" w:color="auto" w:fill="FDE9D9" w:themeFill="accent6" w:themeFillTint="33"/>
          </w:tcPr>
          <w:p w:rsidR="00D03191" w:rsidRPr="002D6CED" w:rsidRDefault="00D03191" w:rsidP="00607A79">
            <w:pPr>
              <w:jc w:val="center"/>
              <w:rPr>
                <w:rFonts w:ascii="Garamond" w:hAnsi="Garamond" w:cs="Arial"/>
                <w:b/>
                <w:sz w:val="24"/>
                <w:szCs w:val="24"/>
              </w:rPr>
            </w:pPr>
            <w:r w:rsidRPr="002D6CED">
              <w:rPr>
                <w:rFonts w:ascii="Garamond" w:hAnsi="Garamond" w:cs="Arial"/>
                <w:b/>
                <w:sz w:val="24"/>
                <w:szCs w:val="24"/>
              </w:rPr>
              <w:t>LOTTO n.1</w:t>
            </w:r>
            <w:r w:rsidR="00C048D5">
              <w:rPr>
                <w:rFonts w:ascii="Garamond" w:hAnsi="Garamond" w:cs="Arial"/>
                <w:b/>
                <w:sz w:val="24"/>
                <w:szCs w:val="24"/>
              </w:rPr>
              <w:t xml:space="preserve"> voce c)</w:t>
            </w:r>
          </w:p>
        </w:tc>
        <w:tc>
          <w:tcPr>
            <w:tcW w:w="3259" w:type="dxa"/>
            <w:gridSpan w:val="2"/>
            <w:shd w:val="clear" w:color="auto" w:fill="FDE9D9" w:themeFill="accent6" w:themeFillTint="33"/>
          </w:tcPr>
          <w:p w:rsidR="00D03191" w:rsidRPr="002D6CED" w:rsidRDefault="00D03191" w:rsidP="00607A79">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c)</w:t>
            </w:r>
          </w:p>
        </w:tc>
      </w:tr>
      <w:tr w:rsidR="00D03191" w:rsidRPr="002D6CED" w:rsidTr="00607A79">
        <w:trPr>
          <w:jc w:val="center"/>
        </w:trPr>
        <w:tc>
          <w:tcPr>
            <w:tcW w:w="1629" w:type="dxa"/>
            <w:shd w:val="clear" w:color="auto" w:fill="FDE9D9" w:themeFill="accent6" w:themeFillTint="33"/>
          </w:tcPr>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 xml:space="preserve">Numero catture </w:t>
            </w:r>
          </w:p>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annuali</w:t>
            </w:r>
          </w:p>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(stima presunta)</w:t>
            </w:r>
          </w:p>
        </w:tc>
        <w:tc>
          <w:tcPr>
            <w:tcW w:w="1630" w:type="dxa"/>
            <w:shd w:val="clear" w:color="auto" w:fill="FDE9D9" w:themeFill="accent6" w:themeFillTint="33"/>
          </w:tcPr>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Numero uscite con esito negativo</w:t>
            </w:r>
          </w:p>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(stima presunta)</w:t>
            </w:r>
          </w:p>
          <w:p w:rsidR="00D03191" w:rsidRPr="002D6CED" w:rsidRDefault="00D03191" w:rsidP="00607A79">
            <w:pPr>
              <w:jc w:val="center"/>
              <w:rPr>
                <w:rFonts w:ascii="Garamond" w:hAnsi="Garamond" w:cs="Arial"/>
                <w:sz w:val="24"/>
                <w:szCs w:val="24"/>
              </w:rPr>
            </w:pPr>
          </w:p>
        </w:tc>
        <w:tc>
          <w:tcPr>
            <w:tcW w:w="1629" w:type="dxa"/>
            <w:shd w:val="clear" w:color="auto" w:fill="FDE9D9" w:themeFill="accent6" w:themeFillTint="33"/>
          </w:tcPr>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 xml:space="preserve">Numero interventi </w:t>
            </w:r>
          </w:p>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(stima presunta)</w:t>
            </w:r>
          </w:p>
        </w:tc>
        <w:tc>
          <w:tcPr>
            <w:tcW w:w="1630" w:type="dxa"/>
            <w:shd w:val="clear" w:color="auto" w:fill="FDE9D9" w:themeFill="accent6" w:themeFillTint="33"/>
          </w:tcPr>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Numero uscite con esito negativo</w:t>
            </w:r>
          </w:p>
          <w:p w:rsidR="00D03191" w:rsidRPr="002D6CED" w:rsidRDefault="00D03191" w:rsidP="00607A79">
            <w:pPr>
              <w:jc w:val="center"/>
              <w:rPr>
                <w:rFonts w:ascii="Garamond" w:hAnsi="Garamond" w:cs="Arial"/>
                <w:sz w:val="24"/>
                <w:szCs w:val="24"/>
              </w:rPr>
            </w:pPr>
            <w:r w:rsidRPr="002D6CED">
              <w:rPr>
                <w:rFonts w:ascii="Garamond" w:hAnsi="Garamond" w:cs="Arial"/>
                <w:sz w:val="24"/>
                <w:szCs w:val="24"/>
              </w:rPr>
              <w:t>(stima presunta)</w:t>
            </w:r>
          </w:p>
        </w:tc>
      </w:tr>
      <w:tr w:rsidR="00D03191" w:rsidRPr="002D6CED" w:rsidTr="00607A79">
        <w:trPr>
          <w:jc w:val="center"/>
        </w:trPr>
        <w:tc>
          <w:tcPr>
            <w:tcW w:w="1629" w:type="dxa"/>
            <w:shd w:val="clear" w:color="auto" w:fill="FDE9D9" w:themeFill="accent6" w:themeFillTint="33"/>
          </w:tcPr>
          <w:p w:rsidR="00D03191" w:rsidRPr="002D6CED" w:rsidRDefault="00D03191" w:rsidP="00A51FDC">
            <w:pPr>
              <w:jc w:val="center"/>
              <w:rPr>
                <w:rFonts w:ascii="Garamond" w:hAnsi="Garamond" w:cs="Arial"/>
                <w:sz w:val="24"/>
                <w:szCs w:val="24"/>
              </w:rPr>
            </w:pPr>
            <w:r>
              <w:rPr>
                <w:rFonts w:ascii="Garamond" w:hAnsi="Garamond" w:cs="Arial"/>
                <w:sz w:val="24"/>
                <w:szCs w:val="24"/>
              </w:rPr>
              <w:lastRenderedPageBreak/>
              <w:t>2</w:t>
            </w:r>
            <w:r w:rsidR="00A51FDC">
              <w:rPr>
                <w:rFonts w:ascii="Garamond" w:hAnsi="Garamond" w:cs="Arial"/>
                <w:sz w:val="24"/>
                <w:szCs w:val="24"/>
              </w:rPr>
              <w:t>30</w:t>
            </w:r>
          </w:p>
        </w:tc>
        <w:tc>
          <w:tcPr>
            <w:tcW w:w="1630" w:type="dxa"/>
            <w:shd w:val="clear" w:color="auto" w:fill="FDE9D9" w:themeFill="accent6" w:themeFillTint="33"/>
          </w:tcPr>
          <w:p w:rsidR="00D03191" w:rsidRPr="002D6CED" w:rsidRDefault="00A51FDC" w:rsidP="00607A79">
            <w:pPr>
              <w:jc w:val="center"/>
              <w:rPr>
                <w:rFonts w:ascii="Garamond" w:hAnsi="Garamond" w:cs="Arial"/>
                <w:sz w:val="24"/>
                <w:szCs w:val="24"/>
              </w:rPr>
            </w:pPr>
            <w:r>
              <w:rPr>
                <w:rFonts w:ascii="Garamond" w:hAnsi="Garamond" w:cs="Arial"/>
                <w:sz w:val="24"/>
                <w:szCs w:val="24"/>
              </w:rPr>
              <w:t>45</w:t>
            </w:r>
          </w:p>
        </w:tc>
        <w:tc>
          <w:tcPr>
            <w:tcW w:w="1629" w:type="dxa"/>
            <w:shd w:val="clear" w:color="auto" w:fill="FDE9D9" w:themeFill="accent6" w:themeFillTint="33"/>
          </w:tcPr>
          <w:p w:rsidR="00D03191" w:rsidRPr="002D6CED" w:rsidRDefault="00D03191" w:rsidP="00607A79">
            <w:pPr>
              <w:jc w:val="center"/>
              <w:rPr>
                <w:rFonts w:ascii="Garamond" w:hAnsi="Garamond" w:cs="Arial"/>
                <w:sz w:val="24"/>
                <w:szCs w:val="24"/>
              </w:rPr>
            </w:pPr>
            <w:r>
              <w:rPr>
                <w:rFonts w:ascii="Garamond" w:hAnsi="Garamond" w:cs="Arial"/>
                <w:sz w:val="24"/>
                <w:szCs w:val="24"/>
              </w:rPr>
              <w:t>25</w:t>
            </w:r>
          </w:p>
        </w:tc>
        <w:tc>
          <w:tcPr>
            <w:tcW w:w="1630" w:type="dxa"/>
            <w:shd w:val="clear" w:color="auto" w:fill="FDE9D9" w:themeFill="accent6" w:themeFillTint="33"/>
          </w:tcPr>
          <w:p w:rsidR="00D03191" w:rsidRPr="002D6CED" w:rsidRDefault="00D03191" w:rsidP="00607A79">
            <w:pPr>
              <w:jc w:val="center"/>
              <w:rPr>
                <w:rFonts w:ascii="Garamond" w:hAnsi="Garamond" w:cs="Arial"/>
                <w:sz w:val="24"/>
                <w:szCs w:val="24"/>
              </w:rPr>
            </w:pPr>
            <w:r>
              <w:rPr>
                <w:rFonts w:ascii="Garamond" w:hAnsi="Garamond" w:cs="Arial"/>
                <w:sz w:val="24"/>
                <w:szCs w:val="24"/>
              </w:rPr>
              <w:t>4</w:t>
            </w:r>
          </w:p>
        </w:tc>
      </w:tr>
    </w:tbl>
    <w:p w:rsidR="00AB71AF" w:rsidRPr="002D6CED" w:rsidRDefault="00AB71AF" w:rsidP="00C553D8">
      <w:pPr>
        <w:autoSpaceDE w:val="0"/>
        <w:autoSpaceDN w:val="0"/>
        <w:adjustRightInd w:val="0"/>
        <w:jc w:val="both"/>
        <w:rPr>
          <w:rFonts w:ascii="Garamond" w:hAnsi="Garamond" w:cs="Tahoma"/>
          <w:b/>
          <w:sz w:val="24"/>
          <w:szCs w:val="24"/>
        </w:rPr>
      </w:pPr>
    </w:p>
    <w:p w:rsidR="00C553D8" w:rsidRPr="002D6CED" w:rsidRDefault="00C553D8" w:rsidP="00C553D8">
      <w:pPr>
        <w:autoSpaceDE w:val="0"/>
        <w:autoSpaceDN w:val="0"/>
        <w:adjustRightInd w:val="0"/>
        <w:jc w:val="both"/>
        <w:rPr>
          <w:rFonts w:ascii="Garamond" w:hAnsi="Garamond" w:cs="Tahoma"/>
          <w:b/>
          <w:sz w:val="24"/>
          <w:szCs w:val="24"/>
        </w:rPr>
      </w:pPr>
      <w:r w:rsidRPr="002D6CED">
        <w:rPr>
          <w:rFonts w:ascii="Garamond" w:hAnsi="Garamond" w:cs="Tahoma"/>
          <w:b/>
          <w:sz w:val="24"/>
          <w:szCs w:val="24"/>
        </w:rPr>
        <w:t>Azienda per l’assistenza sanitaria n.3 “Alto Friuli – Collinare - Medio Friuli”</w:t>
      </w:r>
    </w:p>
    <w:p w:rsidR="00BD4DE7" w:rsidRPr="002D6CED" w:rsidRDefault="00BD4DE7" w:rsidP="00BD4DE7">
      <w:pPr>
        <w:jc w:val="both"/>
        <w:rPr>
          <w:rFonts w:ascii="Garamond" w:hAnsi="Garamond" w:cs="Arial"/>
          <w:b/>
          <w:sz w:val="24"/>
          <w:szCs w:val="24"/>
          <w:u w:val="single"/>
        </w:rPr>
      </w:pPr>
      <w:r w:rsidRPr="002D6CED">
        <w:rPr>
          <w:rFonts w:ascii="Garamond" w:hAnsi="Garamond" w:cs="Arial"/>
          <w:b/>
          <w:sz w:val="24"/>
          <w:szCs w:val="24"/>
          <w:u w:val="single"/>
        </w:rPr>
        <w:t xml:space="preserve">LOTTO n. 1 </w:t>
      </w:r>
      <w:r w:rsidR="00C048D5">
        <w:rPr>
          <w:rFonts w:ascii="Garamond" w:hAnsi="Garamond" w:cs="Arial"/>
          <w:b/>
          <w:sz w:val="24"/>
          <w:szCs w:val="24"/>
          <w:u w:val="single"/>
        </w:rPr>
        <w:t xml:space="preserve">voce d) </w:t>
      </w:r>
      <w:r w:rsidRPr="002D6CED">
        <w:rPr>
          <w:rFonts w:ascii="Garamond" w:hAnsi="Garamond" w:cs="Arial"/>
          <w:b/>
          <w:sz w:val="24"/>
          <w:szCs w:val="24"/>
          <w:u w:val="single"/>
        </w:rPr>
        <w:t>e LOTTO n. 2</w:t>
      </w:r>
      <w:r w:rsidR="00C048D5">
        <w:rPr>
          <w:rFonts w:ascii="Garamond" w:hAnsi="Garamond" w:cs="Arial"/>
          <w:b/>
          <w:sz w:val="24"/>
          <w:szCs w:val="24"/>
          <w:u w:val="single"/>
        </w:rPr>
        <w:t xml:space="preserve"> voce d)</w:t>
      </w:r>
    </w:p>
    <w:p w:rsidR="00BD4DE7" w:rsidRPr="002D6CED" w:rsidRDefault="00BD4DE7" w:rsidP="00BD4DE7">
      <w:pPr>
        <w:spacing w:after="0" w:line="240" w:lineRule="auto"/>
        <w:jc w:val="both"/>
        <w:rPr>
          <w:rFonts w:ascii="Garamond" w:eastAsia="Times New Roman" w:hAnsi="Garamond"/>
          <w:sz w:val="24"/>
          <w:szCs w:val="24"/>
          <w:lang w:eastAsia="it-IT"/>
        </w:rPr>
      </w:pPr>
      <w:r w:rsidRPr="002D6CED">
        <w:rPr>
          <w:rFonts w:ascii="Garamond" w:hAnsi="Garamond" w:cs="Arial"/>
          <w:sz w:val="24"/>
          <w:szCs w:val="24"/>
        </w:rPr>
        <w:t>Il servizio deve essere espletato nel territorio dei Comuni di</w:t>
      </w:r>
      <w:r w:rsidRPr="002D6CED">
        <w:rPr>
          <w:rFonts w:ascii="Garamond" w:eastAsia="Times New Roman" w:hAnsi="Garamond"/>
          <w:sz w:val="24"/>
          <w:szCs w:val="24"/>
          <w:lang w:eastAsia="it-IT"/>
        </w:rPr>
        <w:t xml:space="preserve">: Amaro, Ampezzo, Arta Terme, Artegna, Basiliano, Bertiolo, Bordano, </w:t>
      </w:r>
      <w:proofErr w:type="spellStart"/>
      <w:r w:rsidRPr="002D6CED">
        <w:rPr>
          <w:rFonts w:ascii="Garamond" w:eastAsia="Times New Roman" w:hAnsi="Garamond"/>
          <w:sz w:val="24"/>
          <w:szCs w:val="24"/>
          <w:lang w:eastAsia="it-IT"/>
        </w:rPr>
        <w:t>Buja</w:t>
      </w:r>
      <w:proofErr w:type="spellEnd"/>
      <w:r w:rsidRPr="002D6CED">
        <w:rPr>
          <w:rFonts w:ascii="Garamond" w:eastAsia="Times New Roman" w:hAnsi="Garamond"/>
          <w:sz w:val="24"/>
          <w:szCs w:val="24"/>
          <w:lang w:eastAsia="it-IT"/>
        </w:rPr>
        <w:t>, Camino al Tagliamento, Castions di Strada, Cavazzo Carnico, Cercivento, Chiusaforte, Codroipo, Colloredo di Monte Albano, Comeglians, Coseano, Dignano, Dogna, Enemonzo, Fagagna, Flaibano, Forgaria nel Friuli, Forni Avoltri, Forni di Sopra, Forni di Sotto, Gemona, Lauco, Lestizza, Ligosullo, Majano, Malborghetto, Mereto di Tomba, Moggio, Montenars, Mortegliano, Moruzzo, Osoppo, Ovaro, Paluzza, Paularo, Pontebba, Prato Carnico, Preone, Ragogna, Ravascletto, Raveo, Resia, Resiutta, Rigolato, Rive d'Arcano, San Daniele del Friuli, San Vito di Fagagna, Sauris, Sedegliano, Socchieve, Sutrio, Talmassons, Tarvisio, Tolmezzo, Trasaghis, Treppo Carnico, Treppo Grande, Varmo, Venzone, Verzegnis, Villa Santina, Zuglio;</w:t>
      </w:r>
    </w:p>
    <w:p w:rsidR="00BD4DE7" w:rsidRPr="002D6CED" w:rsidRDefault="00BD4DE7" w:rsidP="00BD4DE7">
      <w:pPr>
        <w:jc w:val="both"/>
        <w:rPr>
          <w:rFonts w:ascii="Garamond" w:hAnsi="Garamond" w:cs="Arial"/>
          <w:sz w:val="24"/>
          <w:szCs w:val="24"/>
        </w:rPr>
      </w:pPr>
    </w:p>
    <w:p w:rsidR="00B155BD" w:rsidRPr="002D6CED" w:rsidRDefault="00B155BD" w:rsidP="00B155BD">
      <w:pPr>
        <w:jc w:val="both"/>
        <w:rPr>
          <w:rFonts w:ascii="Garamond" w:hAnsi="Garamond" w:cs="Arial"/>
          <w:sz w:val="24"/>
          <w:szCs w:val="24"/>
        </w:rPr>
      </w:pPr>
      <w:r w:rsidRPr="002D6CED">
        <w:rPr>
          <w:rFonts w:ascii="Garamond" w:hAnsi="Garamond" w:cs="Arial"/>
          <w:sz w:val="24"/>
          <w:szCs w:val="24"/>
        </w:rPr>
        <w:t>Ai fini della predisposizione dell’offerta si rendono noti i seguenti dati:</w:t>
      </w:r>
    </w:p>
    <w:tbl>
      <w:tblPr>
        <w:tblStyle w:val="Grigliatabella"/>
        <w:tblW w:w="0" w:type="auto"/>
        <w:jc w:val="center"/>
        <w:tblLook w:val="04A0" w:firstRow="1" w:lastRow="0" w:firstColumn="1" w:lastColumn="0" w:noHBand="0" w:noVBand="1"/>
      </w:tblPr>
      <w:tblGrid>
        <w:gridCol w:w="1629"/>
        <w:gridCol w:w="1630"/>
        <w:gridCol w:w="1629"/>
        <w:gridCol w:w="1630"/>
      </w:tblGrid>
      <w:tr w:rsidR="00C51881" w:rsidRPr="002D6CED" w:rsidTr="004C1FA0">
        <w:trPr>
          <w:jc w:val="center"/>
        </w:trPr>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n.1</w:t>
            </w:r>
            <w:r w:rsidR="00C048D5">
              <w:rPr>
                <w:rFonts w:ascii="Garamond" w:hAnsi="Garamond" w:cs="Arial"/>
                <w:b/>
                <w:sz w:val="24"/>
                <w:szCs w:val="24"/>
              </w:rPr>
              <w:t xml:space="preserve"> voce d)</w:t>
            </w:r>
          </w:p>
        </w:tc>
        <w:tc>
          <w:tcPr>
            <w:tcW w:w="3259" w:type="dxa"/>
            <w:gridSpan w:val="2"/>
            <w:shd w:val="clear" w:color="auto" w:fill="FDE9D9" w:themeFill="accent6" w:themeFillTint="33"/>
          </w:tcPr>
          <w:p w:rsidR="00C51881" w:rsidRPr="002D6CED" w:rsidRDefault="00C51881" w:rsidP="004C1FA0">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d)</w:t>
            </w:r>
          </w:p>
        </w:tc>
      </w:tr>
      <w:tr w:rsidR="00C51881" w:rsidRPr="002D6CED" w:rsidTr="004C1FA0">
        <w:trPr>
          <w:jc w:val="center"/>
        </w:trPr>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catture </w:t>
            </w:r>
          </w:p>
          <w:p w:rsidR="00C51881" w:rsidRPr="002D6CED" w:rsidRDefault="00DF1124" w:rsidP="00C73AA4">
            <w:pPr>
              <w:jc w:val="center"/>
              <w:rPr>
                <w:rFonts w:ascii="Garamond" w:hAnsi="Garamond" w:cs="Arial"/>
                <w:sz w:val="24"/>
                <w:szCs w:val="24"/>
              </w:rPr>
            </w:pPr>
            <w:r w:rsidRPr="002D6CED">
              <w:rPr>
                <w:rFonts w:ascii="Garamond" w:hAnsi="Garamond" w:cs="Arial"/>
                <w:sz w:val="24"/>
                <w:szCs w:val="24"/>
              </w:rPr>
              <w:t>(proiezione al 31 dicembre 2015 su dati a fine settembre 2015)</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DF1124" w:rsidP="00C73AA4">
            <w:pPr>
              <w:jc w:val="center"/>
              <w:rPr>
                <w:rFonts w:ascii="Garamond" w:hAnsi="Garamond" w:cs="Arial"/>
                <w:sz w:val="24"/>
                <w:szCs w:val="24"/>
              </w:rPr>
            </w:pPr>
            <w:r w:rsidRPr="002D6CED">
              <w:rPr>
                <w:rFonts w:ascii="Garamond" w:hAnsi="Garamond" w:cs="Arial"/>
                <w:sz w:val="24"/>
                <w:szCs w:val="24"/>
              </w:rPr>
              <w:t>(proiezione al 31 dicembre 2015 su dati a fine settembre 2015)</w:t>
            </w:r>
          </w:p>
        </w:tc>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interventi </w:t>
            </w:r>
          </w:p>
          <w:p w:rsidR="00C51881" w:rsidRPr="002D6CED" w:rsidRDefault="00192958" w:rsidP="00C73AA4">
            <w:pPr>
              <w:jc w:val="center"/>
              <w:rPr>
                <w:rFonts w:ascii="Garamond" w:hAnsi="Garamond" w:cs="Arial"/>
                <w:sz w:val="24"/>
                <w:szCs w:val="24"/>
              </w:rPr>
            </w:pPr>
            <w:r w:rsidRPr="002D6CED">
              <w:rPr>
                <w:rFonts w:ascii="Garamond" w:hAnsi="Garamond" w:cs="Arial"/>
                <w:sz w:val="24"/>
                <w:szCs w:val="24"/>
              </w:rPr>
              <w:t>(stima presunta)</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192958" w:rsidP="00C73AA4">
            <w:pPr>
              <w:jc w:val="center"/>
              <w:rPr>
                <w:rFonts w:ascii="Garamond" w:hAnsi="Garamond" w:cs="Arial"/>
                <w:sz w:val="24"/>
                <w:szCs w:val="24"/>
              </w:rPr>
            </w:pPr>
            <w:r w:rsidRPr="002D6CED">
              <w:rPr>
                <w:rFonts w:ascii="Garamond" w:hAnsi="Garamond" w:cs="Arial"/>
                <w:sz w:val="24"/>
                <w:szCs w:val="24"/>
              </w:rPr>
              <w:t>(stima presunta)</w:t>
            </w:r>
          </w:p>
        </w:tc>
      </w:tr>
      <w:tr w:rsidR="00C51881" w:rsidRPr="002D6CED" w:rsidTr="004C1FA0">
        <w:trPr>
          <w:jc w:val="center"/>
        </w:trPr>
        <w:tc>
          <w:tcPr>
            <w:tcW w:w="1629" w:type="dxa"/>
            <w:shd w:val="clear" w:color="auto" w:fill="FDE9D9" w:themeFill="accent6" w:themeFillTint="33"/>
          </w:tcPr>
          <w:p w:rsidR="00C51881" w:rsidRPr="002D6CED" w:rsidRDefault="00462D13" w:rsidP="00C73AA4">
            <w:pPr>
              <w:jc w:val="center"/>
              <w:rPr>
                <w:rFonts w:ascii="Garamond" w:hAnsi="Garamond" w:cs="Arial"/>
                <w:sz w:val="24"/>
                <w:szCs w:val="24"/>
              </w:rPr>
            </w:pPr>
            <w:r w:rsidRPr="002D6CED">
              <w:rPr>
                <w:rFonts w:ascii="Garamond" w:hAnsi="Garamond" w:cs="Arial"/>
                <w:sz w:val="24"/>
                <w:szCs w:val="24"/>
              </w:rPr>
              <w:t>190</w:t>
            </w:r>
          </w:p>
        </w:tc>
        <w:tc>
          <w:tcPr>
            <w:tcW w:w="1630" w:type="dxa"/>
            <w:shd w:val="clear" w:color="auto" w:fill="FDE9D9" w:themeFill="accent6" w:themeFillTint="33"/>
          </w:tcPr>
          <w:p w:rsidR="00C51881" w:rsidRPr="002D6CED" w:rsidRDefault="00462D13" w:rsidP="00C73AA4">
            <w:pPr>
              <w:jc w:val="center"/>
              <w:rPr>
                <w:rFonts w:ascii="Garamond" w:hAnsi="Garamond" w:cs="Arial"/>
                <w:sz w:val="24"/>
                <w:szCs w:val="24"/>
              </w:rPr>
            </w:pPr>
            <w:r w:rsidRPr="002D6CED">
              <w:rPr>
                <w:rFonts w:ascii="Garamond" w:hAnsi="Garamond" w:cs="Arial"/>
                <w:sz w:val="24"/>
                <w:szCs w:val="24"/>
              </w:rPr>
              <w:t>60</w:t>
            </w:r>
          </w:p>
        </w:tc>
        <w:tc>
          <w:tcPr>
            <w:tcW w:w="1629" w:type="dxa"/>
            <w:shd w:val="clear" w:color="auto" w:fill="FDE9D9" w:themeFill="accent6" w:themeFillTint="33"/>
          </w:tcPr>
          <w:p w:rsidR="00C51881" w:rsidRPr="002D6CED" w:rsidRDefault="00462D13" w:rsidP="00C73AA4">
            <w:pPr>
              <w:jc w:val="center"/>
              <w:rPr>
                <w:rFonts w:ascii="Garamond" w:hAnsi="Garamond" w:cs="Arial"/>
                <w:sz w:val="24"/>
                <w:szCs w:val="24"/>
              </w:rPr>
            </w:pPr>
            <w:r w:rsidRPr="002D6CED">
              <w:rPr>
                <w:rFonts w:ascii="Garamond" w:hAnsi="Garamond" w:cs="Arial"/>
                <w:sz w:val="24"/>
                <w:szCs w:val="24"/>
              </w:rPr>
              <w:t>20</w:t>
            </w:r>
          </w:p>
        </w:tc>
        <w:tc>
          <w:tcPr>
            <w:tcW w:w="1630" w:type="dxa"/>
            <w:shd w:val="clear" w:color="auto" w:fill="FDE9D9" w:themeFill="accent6" w:themeFillTint="33"/>
          </w:tcPr>
          <w:p w:rsidR="00C51881" w:rsidRPr="002D6CED" w:rsidRDefault="00462D13" w:rsidP="00C73AA4">
            <w:pPr>
              <w:jc w:val="center"/>
              <w:rPr>
                <w:rFonts w:ascii="Garamond" w:hAnsi="Garamond" w:cs="Arial"/>
                <w:sz w:val="24"/>
                <w:szCs w:val="24"/>
              </w:rPr>
            </w:pPr>
            <w:r w:rsidRPr="002D6CED">
              <w:rPr>
                <w:rFonts w:ascii="Garamond" w:hAnsi="Garamond" w:cs="Arial"/>
                <w:sz w:val="24"/>
                <w:szCs w:val="24"/>
              </w:rPr>
              <w:t>7</w:t>
            </w:r>
          </w:p>
        </w:tc>
      </w:tr>
    </w:tbl>
    <w:p w:rsidR="00B155BD" w:rsidRPr="002D6CED" w:rsidRDefault="00B155BD" w:rsidP="00BD4DE7">
      <w:pPr>
        <w:jc w:val="both"/>
        <w:rPr>
          <w:rFonts w:ascii="Garamond" w:hAnsi="Garamond" w:cs="Arial"/>
          <w:sz w:val="24"/>
          <w:szCs w:val="24"/>
        </w:rPr>
      </w:pPr>
    </w:p>
    <w:p w:rsidR="00325785" w:rsidRPr="002D6CED" w:rsidRDefault="00325785" w:rsidP="00325785">
      <w:pPr>
        <w:jc w:val="both"/>
        <w:rPr>
          <w:rFonts w:ascii="Garamond" w:hAnsi="Garamond" w:cs="Arial"/>
          <w:b/>
          <w:sz w:val="24"/>
          <w:szCs w:val="24"/>
          <w:u w:val="single"/>
        </w:rPr>
      </w:pPr>
      <w:r w:rsidRPr="002D6CED">
        <w:rPr>
          <w:rFonts w:ascii="Garamond" w:hAnsi="Garamond" w:cs="Arial"/>
          <w:b/>
          <w:sz w:val="24"/>
          <w:szCs w:val="24"/>
          <w:u w:val="single"/>
        </w:rPr>
        <w:t>LOTTO n. 3</w:t>
      </w:r>
      <w:r w:rsidR="00C048D5">
        <w:rPr>
          <w:rFonts w:ascii="Garamond" w:hAnsi="Garamond" w:cs="Arial"/>
          <w:b/>
          <w:sz w:val="24"/>
          <w:szCs w:val="24"/>
          <w:u w:val="single"/>
        </w:rPr>
        <w:t xml:space="preserve"> voce a)</w:t>
      </w:r>
    </w:p>
    <w:p w:rsidR="00372A74" w:rsidRPr="002D6CED" w:rsidRDefault="00325785" w:rsidP="00325785">
      <w:pPr>
        <w:jc w:val="both"/>
        <w:rPr>
          <w:rFonts w:ascii="Garamond" w:hAnsi="Garamond" w:cs="Arial"/>
          <w:sz w:val="24"/>
          <w:szCs w:val="24"/>
        </w:rPr>
      </w:pPr>
      <w:r w:rsidRPr="002D6CED">
        <w:rPr>
          <w:rFonts w:ascii="Garamond" w:hAnsi="Garamond" w:cs="Arial"/>
          <w:sz w:val="24"/>
          <w:szCs w:val="24"/>
        </w:rPr>
        <w:t xml:space="preserve">L’ubicazione della struttura </w:t>
      </w:r>
      <w:r w:rsidR="00372A74" w:rsidRPr="002D6CED">
        <w:rPr>
          <w:rFonts w:ascii="Garamond" w:hAnsi="Garamond" w:cs="Arial"/>
          <w:sz w:val="24"/>
          <w:szCs w:val="24"/>
        </w:rPr>
        <w:t xml:space="preserve">da adibirsi a canile contumaciale dovrà </w:t>
      </w:r>
      <w:r w:rsidR="00BD10AF" w:rsidRPr="002D6CED">
        <w:rPr>
          <w:rFonts w:ascii="Garamond" w:hAnsi="Garamond" w:cs="Arial"/>
          <w:sz w:val="24"/>
          <w:szCs w:val="24"/>
        </w:rPr>
        <w:t>trovarsi</w:t>
      </w:r>
      <w:r w:rsidR="00372A74" w:rsidRPr="002D6CED">
        <w:rPr>
          <w:rFonts w:ascii="Garamond" w:hAnsi="Garamond" w:cs="Arial"/>
          <w:sz w:val="24"/>
          <w:szCs w:val="24"/>
        </w:rPr>
        <w:t xml:space="preserve"> nel territorio </w:t>
      </w:r>
      <w:r w:rsidR="00BD10AF" w:rsidRPr="002D6CED">
        <w:rPr>
          <w:rFonts w:ascii="Garamond" w:hAnsi="Garamond" w:cs="Arial"/>
          <w:sz w:val="24"/>
          <w:szCs w:val="24"/>
        </w:rPr>
        <w:t>già di pertinenza della cessata Azienda per i servizi sanitari n.4 “Medio Friuli” -</w:t>
      </w:r>
      <w:r w:rsidR="00372A74" w:rsidRPr="002D6CED">
        <w:rPr>
          <w:rFonts w:ascii="Garamond" w:hAnsi="Garamond" w:cs="Arial"/>
          <w:sz w:val="24"/>
          <w:szCs w:val="24"/>
        </w:rPr>
        <w:t xml:space="preserve"> Distretto di S. Daniele e </w:t>
      </w:r>
      <w:r w:rsidR="00BD10AF" w:rsidRPr="002D6CED">
        <w:rPr>
          <w:rFonts w:ascii="Garamond" w:hAnsi="Garamond" w:cs="Arial"/>
          <w:sz w:val="24"/>
          <w:szCs w:val="24"/>
        </w:rPr>
        <w:t>r</w:t>
      </w:r>
      <w:r w:rsidR="00372A74" w:rsidRPr="002D6CED">
        <w:rPr>
          <w:rFonts w:ascii="Garamond" w:hAnsi="Garamond" w:cs="Arial"/>
          <w:sz w:val="24"/>
          <w:szCs w:val="24"/>
        </w:rPr>
        <w:t xml:space="preserve">icomprendente i Comuni di: </w:t>
      </w:r>
      <w:proofErr w:type="spellStart"/>
      <w:r w:rsidR="00576452" w:rsidRPr="002D6CED">
        <w:rPr>
          <w:rFonts w:ascii="Garamond" w:hAnsi="Garamond"/>
          <w:sz w:val="24"/>
          <w:szCs w:val="24"/>
        </w:rPr>
        <w:t>Buja</w:t>
      </w:r>
      <w:proofErr w:type="spellEnd"/>
      <w:r w:rsidR="00576452" w:rsidRPr="002D6CED">
        <w:rPr>
          <w:rFonts w:ascii="Garamond" w:hAnsi="Garamond"/>
          <w:sz w:val="24"/>
          <w:szCs w:val="24"/>
        </w:rPr>
        <w:t>, Colloredo di Montalbano, Coseano, Dignano, Fagagna, Flaibano, Forgaria del Friuli, Majano, Moruzzo, Ragogna, Rive d'Arcano, San Daniele, San Vito di Fagagna, Treppo Grande.</w:t>
      </w:r>
    </w:p>
    <w:p w:rsidR="00325785" w:rsidRDefault="00325785" w:rsidP="00325785">
      <w:pPr>
        <w:jc w:val="both"/>
        <w:rPr>
          <w:rFonts w:ascii="Garamond" w:hAnsi="Garamond" w:cs="Arial"/>
          <w:sz w:val="24"/>
          <w:szCs w:val="24"/>
        </w:rPr>
      </w:pPr>
      <w:r w:rsidRPr="002D6CED">
        <w:rPr>
          <w:rFonts w:ascii="Garamond" w:hAnsi="Garamond" w:cs="Arial"/>
          <w:sz w:val="24"/>
          <w:szCs w:val="24"/>
        </w:rPr>
        <w:t>Il numero di box che dovrà essere messo a disposizione è il seguente:</w:t>
      </w:r>
    </w:p>
    <w:p w:rsidR="00C048D5" w:rsidRPr="002D6CED" w:rsidRDefault="00C048D5" w:rsidP="00325785">
      <w:pPr>
        <w:jc w:val="both"/>
        <w:rPr>
          <w:rFonts w:ascii="Garamond" w:hAnsi="Garamond" w:cs="Arial"/>
          <w:sz w:val="24"/>
          <w:szCs w:val="24"/>
        </w:rPr>
      </w:pPr>
    </w:p>
    <w:tbl>
      <w:tblPr>
        <w:tblStyle w:val="Grigliatabella"/>
        <w:tblW w:w="0" w:type="auto"/>
        <w:jc w:val="center"/>
        <w:tblLook w:val="04A0" w:firstRow="1" w:lastRow="0" w:firstColumn="1" w:lastColumn="0" w:noHBand="0" w:noVBand="1"/>
      </w:tblPr>
      <w:tblGrid>
        <w:gridCol w:w="3259"/>
        <w:gridCol w:w="3259"/>
      </w:tblGrid>
      <w:tr w:rsidR="00C048D5" w:rsidRPr="002D6CED" w:rsidTr="00832AA6">
        <w:trPr>
          <w:jc w:val="center"/>
        </w:trPr>
        <w:tc>
          <w:tcPr>
            <w:tcW w:w="6518" w:type="dxa"/>
            <w:gridSpan w:val="2"/>
            <w:shd w:val="clear" w:color="auto" w:fill="FDE9D9" w:themeFill="accent6" w:themeFillTint="33"/>
          </w:tcPr>
          <w:p w:rsidR="00C048D5" w:rsidRPr="002D6CED" w:rsidRDefault="00C048D5" w:rsidP="00C048D5">
            <w:pPr>
              <w:jc w:val="center"/>
              <w:rPr>
                <w:rFonts w:ascii="Garamond" w:hAnsi="Garamond" w:cs="Arial"/>
                <w:b/>
                <w:sz w:val="24"/>
                <w:szCs w:val="24"/>
              </w:rPr>
            </w:pPr>
            <w:r w:rsidRPr="002D6CED">
              <w:rPr>
                <w:rFonts w:ascii="Garamond" w:hAnsi="Garamond" w:cs="Arial"/>
                <w:b/>
                <w:sz w:val="24"/>
                <w:szCs w:val="24"/>
              </w:rPr>
              <w:t>LOTTO n.</w:t>
            </w:r>
            <w:r>
              <w:rPr>
                <w:rFonts w:ascii="Garamond" w:hAnsi="Garamond" w:cs="Arial"/>
                <w:b/>
                <w:sz w:val="24"/>
                <w:szCs w:val="24"/>
              </w:rPr>
              <w:t>3 voce a)</w:t>
            </w:r>
          </w:p>
        </w:tc>
      </w:tr>
      <w:tr w:rsidR="00325785" w:rsidRPr="002D6CED" w:rsidTr="00462D13">
        <w:trPr>
          <w:jc w:val="center"/>
        </w:trPr>
        <w:tc>
          <w:tcPr>
            <w:tcW w:w="3259" w:type="dxa"/>
            <w:shd w:val="clear" w:color="auto" w:fill="FDE9D9" w:themeFill="accent6" w:themeFillTint="33"/>
          </w:tcPr>
          <w:p w:rsidR="00325785" w:rsidRPr="002D6CED" w:rsidRDefault="00325785" w:rsidP="000065CA">
            <w:pPr>
              <w:jc w:val="center"/>
              <w:rPr>
                <w:rFonts w:ascii="Garamond" w:hAnsi="Garamond" w:cs="Arial"/>
                <w:b/>
                <w:sz w:val="24"/>
                <w:szCs w:val="24"/>
              </w:rPr>
            </w:pPr>
            <w:r w:rsidRPr="002D6CED">
              <w:rPr>
                <w:rFonts w:ascii="Garamond" w:hAnsi="Garamond" w:cs="Arial"/>
                <w:b/>
                <w:sz w:val="24"/>
                <w:szCs w:val="24"/>
              </w:rPr>
              <w:lastRenderedPageBreak/>
              <w:t>CANI</w:t>
            </w:r>
          </w:p>
        </w:tc>
        <w:tc>
          <w:tcPr>
            <w:tcW w:w="3259" w:type="dxa"/>
            <w:shd w:val="clear" w:color="auto" w:fill="FDE9D9" w:themeFill="accent6" w:themeFillTint="33"/>
          </w:tcPr>
          <w:p w:rsidR="00325785" w:rsidRPr="002D6CED" w:rsidRDefault="00325785" w:rsidP="000065CA">
            <w:pPr>
              <w:jc w:val="center"/>
              <w:rPr>
                <w:rFonts w:ascii="Garamond" w:hAnsi="Garamond" w:cs="Arial"/>
                <w:b/>
                <w:sz w:val="24"/>
                <w:szCs w:val="24"/>
              </w:rPr>
            </w:pPr>
            <w:r w:rsidRPr="002D6CED">
              <w:rPr>
                <w:rFonts w:ascii="Garamond" w:hAnsi="Garamond" w:cs="Arial"/>
                <w:b/>
                <w:sz w:val="24"/>
                <w:szCs w:val="24"/>
              </w:rPr>
              <w:t>GATTI</w:t>
            </w:r>
          </w:p>
        </w:tc>
      </w:tr>
      <w:tr w:rsidR="00325785" w:rsidRPr="002D6CED" w:rsidTr="00462D13">
        <w:trPr>
          <w:jc w:val="center"/>
        </w:trPr>
        <w:tc>
          <w:tcPr>
            <w:tcW w:w="3259" w:type="dxa"/>
            <w:shd w:val="clear" w:color="auto" w:fill="FDE9D9" w:themeFill="accent6" w:themeFillTint="33"/>
          </w:tcPr>
          <w:p w:rsidR="00325785" w:rsidRPr="002D6CED" w:rsidRDefault="009D4197" w:rsidP="000065CA">
            <w:pPr>
              <w:jc w:val="center"/>
              <w:rPr>
                <w:rFonts w:ascii="Garamond" w:hAnsi="Garamond" w:cs="Arial"/>
                <w:sz w:val="24"/>
                <w:szCs w:val="24"/>
              </w:rPr>
            </w:pPr>
            <w:r w:rsidRPr="002D6CED">
              <w:rPr>
                <w:rFonts w:ascii="Garamond" w:hAnsi="Garamond" w:cs="Arial"/>
                <w:sz w:val="24"/>
                <w:szCs w:val="24"/>
              </w:rPr>
              <w:t>5</w:t>
            </w:r>
          </w:p>
        </w:tc>
        <w:tc>
          <w:tcPr>
            <w:tcW w:w="3259" w:type="dxa"/>
            <w:shd w:val="clear" w:color="auto" w:fill="FDE9D9" w:themeFill="accent6" w:themeFillTint="33"/>
          </w:tcPr>
          <w:p w:rsidR="00325785" w:rsidRPr="002D6CED" w:rsidRDefault="009D4197" w:rsidP="000065CA">
            <w:pPr>
              <w:jc w:val="center"/>
              <w:rPr>
                <w:rFonts w:ascii="Garamond" w:hAnsi="Garamond" w:cs="Arial"/>
                <w:sz w:val="24"/>
                <w:szCs w:val="24"/>
              </w:rPr>
            </w:pPr>
            <w:r w:rsidRPr="002D6CED">
              <w:rPr>
                <w:rFonts w:ascii="Garamond" w:hAnsi="Garamond" w:cs="Arial"/>
                <w:sz w:val="24"/>
                <w:szCs w:val="24"/>
              </w:rPr>
              <w:t>1</w:t>
            </w:r>
          </w:p>
        </w:tc>
      </w:tr>
    </w:tbl>
    <w:p w:rsidR="00AB71AF" w:rsidRPr="002D6CED" w:rsidRDefault="00AB71AF" w:rsidP="00C553D8">
      <w:pPr>
        <w:autoSpaceDE w:val="0"/>
        <w:autoSpaceDN w:val="0"/>
        <w:adjustRightInd w:val="0"/>
        <w:rPr>
          <w:rFonts w:ascii="Garamond" w:hAnsi="Garamond" w:cs="Tahoma"/>
          <w:b/>
          <w:sz w:val="24"/>
          <w:szCs w:val="24"/>
        </w:rPr>
      </w:pPr>
    </w:p>
    <w:p w:rsidR="00C553D8" w:rsidRPr="002D6CED" w:rsidRDefault="00C553D8" w:rsidP="00C553D8">
      <w:pPr>
        <w:autoSpaceDE w:val="0"/>
        <w:autoSpaceDN w:val="0"/>
        <w:adjustRightInd w:val="0"/>
        <w:rPr>
          <w:rFonts w:ascii="Garamond" w:hAnsi="Garamond" w:cs="Tahoma"/>
          <w:b/>
          <w:sz w:val="24"/>
          <w:szCs w:val="24"/>
        </w:rPr>
      </w:pPr>
      <w:r w:rsidRPr="002D6CED">
        <w:rPr>
          <w:rFonts w:ascii="Garamond" w:hAnsi="Garamond" w:cs="Tahoma"/>
          <w:b/>
          <w:sz w:val="24"/>
          <w:szCs w:val="24"/>
        </w:rPr>
        <w:t>Azienda per l’assistenza sanitaria n.4 “Friuli Centrale”</w:t>
      </w:r>
    </w:p>
    <w:p w:rsidR="00BD4DE7" w:rsidRPr="002D6CED" w:rsidRDefault="00BD4DE7" w:rsidP="00BD4DE7">
      <w:pPr>
        <w:jc w:val="both"/>
        <w:rPr>
          <w:rFonts w:ascii="Garamond" w:hAnsi="Garamond" w:cs="Arial"/>
          <w:b/>
          <w:sz w:val="24"/>
          <w:szCs w:val="24"/>
          <w:u w:val="single"/>
        </w:rPr>
      </w:pPr>
      <w:r w:rsidRPr="002D6CED">
        <w:rPr>
          <w:rFonts w:ascii="Garamond" w:hAnsi="Garamond" w:cs="Arial"/>
          <w:b/>
          <w:sz w:val="24"/>
          <w:szCs w:val="24"/>
          <w:u w:val="single"/>
        </w:rPr>
        <w:t xml:space="preserve">LOTTO n. 1 </w:t>
      </w:r>
      <w:r w:rsidR="00C048D5">
        <w:rPr>
          <w:rFonts w:ascii="Garamond" w:hAnsi="Garamond" w:cs="Arial"/>
          <w:b/>
          <w:sz w:val="24"/>
          <w:szCs w:val="24"/>
          <w:u w:val="single"/>
        </w:rPr>
        <w:t xml:space="preserve">voce e) </w:t>
      </w:r>
      <w:r w:rsidRPr="002D6CED">
        <w:rPr>
          <w:rFonts w:ascii="Garamond" w:hAnsi="Garamond" w:cs="Arial"/>
          <w:b/>
          <w:sz w:val="24"/>
          <w:szCs w:val="24"/>
          <w:u w:val="single"/>
        </w:rPr>
        <w:t>e LOTTO n. 2</w:t>
      </w:r>
      <w:r w:rsidR="00C048D5">
        <w:rPr>
          <w:rFonts w:ascii="Garamond" w:hAnsi="Garamond" w:cs="Arial"/>
          <w:b/>
          <w:sz w:val="24"/>
          <w:szCs w:val="24"/>
          <w:u w:val="single"/>
        </w:rPr>
        <w:t xml:space="preserve"> voce e)</w:t>
      </w:r>
    </w:p>
    <w:p w:rsidR="00BD4DE7" w:rsidRPr="002D6CED" w:rsidRDefault="00BD4DE7" w:rsidP="00BD4DE7">
      <w:pPr>
        <w:jc w:val="both"/>
        <w:rPr>
          <w:rFonts w:ascii="Garamond" w:eastAsia="Times New Roman" w:hAnsi="Garamond"/>
          <w:sz w:val="24"/>
          <w:szCs w:val="24"/>
          <w:lang w:eastAsia="it-IT"/>
        </w:rPr>
      </w:pPr>
      <w:r w:rsidRPr="002D6CED">
        <w:rPr>
          <w:rFonts w:ascii="Garamond" w:hAnsi="Garamond" w:cs="Arial"/>
          <w:sz w:val="24"/>
          <w:szCs w:val="24"/>
        </w:rPr>
        <w:t>Il servizio deve essere espletato nel territorio dei Comuni di:</w:t>
      </w:r>
      <w:r w:rsidRPr="002D6CED">
        <w:rPr>
          <w:rFonts w:ascii="Garamond" w:eastAsia="Times New Roman" w:hAnsi="Garamond"/>
          <w:sz w:val="24"/>
          <w:szCs w:val="24"/>
          <w:lang w:eastAsia="it-IT"/>
        </w:rPr>
        <w:t xml:space="preserve"> Attimis, Buttrio, Campoformido, Cassacco, Cividale del Friuli, Corno di Rosazzo, Drenchia, Faedis, Grimacco, Lusevera, Magnano in Riviera, Manzano, Martignacco, Moimacco, Nimis, Pagnacco, Pasian di Prato, Pavia di Udine, Povoletto, Pozzuolo del Friuli, Pradamano, Premariacco, Prepotto, Pulfero, Reana del </w:t>
      </w:r>
      <w:proofErr w:type="spellStart"/>
      <w:r w:rsidRPr="002D6CED">
        <w:rPr>
          <w:rFonts w:ascii="Garamond" w:eastAsia="Times New Roman" w:hAnsi="Garamond"/>
          <w:sz w:val="24"/>
          <w:szCs w:val="24"/>
          <w:lang w:eastAsia="it-IT"/>
        </w:rPr>
        <w:t>Rojale</w:t>
      </w:r>
      <w:proofErr w:type="spellEnd"/>
      <w:r w:rsidRPr="002D6CED">
        <w:rPr>
          <w:rFonts w:ascii="Garamond" w:eastAsia="Times New Roman" w:hAnsi="Garamond"/>
          <w:sz w:val="24"/>
          <w:szCs w:val="24"/>
          <w:lang w:eastAsia="it-IT"/>
        </w:rPr>
        <w:t>, Remanzacco, San Giovanni al Natisone, San Leonardo, San Pietro al Natisone, Savogna, Stregna, Taipana, Tarcento, Tavagna</w:t>
      </w:r>
      <w:r w:rsidR="00225BCE" w:rsidRPr="002D6CED">
        <w:rPr>
          <w:rFonts w:ascii="Garamond" w:eastAsia="Times New Roman" w:hAnsi="Garamond"/>
          <w:sz w:val="24"/>
          <w:szCs w:val="24"/>
          <w:lang w:eastAsia="it-IT"/>
        </w:rPr>
        <w:t>cco, Torreano, Tricesimo, Udine.</w:t>
      </w:r>
    </w:p>
    <w:p w:rsidR="00B155BD" w:rsidRDefault="00B155BD" w:rsidP="00B155BD">
      <w:pPr>
        <w:jc w:val="both"/>
        <w:rPr>
          <w:rFonts w:ascii="Garamond" w:hAnsi="Garamond" w:cs="Arial"/>
          <w:sz w:val="24"/>
          <w:szCs w:val="24"/>
        </w:rPr>
      </w:pPr>
      <w:r w:rsidRPr="002D6CED">
        <w:rPr>
          <w:rFonts w:ascii="Garamond" w:hAnsi="Garamond" w:cs="Arial"/>
          <w:sz w:val="24"/>
          <w:szCs w:val="24"/>
        </w:rPr>
        <w:t>Ai fini della predisposizione dell’offerta si rendono noti i seguenti dati:</w:t>
      </w:r>
    </w:p>
    <w:p w:rsidR="00C048D5" w:rsidRPr="002D6CED" w:rsidRDefault="00C048D5" w:rsidP="00B155BD">
      <w:pPr>
        <w:jc w:val="both"/>
        <w:rPr>
          <w:rFonts w:ascii="Garamond" w:hAnsi="Garamond" w:cs="Arial"/>
          <w:sz w:val="24"/>
          <w:szCs w:val="24"/>
        </w:rPr>
      </w:pPr>
    </w:p>
    <w:tbl>
      <w:tblPr>
        <w:tblStyle w:val="Grigliatabella"/>
        <w:tblW w:w="0" w:type="auto"/>
        <w:jc w:val="center"/>
        <w:tblLook w:val="04A0" w:firstRow="1" w:lastRow="0" w:firstColumn="1" w:lastColumn="0" w:noHBand="0" w:noVBand="1"/>
      </w:tblPr>
      <w:tblGrid>
        <w:gridCol w:w="1629"/>
        <w:gridCol w:w="1630"/>
        <w:gridCol w:w="1629"/>
        <w:gridCol w:w="1630"/>
      </w:tblGrid>
      <w:tr w:rsidR="00C51881" w:rsidRPr="002D6CED" w:rsidTr="00462D13">
        <w:trPr>
          <w:jc w:val="center"/>
        </w:trPr>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n.1</w:t>
            </w:r>
            <w:r w:rsidR="00C048D5">
              <w:rPr>
                <w:rFonts w:ascii="Garamond" w:hAnsi="Garamond" w:cs="Arial"/>
                <w:b/>
                <w:sz w:val="24"/>
                <w:szCs w:val="24"/>
              </w:rPr>
              <w:t xml:space="preserve"> voce e)</w:t>
            </w:r>
          </w:p>
        </w:tc>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e)</w:t>
            </w:r>
          </w:p>
        </w:tc>
      </w:tr>
      <w:tr w:rsidR="00C51881" w:rsidRPr="002D6CED" w:rsidTr="00462D13">
        <w:trPr>
          <w:jc w:val="center"/>
        </w:trPr>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catture </w:t>
            </w:r>
          </w:p>
          <w:p w:rsidR="00C51881" w:rsidRPr="002D6CED" w:rsidRDefault="004672E6" w:rsidP="00C73AA4">
            <w:pPr>
              <w:jc w:val="center"/>
              <w:rPr>
                <w:rFonts w:ascii="Garamond" w:hAnsi="Garamond" w:cs="Arial"/>
                <w:sz w:val="24"/>
                <w:szCs w:val="24"/>
              </w:rPr>
            </w:pPr>
            <w:r w:rsidRPr="002D6CED">
              <w:rPr>
                <w:rFonts w:ascii="Garamond" w:hAnsi="Garamond" w:cs="Arial"/>
                <w:sz w:val="24"/>
                <w:szCs w:val="24"/>
              </w:rPr>
              <w:t>(proiezione al 31 dicembre 2015 su dati a fine settembre 2015)</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4672E6" w:rsidP="00C73AA4">
            <w:pPr>
              <w:jc w:val="center"/>
              <w:rPr>
                <w:rFonts w:ascii="Garamond" w:hAnsi="Garamond" w:cs="Arial"/>
                <w:sz w:val="24"/>
                <w:szCs w:val="24"/>
              </w:rPr>
            </w:pPr>
            <w:r w:rsidRPr="002D6CED">
              <w:rPr>
                <w:rFonts w:ascii="Garamond" w:hAnsi="Garamond" w:cs="Arial"/>
                <w:sz w:val="24"/>
                <w:szCs w:val="24"/>
              </w:rPr>
              <w:t>(proiezione al 31 dicembre 2015 su dati a fine settembre 2015)</w:t>
            </w:r>
          </w:p>
        </w:tc>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interventi </w:t>
            </w:r>
          </w:p>
          <w:p w:rsidR="00C51881" w:rsidRPr="002D6CED" w:rsidRDefault="004672E6" w:rsidP="00C73AA4">
            <w:pPr>
              <w:jc w:val="center"/>
              <w:rPr>
                <w:rFonts w:ascii="Garamond" w:hAnsi="Garamond" w:cs="Arial"/>
                <w:sz w:val="24"/>
                <w:szCs w:val="24"/>
              </w:rPr>
            </w:pPr>
            <w:r w:rsidRPr="002D6CED">
              <w:rPr>
                <w:rFonts w:ascii="Garamond" w:hAnsi="Garamond" w:cs="Arial"/>
                <w:sz w:val="24"/>
                <w:szCs w:val="24"/>
              </w:rPr>
              <w:t>(proiezione al 31 dicembre 2015 su dati a fine settembre 2015)</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4672E6" w:rsidP="00C73AA4">
            <w:pPr>
              <w:jc w:val="center"/>
              <w:rPr>
                <w:rFonts w:ascii="Garamond" w:hAnsi="Garamond" w:cs="Arial"/>
                <w:sz w:val="24"/>
                <w:szCs w:val="24"/>
              </w:rPr>
            </w:pPr>
            <w:r w:rsidRPr="002D6CED">
              <w:rPr>
                <w:rFonts w:ascii="Garamond" w:hAnsi="Garamond" w:cs="Arial"/>
                <w:sz w:val="24"/>
                <w:szCs w:val="24"/>
              </w:rPr>
              <w:t>(stima presunta)</w:t>
            </w:r>
          </w:p>
        </w:tc>
      </w:tr>
      <w:tr w:rsidR="00C51881" w:rsidRPr="002D6CED" w:rsidTr="00462D13">
        <w:trPr>
          <w:jc w:val="center"/>
        </w:trPr>
        <w:tc>
          <w:tcPr>
            <w:tcW w:w="1629" w:type="dxa"/>
            <w:shd w:val="clear" w:color="auto" w:fill="FDE9D9" w:themeFill="accent6" w:themeFillTint="33"/>
          </w:tcPr>
          <w:p w:rsidR="00C51881" w:rsidRPr="002D6CED" w:rsidRDefault="00C51881" w:rsidP="004672E6">
            <w:pPr>
              <w:jc w:val="center"/>
              <w:rPr>
                <w:rFonts w:ascii="Garamond" w:hAnsi="Garamond" w:cs="Arial"/>
                <w:sz w:val="24"/>
                <w:szCs w:val="24"/>
              </w:rPr>
            </w:pPr>
            <w:r w:rsidRPr="002D6CED">
              <w:rPr>
                <w:rFonts w:ascii="Garamond" w:hAnsi="Garamond" w:cs="Arial"/>
                <w:sz w:val="24"/>
                <w:szCs w:val="24"/>
              </w:rPr>
              <w:t xml:space="preserve">680 </w:t>
            </w:r>
          </w:p>
        </w:tc>
        <w:tc>
          <w:tcPr>
            <w:tcW w:w="1630" w:type="dxa"/>
            <w:shd w:val="clear" w:color="auto" w:fill="FDE9D9" w:themeFill="accent6" w:themeFillTint="33"/>
          </w:tcPr>
          <w:p w:rsidR="00C51881" w:rsidRPr="002D6CED" w:rsidRDefault="00C51881" w:rsidP="004672E6">
            <w:pPr>
              <w:jc w:val="center"/>
              <w:rPr>
                <w:rFonts w:ascii="Garamond" w:hAnsi="Garamond" w:cs="Arial"/>
                <w:sz w:val="24"/>
                <w:szCs w:val="24"/>
              </w:rPr>
            </w:pPr>
            <w:r w:rsidRPr="002D6CED">
              <w:rPr>
                <w:rFonts w:ascii="Garamond" w:hAnsi="Garamond" w:cs="Arial"/>
                <w:sz w:val="24"/>
                <w:szCs w:val="24"/>
              </w:rPr>
              <w:t xml:space="preserve">262 </w:t>
            </w:r>
          </w:p>
        </w:tc>
        <w:tc>
          <w:tcPr>
            <w:tcW w:w="1629" w:type="dxa"/>
            <w:shd w:val="clear" w:color="auto" w:fill="FDE9D9" w:themeFill="accent6" w:themeFillTint="33"/>
          </w:tcPr>
          <w:p w:rsidR="0024014E" w:rsidRPr="002D6CED" w:rsidRDefault="005C578E" w:rsidP="004672E6">
            <w:pPr>
              <w:jc w:val="center"/>
              <w:rPr>
                <w:rFonts w:ascii="Garamond" w:hAnsi="Garamond" w:cs="Arial"/>
                <w:sz w:val="24"/>
                <w:szCs w:val="24"/>
              </w:rPr>
            </w:pPr>
            <w:r w:rsidRPr="002D6CED">
              <w:rPr>
                <w:rFonts w:ascii="Garamond" w:hAnsi="Garamond" w:cs="Arial"/>
                <w:sz w:val="24"/>
                <w:szCs w:val="24"/>
              </w:rPr>
              <w:t>80</w:t>
            </w:r>
            <w:r w:rsidR="0024014E" w:rsidRPr="002D6CED">
              <w:rPr>
                <w:rFonts w:ascii="Garamond" w:hAnsi="Garamond" w:cs="Arial"/>
                <w:sz w:val="24"/>
                <w:szCs w:val="24"/>
              </w:rPr>
              <w:t xml:space="preserve"> </w:t>
            </w:r>
          </w:p>
        </w:tc>
        <w:tc>
          <w:tcPr>
            <w:tcW w:w="1630" w:type="dxa"/>
            <w:shd w:val="clear" w:color="auto" w:fill="FDE9D9" w:themeFill="accent6" w:themeFillTint="33"/>
          </w:tcPr>
          <w:p w:rsidR="0024014E" w:rsidRPr="002D6CED" w:rsidRDefault="0024014E" w:rsidP="004672E6">
            <w:pPr>
              <w:jc w:val="center"/>
              <w:rPr>
                <w:rFonts w:ascii="Garamond" w:hAnsi="Garamond" w:cs="Arial"/>
                <w:sz w:val="24"/>
                <w:szCs w:val="24"/>
              </w:rPr>
            </w:pPr>
            <w:r w:rsidRPr="002D6CED">
              <w:rPr>
                <w:rFonts w:ascii="Garamond" w:hAnsi="Garamond" w:cs="Arial"/>
                <w:sz w:val="24"/>
                <w:szCs w:val="24"/>
              </w:rPr>
              <w:t>8</w:t>
            </w:r>
          </w:p>
        </w:tc>
      </w:tr>
    </w:tbl>
    <w:p w:rsidR="00C51881" w:rsidRPr="002D6CED" w:rsidRDefault="00C51881" w:rsidP="00325785">
      <w:pPr>
        <w:jc w:val="both"/>
        <w:rPr>
          <w:rFonts w:ascii="Garamond" w:hAnsi="Garamond" w:cs="Tahoma"/>
          <w:b/>
          <w:sz w:val="24"/>
          <w:szCs w:val="24"/>
        </w:rPr>
      </w:pPr>
    </w:p>
    <w:p w:rsidR="00325785" w:rsidRPr="002D6CED" w:rsidRDefault="00325785" w:rsidP="00325785">
      <w:pPr>
        <w:jc w:val="both"/>
        <w:rPr>
          <w:rFonts w:ascii="Garamond" w:hAnsi="Garamond" w:cs="Tahoma"/>
          <w:b/>
          <w:sz w:val="24"/>
          <w:szCs w:val="24"/>
        </w:rPr>
      </w:pPr>
      <w:r w:rsidRPr="002D6CED">
        <w:rPr>
          <w:rFonts w:ascii="Garamond" w:hAnsi="Garamond" w:cs="Tahoma"/>
          <w:b/>
          <w:sz w:val="24"/>
          <w:szCs w:val="24"/>
        </w:rPr>
        <w:t>Azienda per l’assistenza sanitaria n.</w:t>
      </w:r>
      <w:r w:rsidR="00C51881" w:rsidRPr="002D6CED">
        <w:rPr>
          <w:rFonts w:ascii="Garamond" w:hAnsi="Garamond" w:cs="Tahoma"/>
          <w:b/>
          <w:sz w:val="24"/>
          <w:szCs w:val="24"/>
        </w:rPr>
        <w:t>5</w:t>
      </w:r>
      <w:r w:rsidRPr="002D6CED">
        <w:rPr>
          <w:rFonts w:ascii="Garamond" w:hAnsi="Garamond" w:cs="Tahoma"/>
          <w:b/>
          <w:sz w:val="24"/>
          <w:szCs w:val="24"/>
        </w:rPr>
        <w:t xml:space="preserve"> “Friuli Occidentale</w:t>
      </w:r>
    </w:p>
    <w:p w:rsidR="00E3632A" w:rsidRPr="002D6CED" w:rsidRDefault="00E3632A" w:rsidP="00E3632A">
      <w:pPr>
        <w:jc w:val="both"/>
        <w:rPr>
          <w:rFonts w:ascii="Garamond" w:hAnsi="Garamond" w:cs="Arial"/>
          <w:b/>
          <w:sz w:val="24"/>
          <w:szCs w:val="24"/>
          <w:u w:val="single"/>
        </w:rPr>
      </w:pPr>
      <w:r w:rsidRPr="002D6CED">
        <w:rPr>
          <w:rFonts w:ascii="Garamond" w:hAnsi="Garamond" w:cs="Arial"/>
          <w:b/>
          <w:sz w:val="24"/>
          <w:szCs w:val="24"/>
          <w:u w:val="single"/>
        </w:rPr>
        <w:t xml:space="preserve">LOTTO n. 1 </w:t>
      </w:r>
      <w:r w:rsidR="00C048D5">
        <w:rPr>
          <w:rFonts w:ascii="Garamond" w:hAnsi="Garamond" w:cs="Arial"/>
          <w:b/>
          <w:sz w:val="24"/>
          <w:szCs w:val="24"/>
          <w:u w:val="single"/>
        </w:rPr>
        <w:t xml:space="preserve">voce f) </w:t>
      </w:r>
      <w:r w:rsidRPr="002D6CED">
        <w:rPr>
          <w:rFonts w:ascii="Garamond" w:hAnsi="Garamond" w:cs="Arial"/>
          <w:b/>
          <w:sz w:val="24"/>
          <w:szCs w:val="24"/>
          <w:u w:val="single"/>
        </w:rPr>
        <w:t>e LOTTO n. 2</w:t>
      </w:r>
      <w:r w:rsidR="00C048D5">
        <w:rPr>
          <w:rFonts w:ascii="Garamond" w:hAnsi="Garamond" w:cs="Arial"/>
          <w:b/>
          <w:sz w:val="24"/>
          <w:szCs w:val="24"/>
          <w:u w:val="single"/>
        </w:rPr>
        <w:t xml:space="preserve"> voce f)</w:t>
      </w:r>
    </w:p>
    <w:p w:rsidR="00BD4DE7" w:rsidRPr="002D6CED" w:rsidRDefault="00BD4DE7" w:rsidP="00BD4DE7">
      <w:pPr>
        <w:spacing w:after="0" w:line="240" w:lineRule="auto"/>
        <w:jc w:val="both"/>
        <w:rPr>
          <w:rFonts w:ascii="Garamond" w:eastAsia="Times New Roman" w:hAnsi="Garamond"/>
          <w:sz w:val="24"/>
          <w:szCs w:val="24"/>
          <w:lang w:eastAsia="it-IT"/>
        </w:rPr>
      </w:pPr>
      <w:r w:rsidRPr="002D6CED">
        <w:rPr>
          <w:rFonts w:ascii="Garamond" w:hAnsi="Garamond" w:cs="Arial"/>
          <w:sz w:val="24"/>
          <w:szCs w:val="24"/>
        </w:rPr>
        <w:t>Il servizio deve essere espletato nel territorio dei Comuni di</w:t>
      </w:r>
      <w:r w:rsidRPr="002D6CED">
        <w:rPr>
          <w:rFonts w:ascii="Garamond" w:eastAsia="Times New Roman" w:hAnsi="Garamond"/>
          <w:sz w:val="24"/>
          <w:szCs w:val="24"/>
          <w:lang w:eastAsia="it-IT"/>
        </w:rPr>
        <w:t>: Andreis, Arba, Arzene, Aviano, Azzano Decimo, Barcis, Brugnera, Budoia, Caneva, Casarsa della Delizia, Castelnovo del Friuli, Cavasso Nuovo, Chions, Cimolais, Claut, Clauzetto, Cordenons, Cordovado, Erto e Casso, Fanna, Fiume Veneto, Fontanafredda, Frisanco, Maniago, Meduno, Montereale Valcellina, Morsano al Tagliamento, Pasiano di Pordenone, Pinzano al Tagliamento, Polcenigo, Porcia, Pordenone, Prata di Pordenone, Pravisdomini, Roveredo in Piano, Sacile, San Giorgio della Richinvelda, San Martino al Tagliamento, San Quirino, San Vito al Tagliamento, Sequals, Sesto al Reghena, Spilimbergo, Tramonti di Sopra, Tramonti di Sotto, Travesio, Vajont, Valvasone, Vito d'Asio, Vivaro, Zoppola.</w:t>
      </w:r>
    </w:p>
    <w:p w:rsidR="00C553D8" w:rsidRPr="002D6CED" w:rsidRDefault="00C553D8" w:rsidP="00BD4DE7">
      <w:pPr>
        <w:spacing w:after="0" w:line="240" w:lineRule="auto"/>
        <w:jc w:val="both"/>
        <w:rPr>
          <w:rFonts w:ascii="Garamond" w:eastAsia="Times New Roman" w:hAnsi="Garamond"/>
          <w:sz w:val="24"/>
          <w:szCs w:val="24"/>
          <w:lang w:eastAsia="it-IT"/>
        </w:rPr>
      </w:pPr>
    </w:p>
    <w:p w:rsidR="00B155BD" w:rsidRPr="002D6CED" w:rsidRDefault="00B155BD" w:rsidP="00B155BD">
      <w:pPr>
        <w:jc w:val="both"/>
        <w:rPr>
          <w:rFonts w:ascii="Garamond" w:hAnsi="Garamond" w:cs="Arial"/>
          <w:sz w:val="24"/>
          <w:szCs w:val="24"/>
        </w:rPr>
      </w:pPr>
      <w:r w:rsidRPr="002D6CED">
        <w:rPr>
          <w:rFonts w:ascii="Garamond" w:hAnsi="Garamond" w:cs="Arial"/>
          <w:sz w:val="24"/>
          <w:szCs w:val="24"/>
        </w:rPr>
        <w:t>Ai fini della predisposizione dell’offerta si rendono noti i seguenti dati:</w:t>
      </w:r>
    </w:p>
    <w:tbl>
      <w:tblPr>
        <w:tblStyle w:val="Grigliatabella"/>
        <w:tblW w:w="0" w:type="auto"/>
        <w:jc w:val="center"/>
        <w:tblLook w:val="04A0" w:firstRow="1" w:lastRow="0" w:firstColumn="1" w:lastColumn="0" w:noHBand="0" w:noVBand="1"/>
      </w:tblPr>
      <w:tblGrid>
        <w:gridCol w:w="1629"/>
        <w:gridCol w:w="1630"/>
        <w:gridCol w:w="1629"/>
        <w:gridCol w:w="1630"/>
      </w:tblGrid>
      <w:tr w:rsidR="00C51881" w:rsidRPr="002D6CED" w:rsidTr="00462D13">
        <w:trPr>
          <w:jc w:val="center"/>
        </w:trPr>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lastRenderedPageBreak/>
              <w:t>LOTTO n.1</w:t>
            </w:r>
            <w:r w:rsidR="00C048D5">
              <w:rPr>
                <w:rFonts w:ascii="Garamond" w:hAnsi="Garamond" w:cs="Arial"/>
                <w:b/>
                <w:sz w:val="24"/>
                <w:szCs w:val="24"/>
              </w:rPr>
              <w:t xml:space="preserve"> voce f)</w:t>
            </w:r>
          </w:p>
        </w:tc>
        <w:tc>
          <w:tcPr>
            <w:tcW w:w="3259" w:type="dxa"/>
            <w:gridSpan w:val="2"/>
            <w:shd w:val="clear" w:color="auto" w:fill="FDE9D9" w:themeFill="accent6" w:themeFillTint="33"/>
          </w:tcPr>
          <w:p w:rsidR="00C51881" w:rsidRPr="002D6CED" w:rsidRDefault="00C51881" w:rsidP="00C73AA4">
            <w:pPr>
              <w:jc w:val="center"/>
              <w:rPr>
                <w:rFonts w:ascii="Garamond" w:hAnsi="Garamond" w:cs="Arial"/>
                <w:b/>
                <w:sz w:val="24"/>
                <w:szCs w:val="24"/>
              </w:rPr>
            </w:pPr>
            <w:r w:rsidRPr="002D6CED">
              <w:rPr>
                <w:rFonts w:ascii="Garamond" w:hAnsi="Garamond" w:cs="Arial"/>
                <w:b/>
                <w:sz w:val="24"/>
                <w:szCs w:val="24"/>
              </w:rPr>
              <w:t>LOTTO n.2</w:t>
            </w:r>
            <w:r w:rsidR="00C048D5">
              <w:rPr>
                <w:rFonts w:ascii="Garamond" w:hAnsi="Garamond" w:cs="Arial"/>
                <w:b/>
                <w:sz w:val="24"/>
                <w:szCs w:val="24"/>
              </w:rPr>
              <w:t xml:space="preserve"> voce f)</w:t>
            </w:r>
          </w:p>
        </w:tc>
      </w:tr>
      <w:tr w:rsidR="00C51881" w:rsidRPr="002D6CED" w:rsidTr="00462D13">
        <w:trPr>
          <w:jc w:val="center"/>
        </w:trPr>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catture </w:t>
            </w:r>
          </w:p>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anno 2014</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anno 2014</w:t>
            </w:r>
          </w:p>
        </w:tc>
        <w:tc>
          <w:tcPr>
            <w:tcW w:w="1629"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 xml:space="preserve">Numero interventi </w:t>
            </w:r>
          </w:p>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anno 2014</w:t>
            </w:r>
          </w:p>
        </w:tc>
        <w:tc>
          <w:tcPr>
            <w:tcW w:w="1630" w:type="dxa"/>
            <w:shd w:val="clear" w:color="auto" w:fill="FDE9D9" w:themeFill="accent6" w:themeFillTint="33"/>
          </w:tcPr>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Numero uscite con esito negativo</w:t>
            </w:r>
          </w:p>
          <w:p w:rsidR="00C51881" w:rsidRPr="002D6CED" w:rsidRDefault="00C51881" w:rsidP="00C73AA4">
            <w:pPr>
              <w:jc w:val="center"/>
              <w:rPr>
                <w:rFonts w:ascii="Garamond" w:hAnsi="Garamond" w:cs="Arial"/>
                <w:sz w:val="24"/>
                <w:szCs w:val="24"/>
              </w:rPr>
            </w:pPr>
            <w:r w:rsidRPr="002D6CED">
              <w:rPr>
                <w:rFonts w:ascii="Garamond" w:hAnsi="Garamond" w:cs="Arial"/>
                <w:sz w:val="24"/>
                <w:szCs w:val="24"/>
              </w:rPr>
              <w:t>anno 2014</w:t>
            </w:r>
          </w:p>
        </w:tc>
      </w:tr>
      <w:tr w:rsidR="00C51881" w:rsidRPr="002D6CED" w:rsidTr="00462D13">
        <w:trPr>
          <w:jc w:val="center"/>
        </w:trPr>
        <w:tc>
          <w:tcPr>
            <w:tcW w:w="1629" w:type="dxa"/>
            <w:shd w:val="clear" w:color="auto" w:fill="FDE9D9" w:themeFill="accent6" w:themeFillTint="33"/>
          </w:tcPr>
          <w:p w:rsidR="00C51881" w:rsidRPr="002D6CED" w:rsidRDefault="00C51881" w:rsidP="008B4866">
            <w:pPr>
              <w:jc w:val="center"/>
              <w:rPr>
                <w:rFonts w:ascii="Garamond" w:hAnsi="Garamond" w:cs="Arial"/>
                <w:sz w:val="24"/>
                <w:szCs w:val="24"/>
              </w:rPr>
            </w:pPr>
            <w:r w:rsidRPr="002D6CED">
              <w:rPr>
                <w:rFonts w:ascii="Garamond" w:hAnsi="Garamond" w:cs="Arial"/>
                <w:sz w:val="24"/>
                <w:szCs w:val="24"/>
              </w:rPr>
              <w:t>8</w:t>
            </w:r>
            <w:r w:rsidR="008B4866" w:rsidRPr="002D6CED">
              <w:rPr>
                <w:rFonts w:ascii="Garamond" w:hAnsi="Garamond" w:cs="Arial"/>
                <w:sz w:val="24"/>
                <w:szCs w:val="24"/>
              </w:rPr>
              <w:t>4</w:t>
            </w:r>
            <w:r w:rsidRPr="002D6CED">
              <w:rPr>
                <w:rFonts w:ascii="Garamond" w:hAnsi="Garamond" w:cs="Arial"/>
                <w:sz w:val="24"/>
                <w:szCs w:val="24"/>
              </w:rPr>
              <w:t>0 (proiezione al 31 dicembre 2015 su dati a fine settembre 2015)</w:t>
            </w:r>
          </w:p>
        </w:tc>
        <w:tc>
          <w:tcPr>
            <w:tcW w:w="1630" w:type="dxa"/>
            <w:shd w:val="clear" w:color="auto" w:fill="FDE9D9" w:themeFill="accent6" w:themeFillTint="33"/>
          </w:tcPr>
          <w:p w:rsidR="00C51881" w:rsidRPr="002D6CED" w:rsidRDefault="009E03FA" w:rsidP="00C73AA4">
            <w:pPr>
              <w:jc w:val="center"/>
              <w:rPr>
                <w:rFonts w:ascii="Garamond" w:hAnsi="Garamond" w:cs="Arial"/>
                <w:sz w:val="24"/>
                <w:szCs w:val="24"/>
              </w:rPr>
            </w:pPr>
            <w:r w:rsidRPr="002D6CED">
              <w:rPr>
                <w:rFonts w:ascii="Garamond" w:hAnsi="Garamond" w:cs="Arial"/>
                <w:sz w:val="24"/>
                <w:szCs w:val="24"/>
              </w:rPr>
              <w:t>120</w:t>
            </w:r>
          </w:p>
        </w:tc>
        <w:tc>
          <w:tcPr>
            <w:tcW w:w="1629" w:type="dxa"/>
            <w:shd w:val="clear" w:color="auto" w:fill="FDE9D9" w:themeFill="accent6" w:themeFillTint="33"/>
          </w:tcPr>
          <w:p w:rsidR="00C51881" w:rsidRPr="002D6CED" w:rsidRDefault="0093778F" w:rsidP="00C73AA4">
            <w:pPr>
              <w:jc w:val="center"/>
              <w:rPr>
                <w:rFonts w:ascii="Garamond" w:hAnsi="Garamond" w:cs="Arial"/>
                <w:sz w:val="24"/>
                <w:szCs w:val="24"/>
              </w:rPr>
            </w:pPr>
            <w:r w:rsidRPr="002D6CED">
              <w:rPr>
                <w:rFonts w:ascii="Garamond" w:hAnsi="Garamond" w:cs="Arial"/>
                <w:sz w:val="24"/>
                <w:szCs w:val="24"/>
              </w:rPr>
              <w:t>190</w:t>
            </w:r>
            <w:r w:rsidR="00C51881" w:rsidRPr="002D6CED">
              <w:rPr>
                <w:rFonts w:ascii="Garamond" w:hAnsi="Garamond" w:cs="Arial"/>
                <w:sz w:val="24"/>
                <w:szCs w:val="24"/>
              </w:rPr>
              <w:t xml:space="preserve"> (proiezione al 31 dicembre 2015 su dati a fine settembre 2015)</w:t>
            </w:r>
          </w:p>
        </w:tc>
        <w:tc>
          <w:tcPr>
            <w:tcW w:w="1630" w:type="dxa"/>
            <w:shd w:val="clear" w:color="auto" w:fill="FDE9D9" w:themeFill="accent6" w:themeFillTint="33"/>
          </w:tcPr>
          <w:p w:rsidR="00C51881" w:rsidRPr="002D6CED" w:rsidRDefault="0093778F" w:rsidP="00C73AA4">
            <w:pPr>
              <w:jc w:val="center"/>
              <w:rPr>
                <w:rFonts w:ascii="Garamond" w:hAnsi="Garamond" w:cs="Arial"/>
                <w:sz w:val="24"/>
                <w:szCs w:val="24"/>
              </w:rPr>
            </w:pPr>
            <w:r w:rsidRPr="002D6CED">
              <w:rPr>
                <w:rFonts w:ascii="Garamond" w:hAnsi="Garamond" w:cs="Arial"/>
                <w:sz w:val="24"/>
                <w:szCs w:val="24"/>
              </w:rPr>
              <w:t>20</w:t>
            </w:r>
          </w:p>
        </w:tc>
      </w:tr>
    </w:tbl>
    <w:p w:rsidR="00BD4DE7" w:rsidRPr="002D6CED" w:rsidRDefault="00BD4DE7" w:rsidP="00BD4DE7">
      <w:pPr>
        <w:jc w:val="both"/>
        <w:rPr>
          <w:rFonts w:ascii="Garamond" w:hAnsi="Garamond" w:cs="Arial"/>
          <w:sz w:val="24"/>
          <w:szCs w:val="24"/>
        </w:rPr>
      </w:pPr>
    </w:p>
    <w:p w:rsidR="00DE31A8" w:rsidRPr="002D6CED" w:rsidRDefault="00C553D8" w:rsidP="00DE31A8">
      <w:pPr>
        <w:pStyle w:val="Corpotesto"/>
        <w:rPr>
          <w:rFonts w:ascii="Garamond" w:hAnsi="Garamond" w:cs="Tahoma"/>
          <w:sz w:val="24"/>
          <w:szCs w:val="24"/>
          <w:u w:val="single"/>
        </w:rPr>
      </w:pPr>
      <w:r w:rsidRPr="002D6CED">
        <w:rPr>
          <w:rFonts w:ascii="Garamond" w:hAnsi="Garamond" w:cs="Tahoma"/>
          <w:sz w:val="24"/>
          <w:szCs w:val="24"/>
          <w:u w:val="single"/>
        </w:rPr>
        <w:t>Quanto al LOTTO n.2 si specifica che il servizio dovrà ricomprendere anche gli interventi di primo soccorso</w:t>
      </w:r>
    </w:p>
    <w:p w:rsidR="00C553D8" w:rsidRPr="002D6CED" w:rsidRDefault="00C553D8" w:rsidP="00DE31A8">
      <w:pPr>
        <w:pStyle w:val="Corpotesto"/>
        <w:rPr>
          <w:rFonts w:ascii="Garamond" w:hAnsi="Garamond" w:cs="Tahoma"/>
          <w:sz w:val="24"/>
          <w:szCs w:val="24"/>
          <w:u w:val="single"/>
        </w:rPr>
      </w:pPr>
    </w:p>
    <w:p w:rsidR="00325785" w:rsidRPr="002D6CED" w:rsidRDefault="00325785" w:rsidP="00DE31A8">
      <w:pPr>
        <w:pStyle w:val="Corpotesto"/>
        <w:rPr>
          <w:rFonts w:ascii="Garamond" w:hAnsi="Garamond" w:cs="Arial"/>
          <w:b/>
          <w:sz w:val="24"/>
          <w:szCs w:val="24"/>
          <w:u w:val="single"/>
        </w:rPr>
      </w:pPr>
      <w:r w:rsidRPr="002D6CED">
        <w:rPr>
          <w:rFonts w:ascii="Garamond" w:hAnsi="Garamond" w:cs="Arial"/>
          <w:b/>
          <w:sz w:val="24"/>
          <w:szCs w:val="24"/>
          <w:u w:val="single"/>
        </w:rPr>
        <w:t>LOTTO n. 3</w:t>
      </w:r>
    </w:p>
    <w:p w:rsidR="000F034B" w:rsidRPr="002D6CED" w:rsidRDefault="000F034B" w:rsidP="00DE31A8">
      <w:pPr>
        <w:pStyle w:val="Corpotesto"/>
        <w:rPr>
          <w:rFonts w:ascii="Garamond" w:hAnsi="Garamond" w:cs="Tahoma"/>
          <w:b/>
          <w:sz w:val="24"/>
          <w:szCs w:val="24"/>
          <w:u w:val="single"/>
        </w:rPr>
      </w:pPr>
    </w:p>
    <w:p w:rsidR="0050001C" w:rsidRPr="002D6CED" w:rsidRDefault="0050001C" w:rsidP="00DE31A8">
      <w:pPr>
        <w:pStyle w:val="Corpotesto"/>
        <w:rPr>
          <w:rFonts w:ascii="Garamond" w:hAnsi="Garamond" w:cs="Tahoma"/>
          <w:b/>
          <w:sz w:val="24"/>
          <w:szCs w:val="24"/>
          <w:u w:val="single"/>
        </w:rPr>
      </w:pPr>
      <w:r w:rsidRPr="002D6CED">
        <w:rPr>
          <w:rFonts w:ascii="Garamond" w:hAnsi="Garamond" w:cs="Arial"/>
          <w:sz w:val="24"/>
          <w:szCs w:val="24"/>
        </w:rPr>
        <w:t>L’ubicazione della struttura da adibirsi a canile contumaciale dovrà trovarsi nel territorio di pertinenza dell’AAS5, ricomprendente i Comuni di cui alla specifica sui lotti n.1 e n.2.</w:t>
      </w:r>
    </w:p>
    <w:p w:rsidR="0050001C" w:rsidRPr="002D6CED" w:rsidRDefault="0050001C" w:rsidP="00DE31A8">
      <w:pPr>
        <w:pStyle w:val="Corpotesto"/>
        <w:rPr>
          <w:rFonts w:ascii="Garamond" w:hAnsi="Garamond" w:cs="Tahoma"/>
          <w:b/>
          <w:sz w:val="24"/>
          <w:szCs w:val="24"/>
          <w:u w:val="single"/>
        </w:rPr>
      </w:pPr>
    </w:p>
    <w:p w:rsidR="00325785" w:rsidRDefault="00325785" w:rsidP="00325785">
      <w:pPr>
        <w:jc w:val="both"/>
        <w:rPr>
          <w:rFonts w:ascii="Garamond" w:hAnsi="Garamond" w:cs="Arial"/>
          <w:sz w:val="24"/>
          <w:szCs w:val="24"/>
        </w:rPr>
      </w:pPr>
      <w:r w:rsidRPr="002D6CED">
        <w:rPr>
          <w:rFonts w:ascii="Garamond" w:hAnsi="Garamond" w:cs="Arial"/>
          <w:sz w:val="24"/>
          <w:szCs w:val="24"/>
        </w:rPr>
        <w:t>Il numero di box che dovrà essere messo a disposizione è il seguente:</w:t>
      </w:r>
    </w:p>
    <w:tbl>
      <w:tblPr>
        <w:tblStyle w:val="Grigliatabella"/>
        <w:tblW w:w="0" w:type="auto"/>
        <w:jc w:val="center"/>
        <w:tblLook w:val="04A0" w:firstRow="1" w:lastRow="0" w:firstColumn="1" w:lastColumn="0" w:noHBand="0" w:noVBand="1"/>
      </w:tblPr>
      <w:tblGrid>
        <w:gridCol w:w="3259"/>
        <w:gridCol w:w="3259"/>
      </w:tblGrid>
      <w:tr w:rsidR="00C048D5" w:rsidRPr="002D6CED" w:rsidTr="00832AA6">
        <w:trPr>
          <w:jc w:val="center"/>
        </w:trPr>
        <w:tc>
          <w:tcPr>
            <w:tcW w:w="6518" w:type="dxa"/>
            <w:gridSpan w:val="2"/>
            <w:shd w:val="clear" w:color="auto" w:fill="FDE9D9" w:themeFill="accent6" w:themeFillTint="33"/>
          </w:tcPr>
          <w:p w:rsidR="00C048D5" w:rsidRPr="002D6CED" w:rsidRDefault="00C048D5" w:rsidP="00C048D5">
            <w:pPr>
              <w:jc w:val="center"/>
              <w:rPr>
                <w:rFonts w:ascii="Garamond" w:hAnsi="Garamond" w:cs="Arial"/>
                <w:b/>
                <w:sz w:val="24"/>
                <w:szCs w:val="24"/>
              </w:rPr>
            </w:pPr>
            <w:r w:rsidRPr="002D6CED">
              <w:rPr>
                <w:rFonts w:ascii="Garamond" w:hAnsi="Garamond" w:cs="Arial"/>
                <w:b/>
                <w:sz w:val="24"/>
                <w:szCs w:val="24"/>
              </w:rPr>
              <w:t>LOTTO n.</w:t>
            </w:r>
            <w:r>
              <w:rPr>
                <w:rFonts w:ascii="Garamond" w:hAnsi="Garamond" w:cs="Arial"/>
                <w:b/>
                <w:sz w:val="24"/>
                <w:szCs w:val="24"/>
              </w:rPr>
              <w:t>3 voce b)</w:t>
            </w:r>
          </w:p>
        </w:tc>
      </w:tr>
      <w:tr w:rsidR="00325785" w:rsidRPr="002D6CED" w:rsidTr="0093762B">
        <w:trPr>
          <w:jc w:val="center"/>
        </w:trPr>
        <w:tc>
          <w:tcPr>
            <w:tcW w:w="3259" w:type="dxa"/>
            <w:shd w:val="clear" w:color="auto" w:fill="FDE9D9" w:themeFill="accent6" w:themeFillTint="33"/>
          </w:tcPr>
          <w:p w:rsidR="00325785" w:rsidRPr="002D6CED" w:rsidRDefault="00325785" w:rsidP="000065CA">
            <w:pPr>
              <w:jc w:val="center"/>
              <w:rPr>
                <w:rFonts w:ascii="Garamond" w:hAnsi="Garamond" w:cs="Arial"/>
                <w:sz w:val="24"/>
                <w:szCs w:val="24"/>
              </w:rPr>
            </w:pPr>
            <w:r w:rsidRPr="002D6CED">
              <w:rPr>
                <w:rFonts w:ascii="Garamond" w:hAnsi="Garamond" w:cs="Arial"/>
                <w:sz w:val="24"/>
                <w:szCs w:val="24"/>
              </w:rPr>
              <w:t>CANI</w:t>
            </w:r>
          </w:p>
        </w:tc>
        <w:tc>
          <w:tcPr>
            <w:tcW w:w="3259" w:type="dxa"/>
            <w:shd w:val="clear" w:color="auto" w:fill="FDE9D9" w:themeFill="accent6" w:themeFillTint="33"/>
          </w:tcPr>
          <w:p w:rsidR="00325785" w:rsidRPr="002D6CED" w:rsidRDefault="00325785" w:rsidP="000065CA">
            <w:pPr>
              <w:jc w:val="center"/>
              <w:rPr>
                <w:rFonts w:ascii="Garamond" w:hAnsi="Garamond" w:cs="Arial"/>
                <w:sz w:val="24"/>
                <w:szCs w:val="24"/>
              </w:rPr>
            </w:pPr>
            <w:r w:rsidRPr="002D6CED">
              <w:rPr>
                <w:rFonts w:ascii="Garamond" w:hAnsi="Garamond" w:cs="Arial"/>
                <w:sz w:val="24"/>
                <w:szCs w:val="24"/>
              </w:rPr>
              <w:t>GATTI</w:t>
            </w:r>
          </w:p>
        </w:tc>
      </w:tr>
      <w:tr w:rsidR="00325785" w:rsidRPr="002D6CED" w:rsidTr="0093762B">
        <w:trPr>
          <w:jc w:val="center"/>
        </w:trPr>
        <w:tc>
          <w:tcPr>
            <w:tcW w:w="3259" w:type="dxa"/>
            <w:shd w:val="clear" w:color="auto" w:fill="FDE9D9" w:themeFill="accent6" w:themeFillTint="33"/>
          </w:tcPr>
          <w:p w:rsidR="00325785" w:rsidRPr="002D6CED" w:rsidRDefault="00325785" w:rsidP="000065CA">
            <w:pPr>
              <w:jc w:val="center"/>
              <w:rPr>
                <w:rFonts w:ascii="Garamond" w:hAnsi="Garamond" w:cs="Arial"/>
                <w:sz w:val="24"/>
                <w:szCs w:val="24"/>
              </w:rPr>
            </w:pPr>
            <w:r w:rsidRPr="002D6CED">
              <w:rPr>
                <w:rFonts w:ascii="Garamond" w:hAnsi="Garamond" w:cs="Arial"/>
                <w:sz w:val="24"/>
                <w:szCs w:val="24"/>
              </w:rPr>
              <w:t>10</w:t>
            </w:r>
          </w:p>
        </w:tc>
        <w:tc>
          <w:tcPr>
            <w:tcW w:w="3259" w:type="dxa"/>
            <w:shd w:val="clear" w:color="auto" w:fill="FDE9D9" w:themeFill="accent6" w:themeFillTint="33"/>
          </w:tcPr>
          <w:p w:rsidR="00325785" w:rsidRPr="002D6CED" w:rsidRDefault="0093778F" w:rsidP="0093778F">
            <w:pPr>
              <w:jc w:val="center"/>
              <w:rPr>
                <w:rFonts w:ascii="Garamond" w:hAnsi="Garamond" w:cs="Arial"/>
                <w:sz w:val="24"/>
                <w:szCs w:val="24"/>
              </w:rPr>
            </w:pPr>
            <w:r w:rsidRPr="002D6CED">
              <w:rPr>
                <w:rFonts w:ascii="Garamond" w:hAnsi="Garamond" w:cs="Arial"/>
                <w:sz w:val="24"/>
                <w:szCs w:val="24"/>
              </w:rPr>
              <w:t>2 box/gabbie per eventuale isolamento per motivi di polizia veterinaria; adeguati spazi per i gatti ricoverati per motivi di salute (la proiezione al 31/12/2015 è di 100 gatti ricoverati, pari a 2 gatti alla settimana in media</w:t>
            </w:r>
          </w:p>
        </w:tc>
      </w:tr>
    </w:tbl>
    <w:p w:rsidR="00325785" w:rsidRPr="002D6CED" w:rsidRDefault="00325785" w:rsidP="00DE31A8">
      <w:pPr>
        <w:pStyle w:val="Corpotesto"/>
        <w:rPr>
          <w:rFonts w:ascii="Garamond" w:hAnsi="Garamond" w:cs="Tahoma"/>
          <w:sz w:val="24"/>
          <w:szCs w:val="24"/>
          <w:u w:val="single"/>
        </w:rPr>
      </w:pPr>
    </w:p>
    <w:p w:rsidR="00DE31A8" w:rsidRPr="002D6CED" w:rsidRDefault="00DE31A8" w:rsidP="00EC0388">
      <w:pPr>
        <w:pStyle w:val="Paragrafoelenco"/>
        <w:numPr>
          <w:ilvl w:val="0"/>
          <w:numId w:val="14"/>
        </w:numPr>
        <w:spacing w:after="0" w:line="300" w:lineRule="atLeast"/>
        <w:ind w:right="-1"/>
        <w:rPr>
          <w:rFonts w:ascii="Garamond" w:hAnsi="Garamond" w:cs="Tahoma"/>
          <w:sz w:val="24"/>
          <w:szCs w:val="24"/>
        </w:rPr>
      </w:pPr>
      <w:r w:rsidRPr="002D6CED">
        <w:rPr>
          <w:rFonts w:ascii="Garamond" w:hAnsi="Garamond" w:cs="Tahoma"/>
          <w:b/>
          <w:sz w:val="24"/>
          <w:szCs w:val="24"/>
        </w:rPr>
        <w:t xml:space="preserve">PERSONALE ADDETTO AL SERVIZIO </w:t>
      </w:r>
    </w:p>
    <w:p w:rsidR="00707F0D" w:rsidRPr="002D6CED" w:rsidRDefault="00707F0D" w:rsidP="00D97D79">
      <w:pPr>
        <w:spacing w:after="0" w:line="300" w:lineRule="atLeast"/>
        <w:ind w:left="360" w:right="-1"/>
        <w:jc w:val="both"/>
        <w:rPr>
          <w:rFonts w:ascii="Garamond" w:hAnsi="Garamond" w:cs="Tahoma"/>
          <w:sz w:val="24"/>
          <w:szCs w:val="24"/>
        </w:rPr>
      </w:pP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 xml:space="preserve">Il personale addetto all’attività del servizio dovrà possedere i requisiti di professionalità </w:t>
      </w:r>
      <w:r w:rsidR="00D9257A" w:rsidRPr="002D6CED">
        <w:rPr>
          <w:rFonts w:ascii="Garamond" w:hAnsi="Garamond" w:cstheme="minorHAnsi"/>
          <w:color w:val="000000"/>
          <w:sz w:val="24"/>
          <w:szCs w:val="24"/>
        </w:rPr>
        <w:t xml:space="preserve">e moralità </w:t>
      </w:r>
      <w:r w:rsidRPr="002D6CED">
        <w:rPr>
          <w:rFonts w:ascii="Garamond" w:hAnsi="Garamond" w:cstheme="minorHAnsi"/>
          <w:color w:val="000000"/>
          <w:sz w:val="24"/>
          <w:szCs w:val="24"/>
        </w:rPr>
        <w:t>necessari per lo svolgimento di tutte le prestazioni previste nel presente capitolato per ciascun lotto</w:t>
      </w:r>
      <w:r w:rsidRPr="002D6CED">
        <w:rPr>
          <w:rFonts w:ascii="Garamond" w:hAnsi="Garamond" w:cstheme="minorHAnsi"/>
          <w:sz w:val="24"/>
          <w:szCs w:val="24"/>
        </w:rPr>
        <w:t>, ivi comprese le prestazioni sanitarie, ed</w:t>
      </w:r>
      <w:r w:rsidRPr="002D6CED">
        <w:rPr>
          <w:rFonts w:ascii="Garamond" w:hAnsi="Garamond" w:cstheme="minorHAnsi"/>
          <w:color w:val="000000"/>
          <w:sz w:val="24"/>
          <w:szCs w:val="24"/>
        </w:rPr>
        <w:t xml:space="preserve"> essere a conoscenza delle diverse problematiche concernenti  le realtà  della cattura , ricovero e cura degli animali.</w:t>
      </w:r>
    </w:p>
    <w:p w:rsidR="006847EC" w:rsidRPr="002D6CED" w:rsidRDefault="006847EC" w:rsidP="00D97D79">
      <w:pPr>
        <w:spacing w:after="0" w:line="240" w:lineRule="auto"/>
        <w:jc w:val="both"/>
        <w:rPr>
          <w:rFonts w:ascii="Garamond" w:hAnsi="Garamond" w:cstheme="minorHAnsi"/>
          <w:color w:val="FF0000"/>
          <w:sz w:val="24"/>
          <w:szCs w:val="24"/>
        </w:rPr>
      </w:pP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I profili del personale impiegato nell’appalto ed i percorsi formativi devono essere documentari in sede di presentazione offerta.</w:t>
      </w: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lastRenderedPageBreak/>
        <w:t xml:space="preserve">Tutto il personale dovrà essere informato in materia di sicurezza e prevenzione infortuni sul lavoro (Decreto </w:t>
      </w:r>
      <w:proofErr w:type="spellStart"/>
      <w:r w:rsidRPr="002D6CED">
        <w:rPr>
          <w:rFonts w:ascii="Garamond" w:hAnsi="Garamond" w:cstheme="minorHAnsi"/>
          <w:color w:val="000000"/>
          <w:sz w:val="24"/>
          <w:szCs w:val="24"/>
        </w:rPr>
        <w:t>Leg.vo</w:t>
      </w:r>
      <w:proofErr w:type="spellEnd"/>
      <w:r w:rsidRPr="002D6CED">
        <w:rPr>
          <w:rFonts w:ascii="Garamond" w:hAnsi="Garamond" w:cstheme="minorHAnsi"/>
          <w:color w:val="000000"/>
          <w:sz w:val="24"/>
          <w:szCs w:val="24"/>
        </w:rPr>
        <w:t xml:space="preserve"> 81/2008 e successive modificazioni).</w:t>
      </w:r>
    </w:p>
    <w:p w:rsidR="006847EC" w:rsidRPr="002D6CED" w:rsidRDefault="006847EC" w:rsidP="00D97D79">
      <w:pPr>
        <w:autoSpaceDE w:val="0"/>
        <w:autoSpaceDN w:val="0"/>
        <w:adjustRightInd w:val="0"/>
        <w:spacing w:line="240" w:lineRule="auto"/>
        <w:jc w:val="both"/>
        <w:rPr>
          <w:rFonts w:ascii="Garamond" w:hAnsi="Garamond" w:cstheme="minorHAnsi"/>
          <w:sz w:val="24"/>
          <w:szCs w:val="24"/>
        </w:rPr>
      </w:pPr>
      <w:r w:rsidRPr="002D6CED">
        <w:rPr>
          <w:rFonts w:ascii="Garamond" w:hAnsi="Garamond" w:cstheme="minorHAnsi"/>
          <w:color w:val="000000"/>
          <w:sz w:val="24"/>
          <w:szCs w:val="24"/>
        </w:rPr>
        <w:t xml:space="preserve">Il personale dipenderà ad ogni effetto dalla ditta aggiudicataria; dovrà mantenere in servizio un contegno irreprensibile e </w:t>
      </w:r>
      <w:r w:rsidRPr="002D6CED">
        <w:rPr>
          <w:rFonts w:ascii="Garamond" w:hAnsi="Garamond" w:cstheme="minorHAnsi"/>
          <w:sz w:val="24"/>
          <w:szCs w:val="24"/>
        </w:rPr>
        <w:t>decoroso e rispettare il Codice di comportamento dell’Azienda</w:t>
      </w:r>
      <w:r w:rsidR="00D9257A" w:rsidRPr="002D6CED">
        <w:rPr>
          <w:rFonts w:ascii="Garamond" w:hAnsi="Garamond" w:cstheme="minorHAnsi"/>
          <w:sz w:val="24"/>
          <w:szCs w:val="24"/>
        </w:rPr>
        <w:t xml:space="preserve"> affidante</w:t>
      </w:r>
      <w:r w:rsidRPr="002D6CED">
        <w:rPr>
          <w:rFonts w:ascii="Garamond" w:hAnsi="Garamond" w:cstheme="minorHAnsi"/>
          <w:sz w:val="24"/>
          <w:szCs w:val="24"/>
        </w:rPr>
        <w:t xml:space="preserve">. Tale codice sarà consegnato all’aggiudicatario in sede di avvio del servizio. </w:t>
      </w: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sz w:val="24"/>
          <w:szCs w:val="24"/>
        </w:rPr>
        <w:t>La ditta aggiudicataria è unica ed esclusiva responsabile nei confronti del personale da lui assegnato al servizio per l’adempimento di tutte le obbligazioni di legge, normative e contrattuali</w:t>
      </w:r>
      <w:r w:rsidRPr="002D6CED">
        <w:rPr>
          <w:rFonts w:ascii="Garamond" w:hAnsi="Garamond" w:cstheme="minorHAnsi"/>
          <w:color w:val="000000"/>
          <w:sz w:val="24"/>
          <w:szCs w:val="24"/>
        </w:rPr>
        <w:t>, disciplinanti il rapporto di lavoro e in particolare di tutti gli obblighi previdenziali, assistenziali e assicurativi. Dovrà in ogni caso predisporre e controllare che i servizi vengano prestati nel rigoroso rispetto delle normative antinfortunistiche, di sicurezza igienico - sanitaria, ecc.</w:t>
      </w: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L’appaltatore dovrà applicare al personale in servizio condizioni normative e retributive non inferiori a quelle risultanti dal contratto collettivo nazionale di lavoro in vigore, durante l’appalto, per la categoria di cui  trattasi.</w:t>
      </w:r>
    </w:p>
    <w:p w:rsidR="006847EC" w:rsidRPr="002D6CED" w:rsidRDefault="006847EC" w:rsidP="00D97D79">
      <w:pPr>
        <w:autoSpaceDE w:val="0"/>
        <w:autoSpaceDN w:val="0"/>
        <w:adjustRightInd w:val="0"/>
        <w:spacing w:line="240" w:lineRule="auto"/>
        <w:jc w:val="both"/>
        <w:rPr>
          <w:rFonts w:ascii="Garamond" w:hAnsi="Garamond" w:cstheme="minorHAnsi"/>
          <w:color w:val="000000"/>
          <w:sz w:val="24"/>
          <w:szCs w:val="24"/>
        </w:rPr>
      </w:pPr>
      <w:r w:rsidRPr="002D6CED">
        <w:rPr>
          <w:rFonts w:ascii="Garamond" w:hAnsi="Garamond" w:cstheme="minorHAnsi"/>
          <w:color w:val="000000"/>
          <w:sz w:val="24"/>
          <w:szCs w:val="24"/>
        </w:rPr>
        <w:t>Nel redigere l’offerta la ditta dovrà tener conto degli oneri derivanti dagli obblighi connessi alle disposizioni in materia di sicurezza e protezione dei lavoratori, nonché alle condizioni di lavoro.</w:t>
      </w:r>
    </w:p>
    <w:p w:rsidR="00DE31A8" w:rsidRDefault="00DE31A8" w:rsidP="00D97D79">
      <w:pPr>
        <w:autoSpaceDE w:val="0"/>
        <w:autoSpaceDN w:val="0"/>
        <w:adjustRightInd w:val="0"/>
        <w:jc w:val="both"/>
        <w:rPr>
          <w:rFonts w:ascii="Garamond" w:hAnsi="Garamond" w:cs="Tahoma"/>
          <w:bCs/>
          <w:sz w:val="24"/>
          <w:szCs w:val="24"/>
        </w:rPr>
      </w:pPr>
      <w:r w:rsidRPr="002D6CED">
        <w:rPr>
          <w:rFonts w:ascii="Garamond" w:hAnsi="Garamond" w:cs="Tahoma"/>
          <w:bCs/>
          <w:sz w:val="24"/>
          <w:szCs w:val="24"/>
        </w:rPr>
        <w:t>Prima dell’inizio del servizio, la ditta aggiudicataria dovrà fornire all’Azienda l’elenco nominativo del personale impiegato. Tale elenco dovrà essere aggiornato in caso di successive sostituzioni.</w:t>
      </w:r>
    </w:p>
    <w:p w:rsidR="009F097B" w:rsidRPr="002D6CED" w:rsidRDefault="009F097B" w:rsidP="00D97D79">
      <w:pPr>
        <w:autoSpaceDE w:val="0"/>
        <w:autoSpaceDN w:val="0"/>
        <w:adjustRightInd w:val="0"/>
        <w:jc w:val="both"/>
        <w:rPr>
          <w:rFonts w:ascii="Garamond" w:hAnsi="Garamond" w:cs="Tahoma"/>
          <w:bCs/>
          <w:sz w:val="24"/>
          <w:szCs w:val="24"/>
        </w:rPr>
      </w:pPr>
    </w:p>
    <w:p w:rsidR="00DE31A8" w:rsidRPr="002D6CED" w:rsidRDefault="00DE31A8" w:rsidP="00EC0388">
      <w:pPr>
        <w:pStyle w:val="Paragrafoelenco"/>
        <w:numPr>
          <w:ilvl w:val="0"/>
          <w:numId w:val="14"/>
        </w:numPr>
        <w:spacing w:after="0" w:line="300" w:lineRule="atLeast"/>
        <w:jc w:val="both"/>
        <w:rPr>
          <w:rFonts w:ascii="Garamond" w:hAnsi="Garamond" w:cs="Tahoma"/>
          <w:b/>
          <w:sz w:val="24"/>
          <w:szCs w:val="24"/>
        </w:rPr>
      </w:pPr>
      <w:r w:rsidRPr="002D6CED">
        <w:rPr>
          <w:rFonts w:ascii="Garamond" w:hAnsi="Garamond" w:cs="Tahoma"/>
          <w:b/>
          <w:sz w:val="24"/>
          <w:szCs w:val="24"/>
        </w:rPr>
        <w:t>RESPONSABILE DEL SERVIZIO</w:t>
      </w:r>
    </w:p>
    <w:p w:rsidR="00DE31A8" w:rsidRPr="002D6CED" w:rsidRDefault="00DE31A8" w:rsidP="00DE31A8">
      <w:pPr>
        <w:spacing w:line="300" w:lineRule="atLeast"/>
        <w:ind w:left="360"/>
        <w:rPr>
          <w:rFonts w:ascii="Garamond" w:hAnsi="Garamond" w:cs="Tahoma"/>
          <w:b/>
          <w:sz w:val="24"/>
          <w:szCs w:val="24"/>
        </w:rPr>
      </w:pPr>
    </w:p>
    <w:p w:rsidR="00DE31A8" w:rsidRPr="002D6CED" w:rsidRDefault="00DE31A8" w:rsidP="00DE31A8">
      <w:pPr>
        <w:adjustRightInd w:val="0"/>
        <w:spacing w:line="300" w:lineRule="atLeast"/>
        <w:jc w:val="both"/>
        <w:rPr>
          <w:rFonts w:ascii="Garamond" w:hAnsi="Garamond" w:cs="Tahoma"/>
          <w:sz w:val="24"/>
          <w:szCs w:val="24"/>
        </w:rPr>
      </w:pPr>
      <w:r w:rsidRPr="002D6CED">
        <w:rPr>
          <w:rFonts w:ascii="Garamond" w:hAnsi="Garamond" w:cs="Tahoma"/>
          <w:sz w:val="24"/>
          <w:szCs w:val="24"/>
        </w:rPr>
        <w:t>Prima dell’inizio del servizio, la ditta aggiudicataria nominerà un Responsabile, scelto tra persone di comprovata esperienza nella gestione dei servizi in appalto, che sarà il referente della ditta nei riguardi dell’Azienda e ne comunicherà il nominativo, il luogo di residenza</w:t>
      </w:r>
      <w:r w:rsidR="006612ED" w:rsidRPr="002D6CED">
        <w:rPr>
          <w:rFonts w:ascii="Garamond" w:hAnsi="Garamond" w:cs="Tahoma"/>
          <w:sz w:val="24"/>
          <w:szCs w:val="24"/>
        </w:rPr>
        <w:t>,</w:t>
      </w:r>
      <w:r w:rsidRPr="002D6CED">
        <w:rPr>
          <w:rFonts w:ascii="Garamond" w:hAnsi="Garamond" w:cs="Tahoma"/>
          <w:sz w:val="24"/>
          <w:szCs w:val="24"/>
        </w:rPr>
        <w:t xml:space="preserve"> l’indirizzo ed il recapito telefonico, sia fisso che mobile.</w:t>
      </w:r>
    </w:p>
    <w:p w:rsidR="00DE31A8" w:rsidRPr="002D6CED" w:rsidRDefault="00DE31A8" w:rsidP="00DE31A8">
      <w:pPr>
        <w:adjustRightInd w:val="0"/>
        <w:spacing w:line="300" w:lineRule="atLeast"/>
        <w:jc w:val="both"/>
        <w:rPr>
          <w:rFonts w:ascii="Garamond" w:hAnsi="Garamond" w:cs="Tahoma"/>
          <w:color w:val="000000"/>
          <w:sz w:val="24"/>
          <w:szCs w:val="24"/>
        </w:rPr>
      </w:pPr>
      <w:r w:rsidRPr="002D6CED">
        <w:rPr>
          <w:rFonts w:ascii="Garamond" w:hAnsi="Garamond" w:cs="Tahoma"/>
          <w:sz w:val="24"/>
          <w:szCs w:val="24"/>
        </w:rPr>
        <w:t xml:space="preserve">L’aggiudicataria dovrà inoltre indicare anche il nominativo ed il recapito telefonico di un sostituto </w:t>
      </w:r>
      <w:r w:rsidRPr="002D6CED">
        <w:rPr>
          <w:rFonts w:ascii="Garamond" w:hAnsi="Garamond" w:cs="Tahoma"/>
          <w:color w:val="000000"/>
          <w:sz w:val="24"/>
          <w:szCs w:val="24"/>
        </w:rPr>
        <w:t>in possesso di idonea qualificazione professionale.</w:t>
      </w:r>
    </w:p>
    <w:p w:rsidR="00DE31A8" w:rsidRPr="002D6CED" w:rsidRDefault="00DE31A8" w:rsidP="0081572C">
      <w:pPr>
        <w:spacing w:line="300" w:lineRule="atLeast"/>
        <w:jc w:val="both"/>
        <w:rPr>
          <w:rFonts w:ascii="Garamond" w:hAnsi="Garamond" w:cs="Tahoma"/>
          <w:sz w:val="24"/>
          <w:szCs w:val="24"/>
        </w:rPr>
      </w:pPr>
      <w:r w:rsidRPr="002D6CED">
        <w:rPr>
          <w:rFonts w:ascii="Garamond" w:hAnsi="Garamond" w:cs="Tahoma"/>
          <w:sz w:val="24"/>
          <w:szCs w:val="24"/>
        </w:rPr>
        <w:t>Il Responsabile del servizio dovrà</w:t>
      </w:r>
      <w:r w:rsidR="0081572C" w:rsidRPr="002D6CED">
        <w:rPr>
          <w:rFonts w:ascii="Garamond" w:hAnsi="Garamond" w:cs="Tahoma"/>
          <w:sz w:val="24"/>
          <w:szCs w:val="24"/>
        </w:rPr>
        <w:t xml:space="preserve"> essere</w:t>
      </w:r>
      <w:r w:rsidRPr="002D6CED">
        <w:rPr>
          <w:rFonts w:ascii="Garamond" w:hAnsi="Garamond" w:cs="Tahoma"/>
          <w:sz w:val="24"/>
          <w:szCs w:val="24"/>
        </w:rPr>
        <w:t xml:space="preserve"> sempre reperibile durante l</w:t>
      </w:r>
      <w:r w:rsidR="0081572C" w:rsidRPr="002D6CED">
        <w:rPr>
          <w:rFonts w:ascii="Garamond" w:hAnsi="Garamond" w:cs="Tahoma"/>
          <w:sz w:val="24"/>
          <w:szCs w:val="24"/>
        </w:rPr>
        <w:t>’orario diurno</w:t>
      </w:r>
      <w:r w:rsidR="00FE04F0" w:rsidRPr="002D6CED">
        <w:rPr>
          <w:rFonts w:ascii="Garamond" w:hAnsi="Garamond" w:cs="Tahoma"/>
          <w:sz w:val="24"/>
          <w:szCs w:val="24"/>
        </w:rPr>
        <w:t xml:space="preserve"> lavorativo feriale</w:t>
      </w:r>
      <w:r w:rsidR="0081572C" w:rsidRPr="002D6CED">
        <w:rPr>
          <w:rFonts w:ascii="Garamond" w:hAnsi="Garamond" w:cs="Tahoma"/>
          <w:sz w:val="24"/>
          <w:szCs w:val="24"/>
        </w:rPr>
        <w:t>.</w:t>
      </w:r>
    </w:p>
    <w:p w:rsidR="00DE31A8" w:rsidRPr="002D6CED" w:rsidRDefault="00DE31A8" w:rsidP="00DE31A8">
      <w:pPr>
        <w:spacing w:line="300" w:lineRule="atLeast"/>
        <w:jc w:val="both"/>
        <w:rPr>
          <w:rFonts w:ascii="Garamond" w:hAnsi="Garamond" w:cs="Tahoma"/>
          <w:sz w:val="24"/>
          <w:szCs w:val="24"/>
        </w:rPr>
      </w:pPr>
      <w:r w:rsidRPr="002D6CED">
        <w:rPr>
          <w:rFonts w:ascii="Garamond" w:hAnsi="Garamond" w:cs="Tahoma"/>
          <w:sz w:val="24"/>
          <w:szCs w:val="24"/>
        </w:rPr>
        <w:t xml:space="preserve">Dovrà disporre inoltre dei poteri e dei mezzi atti a garantire la rispondenza del servizio al presente capitolato. </w:t>
      </w:r>
      <w:r w:rsidRPr="002D6CED">
        <w:rPr>
          <w:rFonts w:ascii="Garamond" w:hAnsi="Garamond" w:cs="Tahoma"/>
          <w:sz w:val="24"/>
          <w:szCs w:val="24"/>
          <w:lang w:eastAsia="zh-CN"/>
        </w:rPr>
        <w:t>Allo stesso si farà riferimento per ogni problema o per ogni comunicazione urgente che dovesse rendersi necessaria.</w:t>
      </w:r>
    </w:p>
    <w:p w:rsidR="00DE31A8" w:rsidRPr="002D6CED" w:rsidRDefault="00DE31A8" w:rsidP="00DE31A8">
      <w:pPr>
        <w:spacing w:line="300" w:lineRule="atLeast"/>
        <w:jc w:val="both"/>
        <w:rPr>
          <w:rFonts w:ascii="Garamond" w:hAnsi="Garamond" w:cs="Tahoma"/>
          <w:sz w:val="24"/>
          <w:szCs w:val="24"/>
        </w:rPr>
      </w:pPr>
      <w:r w:rsidRPr="002D6CED">
        <w:rPr>
          <w:rFonts w:ascii="Garamond" w:hAnsi="Garamond" w:cs="Tahoma"/>
          <w:sz w:val="24"/>
          <w:szCs w:val="24"/>
        </w:rPr>
        <w:t xml:space="preserve">Avrà il compito di: </w:t>
      </w:r>
    </w:p>
    <w:p w:rsidR="00DE31A8" w:rsidRPr="002D6CED" w:rsidRDefault="00DE31A8" w:rsidP="00271AA1">
      <w:pPr>
        <w:numPr>
          <w:ilvl w:val="1"/>
          <w:numId w:val="4"/>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rapportarsi per tutte le attività oggetto del presente capitolato, con il referente per l’esecuzione nominato dall’Azienda oppure con un suo delegato;</w:t>
      </w:r>
    </w:p>
    <w:p w:rsidR="00DE31A8" w:rsidRPr="002D6CED" w:rsidRDefault="00DE31A8" w:rsidP="00271AA1">
      <w:pPr>
        <w:numPr>
          <w:ilvl w:val="1"/>
          <w:numId w:val="4"/>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organizzare e gestire il personale esercitando nei suoi confronti i poteri direttivi e organizzativi;</w:t>
      </w:r>
    </w:p>
    <w:p w:rsidR="00DE31A8" w:rsidRPr="002D6CED" w:rsidRDefault="00DE31A8" w:rsidP="00271AA1">
      <w:pPr>
        <w:numPr>
          <w:ilvl w:val="1"/>
          <w:numId w:val="4"/>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sovraintendere e coordinare le attività di servizio richieste;</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assumere i provvedimenti necessari ordinari e straordinari per il rispetto degli</w:t>
      </w:r>
      <w:r w:rsidR="0025567B" w:rsidRPr="002D6CED">
        <w:rPr>
          <w:rFonts w:ascii="Garamond" w:hAnsi="Garamond" w:cs="Tahoma"/>
          <w:sz w:val="24"/>
          <w:szCs w:val="24"/>
        </w:rPr>
        <w:t xml:space="preserve"> obblighi connessi al servizio </w:t>
      </w:r>
      <w:r w:rsidRPr="002D6CED">
        <w:rPr>
          <w:rFonts w:ascii="Garamond" w:hAnsi="Garamond" w:cs="Tahoma"/>
          <w:sz w:val="24"/>
          <w:szCs w:val="24"/>
        </w:rPr>
        <w:t>in appalto;</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segnalare tempestivamente all’Amministrazione appaltante qualsiasi problema inerente il servizio e rapportarsi con il personale dell’Azienda addetto alla verifica dell’attività stessa;</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lastRenderedPageBreak/>
        <w:t>monitorare il servizio, con particolare riferimento al rispetto delle prescrizioni inerenti il personale ed il rispetto delle procedure aziendali, se ed in quanto previste;</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prendere in esame l’operato del personale impiegato nel servizio, anche al fine di evidenziare eventuali inadeguatezze o inadempienze e di indicare la necessità di procedere ad eventuali sostituzioni con l’obiettivo di rilevare in itinere l’impatto quantitativo e qualitativo del servizio, nonché le criticità più significative e di individuare le possibili soluzioni;</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color w:val="000000"/>
          <w:sz w:val="24"/>
          <w:szCs w:val="24"/>
        </w:rPr>
      </w:pPr>
      <w:r w:rsidRPr="002D6CED">
        <w:rPr>
          <w:rFonts w:ascii="Garamond" w:hAnsi="Garamond" w:cs="Tahoma"/>
          <w:sz w:val="24"/>
          <w:szCs w:val="24"/>
        </w:rPr>
        <w:t>vigilare sul regolare svolgimento delle prestazioni secondo le modalità stabilite dal presente capitolato</w:t>
      </w:r>
      <w:r w:rsidRPr="002D6CED">
        <w:rPr>
          <w:rFonts w:ascii="Garamond" w:hAnsi="Garamond" w:cs="Tahoma"/>
          <w:color w:val="000000"/>
          <w:sz w:val="24"/>
          <w:szCs w:val="24"/>
        </w:rPr>
        <w:t xml:space="preserve">; </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color w:val="000000"/>
          <w:sz w:val="24"/>
          <w:szCs w:val="24"/>
        </w:rPr>
      </w:pPr>
      <w:r w:rsidRPr="002D6CED">
        <w:rPr>
          <w:rFonts w:ascii="Garamond" w:hAnsi="Garamond" w:cs="Tahoma"/>
          <w:color w:val="000000"/>
          <w:sz w:val="24"/>
          <w:szCs w:val="24"/>
        </w:rPr>
        <w:t>garantire la partecipazione del personale alle attività formative/di aggiornamento</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color w:val="000000"/>
          <w:sz w:val="24"/>
          <w:szCs w:val="24"/>
        </w:rPr>
      </w:pPr>
      <w:r w:rsidRPr="002D6CED">
        <w:rPr>
          <w:rFonts w:ascii="Garamond" w:hAnsi="Garamond" w:cs="Tahoma"/>
          <w:sz w:val="24"/>
          <w:szCs w:val="24"/>
        </w:rPr>
        <w:t>partecipare alle verifiche relative ai controlli di qualità e funzionalità del servizio.</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 xml:space="preserve">ricevere le segnalazioni di non </w:t>
      </w:r>
      <w:proofErr w:type="spellStart"/>
      <w:r w:rsidRPr="002D6CED">
        <w:rPr>
          <w:rFonts w:ascii="Garamond" w:hAnsi="Garamond" w:cs="Tahoma"/>
          <w:sz w:val="24"/>
          <w:szCs w:val="24"/>
        </w:rPr>
        <w:t>confomità</w:t>
      </w:r>
      <w:proofErr w:type="spellEnd"/>
      <w:r w:rsidRPr="002D6CED">
        <w:rPr>
          <w:rFonts w:ascii="Garamond" w:hAnsi="Garamond" w:cs="Tahoma"/>
          <w:sz w:val="24"/>
          <w:szCs w:val="24"/>
        </w:rPr>
        <w:t xml:space="preserve">, a cui possono conseguire l’irrogazione delle penali </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color w:val="FF0000"/>
          <w:sz w:val="24"/>
          <w:szCs w:val="24"/>
        </w:rPr>
      </w:pPr>
      <w:r w:rsidRPr="002D6CED">
        <w:rPr>
          <w:rFonts w:ascii="Garamond" w:hAnsi="Garamond" w:cs="Tahoma"/>
          <w:sz w:val="24"/>
          <w:szCs w:val="24"/>
        </w:rPr>
        <w:t>tenere sotto controllo le azioni correttive, nei tempi di tolleranza consentiti</w:t>
      </w:r>
      <w:r w:rsidRPr="002D6CED">
        <w:rPr>
          <w:rFonts w:ascii="Garamond" w:hAnsi="Garamond" w:cs="Tahoma"/>
          <w:color w:val="FF0000"/>
          <w:sz w:val="24"/>
          <w:szCs w:val="24"/>
        </w:rPr>
        <w:t xml:space="preserve"> </w:t>
      </w:r>
    </w:p>
    <w:p w:rsidR="00DE31A8" w:rsidRPr="002D6CED" w:rsidRDefault="00DE31A8"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 xml:space="preserve">partecipare agli eventuali audit periodici sull’andamento del servizio. In quella sede è tenuto a fornire spiegazioni e riscontri sulle problematiche occorse e a fornire dettagli e dati sulla risoluzione di eventuali non conformità contestate, anche al fine di verificare l’applicabilità di eventuali penali di cui all’art. 6 dell’Allegato 1 . </w:t>
      </w:r>
    </w:p>
    <w:p w:rsidR="00DE31A8" w:rsidRPr="002D6CED" w:rsidRDefault="0025567B" w:rsidP="00271AA1">
      <w:pPr>
        <w:numPr>
          <w:ilvl w:val="0"/>
          <w:numId w:val="7"/>
        </w:numPr>
        <w:tabs>
          <w:tab w:val="clear" w:pos="1440"/>
          <w:tab w:val="num" w:pos="720"/>
        </w:tabs>
        <w:spacing w:after="0" w:line="300" w:lineRule="atLeast"/>
        <w:ind w:left="720"/>
        <w:jc w:val="both"/>
        <w:rPr>
          <w:rFonts w:ascii="Garamond" w:hAnsi="Garamond" w:cs="Tahoma"/>
          <w:sz w:val="24"/>
          <w:szCs w:val="24"/>
        </w:rPr>
      </w:pPr>
      <w:r w:rsidRPr="002D6CED">
        <w:rPr>
          <w:rFonts w:ascii="Garamond" w:hAnsi="Garamond" w:cs="Tahoma"/>
          <w:sz w:val="24"/>
          <w:szCs w:val="24"/>
        </w:rPr>
        <w:t>a</w:t>
      </w:r>
      <w:r w:rsidR="00DE31A8" w:rsidRPr="002D6CED">
        <w:rPr>
          <w:rFonts w:ascii="Garamond" w:hAnsi="Garamond" w:cs="Tahoma"/>
          <w:sz w:val="24"/>
          <w:szCs w:val="24"/>
        </w:rPr>
        <w:t>ssumere, se titolato, l’incarico di Responsabile Esterno ai sensi della normativa sulla Privacy.</w:t>
      </w:r>
    </w:p>
    <w:p w:rsidR="00DE31A8" w:rsidRPr="002D6CED" w:rsidRDefault="00DE31A8" w:rsidP="00DE31A8">
      <w:pPr>
        <w:spacing w:line="300" w:lineRule="atLeast"/>
        <w:jc w:val="both"/>
        <w:rPr>
          <w:rFonts w:ascii="Garamond" w:hAnsi="Garamond" w:cs="Tahoma"/>
          <w:sz w:val="24"/>
          <w:szCs w:val="24"/>
          <w:highlight w:val="yellow"/>
        </w:rPr>
      </w:pPr>
    </w:p>
    <w:p w:rsidR="00DE31A8" w:rsidRPr="002D6CED" w:rsidRDefault="00DE31A8" w:rsidP="00DE31A8">
      <w:pPr>
        <w:spacing w:line="300" w:lineRule="atLeast"/>
        <w:jc w:val="both"/>
        <w:rPr>
          <w:rFonts w:ascii="Garamond" w:hAnsi="Garamond" w:cs="Tahoma"/>
          <w:color w:val="000000"/>
          <w:sz w:val="24"/>
          <w:szCs w:val="24"/>
        </w:rPr>
      </w:pPr>
      <w:r w:rsidRPr="002D6CED">
        <w:rPr>
          <w:rFonts w:ascii="Garamond" w:hAnsi="Garamond" w:cs="Tahoma"/>
          <w:color w:val="000000"/>
          <w:sz w:val="24"/>
          <w:szCs w:val="24"/>
        </w:rPr>
        <w:t>Le comunicazioni e le eventuali contestazioni fatte dall</w:t>
      </w:r>
      <w:r w:rsidR="006847EC" w:rsidRPr="002D6CED">
        <w:rPr>
          <w:rFonts w:ascii="Garamond" w:hAnsi="Garamond" w:cs="Tahoma"/>
          <w:color w:val="000000"/>
          <w:sz w:val="24"/>
          <w:szCs w:val="24"/>
        </w:rPr>
        <w:t xml:space="preserve">e </w:t>
      </w:r>
      <w:r w:rsidRPr="002D6CED">
        <w:rPr>
          <w:rFonts w:ascii="Garamond" w:hAnsi="Garamond" w:cs="Tahoma"/>
          <w:color w:val="000000"/>
          <w:sz w:val="24"/>
          <w:szCs w:val="24"/>
        </w:rPr>
        <w:t>A</w:t>
      </w:r>
      <w:r w:rsidR="006847EC" w:rsidRPr="002D6CED">
        <w:rPr>
          <w:rFonts w:ascii="Garamond" w:hAnsi="Garamond" w:cs="Tahoma"/>
          <w:color w:val="000000"/>
          <w:sz w:val="24"/>
          <w:szCs w:val="24"/>
        </w:rPr>
        <w:t>AS</w:t>
      </w:r>
      <w:r w:rsidRPr="002D6CED">
        <w:rPr>
          <w:rFonts w:ascii="Garamond" w:hAnsi="Garamond" w:cs="Tahoma"/>
          <w:color w:val="000000"/>
          <w:sz w:val="24"/>
          <w:szCs w:val="24"/>
        </w:rPr>
        <w:t xml:space="preserve"> al Responsabile del servizio, si intendono come presentate direttamente alla ditta.</w:t>
      </w:r>
    </w:p>
    <w:p w:rsidR="00DE31A8" w:rsidRPr="002D6CED" w:rsidRDefault="00DE31A8" w:rsidP="00DE31A8">
      <w:pPr>
        <w:pStyle w:val="Corpotesto"/>
        <w:rPr>
          <w:sz w:val="24"/>
          <w:szCs w:val="24"/>
        </w:rPr>
      </w:pPr>
    </w:p>
    <w:p w:rsidR="00DE31A8" w:rsidRPr="002D6CED" w:rsidRDefault="00DE31A8" w:rsidP="00EC0388">
      <w:pPr>
        <w:numPr>
          <w:ilvl w:val="0"/>
          <w:numId w:val="14"/>
        </w:numPr>
        <w:spacing w:after="0" w:line="300" w:lineRule="atLeast"/>
        <w:jc w:val="both"/>
        <w:rPr>
          <w:rFonts w:ascii="Garamond" w:hAnsi="Garamond" w:cs="Tahoma"/>
          <w:b/>
          <w:sz w:val="24"/>
          <w:szCs w:val="24"/>
        </w:rPr>
      </w:pPr>
      <w:r w:rsidRPr="002D6CED">
        <w:rPr>
          <w:rFonts w:ascii="Garamond" w:hAnsi="Garamond" w:cs="Tahoma"/>
          <w:b/>
          <w:sz w:val="24"/>
          <w:szCs w:val="24"/>
        </w:rPr>
        <w:t>ONERI A CARICO DELLA DITTA</w:t>
      </w:r>
    </w:p>
    <w:p w:rsidR="00DE31A8" w:rsidRPr="002D6CED" w:rsidRDefault="00DE31A8" w:rsidP="00DE31A8">
      <w:pPr>
        <w:spacing w:line="300" w:lineRule="atLeast"/>
        <w:jc w:val="both"/>
        <w:rPr>
          <w:rFonts w:ascii="Garamond" w:hAnsi="Garamond" w:cs="Tahoma"/>
          <w:sz w:val="24"/>
          <w:szCs w:val="24"/>
        </w:rPr>
      </w:pPr>
    </w:p>
    <w:p w:rsidR="00DE31A8" w:rsidRPr="002D6CED" w:rsidRDefault="00DE31A8" w:rsidP="0025567B">
      <w:pPr>
        <w:spacing w:line="300" w:lineRule="atLeast"/>
        <w:jc w:val="both"/>
        <w:rPr>
          <w:rFonts w:ascii="Garamond" w:hAnsi="Garamond" w:cs="Tahoma"/>
          <w:bCs/>
          <w:color w:val="000000"/>
          <w:sz w:val="24"/>
          <w:szCs w:val="24"/>
        </w:rPr>
      </w:pPr>
      <w:r w:rsidRPr="002D6CED">
        <w:rPr>
          <w:rFonts w:ascii="Garamond" w:hAnsi="Garamond" w:cs="Tahoma"/>
          <w:sz w:val="24"/>
          <w:szCs w:val="24"/>
        </w:rPr>
        <w:t>La Ditta, oltre a quanto indicato nella propria offerta (che contestualmente all’aggiudicazione si intende integralmente recepito) ed ai diversi oneri derivanti dal presente Capitolato Speciale, dovrà:</w:t>
      </w:r>
    </w:p>
    <w:p w:rsidR="00DE31A8" w:rsidRPr="002D6CED" w:rsidRDefault="00DE31A8" w:rsidP="00DE31A8">
      <w:pPr>
        <w:spacing w:line="300" w:lineRule="atLeast"/>
        <w:ind w:left="1412" w:hanging="845"/>
        <w:jc w:val="both"/>
        <w:rPr>
          <w:rFonts w:ascii="Garamond" w:hAnsi="Garamond" w:cs="Tahoma"/>
          <w:sz w:val="24"/>
          <w:szCs w:val="24"/>
        </w:rPr>
      </w:pPr>
      <w:r w:rsidRPr="002D6CED">
        <w:rPr>
          <w:rFonts w:ascii="Garamond" w:hAnsi="Garamond" w:cs="Tahoma"/>
          <w:sz w:val="24"/>
          <w:szCs w:val="24"/>
        </w:rPr>
        <w:t>a)</w:t>
      </w:r>
      <w:r w:rsidRPr="002D6CED">
        <w:rPr>
          <w:rFonts w:ascii="Garamond" w:hAnsi="Garamond" w:cs="Tahoma"/>
          <w:sz w:val="24"/>
          <w:szCs w:val="24"/>
        </w:rPr>
        <w:tab/>
      </w:r>
      <w:r w:rsidRPr="002D6CED">
        <w:rPr>
          <w:rFonts w:ascii="Garamond" w:hAnsi="Garamond" w:cs="Tahoma"/>
          <w:sz w:val="24"/>
          <w:szCs w:val="24"/>
        </w:rPr>
        <w:tab/>
        <w:t>garantire la regolarità del servizio, secondo quanto stabilito dal presente CSA con la messa a disposizione di personale qualificato sia sul piano tecnico che su quello dell’esperienza specifica per la tipologia del servizio affidato, garantendone la sostituzione se necessaria;</w:t>
      </w:r>
    </w:p>
    <w:p w:rsidR="00DE31A8" w:rsidRPr="002D6CED" w:rsidRDefault="00DE31A8" w:rsidP="00DE31A8">
      <w:pPr>
        <w:spacing w:line="300" w:lineRule="atLeast"/>
        <w:ind w:left="1412" w:hanging="845"/>
        <w:jc w:val="both"/>
        <w:rPr>
          <w:rFonts w:ascii="Garamond" w:hAnsi="Garamond" w:cs="Tahoma"/>
          <w:sz w:val="24"/>
          <w:szCs w:val="24"/>
        </w:rPr>
      </w:pPr>
      <w:r w:rsidRPr="002D6CED">
        <w:rPr>
          <w:rFonts w:ascii="Garamond" w:hAnsi="Garamond" w:cs="Tahoma"/>
          <w:sz w:val="24"/>
          <w:szCs w:val="24"/>
        </w:rPr>
        <w:t>b)</w:t>
      </w:r>
      <w:r w:rsidRPr="002D6CED">
        <w:rPr>
          <w:rFonts w:ascii="Garamond" w:hAnsi="Garamond" w:cs="Tahoma"/>
          <w:sz w:val="24"/>
          <w:szCs w:val="24"/>
        </w:rPr>
        <w:tab/>
        <w:t>garantire momenti di aggiornamento-formazione specifica del personale già dipendente e di nuova assunzione, da realizzarsi al di fuori dell’attività oggetto del presente appalto;</w:t>
      </w:r>
    </w:p>
    <w:p w:rsidR="00DE31A8" w:rsidRPr="002D6CED" w:rsidRDefault="00DE31A8" w:rsidP="00DE31A8">
      <w:pPr>
        <w:spacing w:line="300" w:lineRule="atLeast"/>
        <w:ind w:left="1416" w:hanging="845"/>
        <w:jc w:val="both"/>
        <w:rPr>
          <w:rFonts w:ascii="Garamond" w:hAnsi="Garamond" w:cs="Tahoma"/>
          <w:sz w:val="24"/>
          <w:szCs w:val="24"/>
        </w:rPr>
      </w:pPr>
      <w:r w:rsidRPr="002D6CED">
        <w:rPr>
          <w:rFonts w:ascii="Garamond" w:hAnsi="Garamond" w:cs="Tahoma"/>
          <w:sz w:val="24"/>
          <w:szCs w:val="24"/>
        </w:rPr>
        <w:t>c)</w:t>
      </w:r>
      <w:r w:rsidRPr="002D6CED">
        <w:rPr>
          <w:rFonts w:ascii="Garamond" w:hAnsi="Garamond" w:cs="Tahoma"/>
          <w:sz w:val="24"/>
          <w:szCs w:val="24"/>
        </w:rPr>
        <w:tab/>
        <w:t xml:space="preserve">fornire a tutto il personale addetto </w:t>
      </w:r>
      <w:r w:rsidR="0082064D" w:rsidRPr="002D6CED">
        <w:rPr>
          <w:rFonts w:ascii="Garamond" w:hAnsi="Garamond" w:cs="Tahoma"/>
          <w:sz w:val="24"/>
          <w:szCs w:val="24"/>
        </w:rPr>
        <w:t>i</w:t>
      </w:r>
      <w:r w:rsidRPr="002D6CED">
        <w:rPr>
          <w:rFonts w:ascii="Garamond" w:hAnsi="Garamond" w:cs="Tahoma"/>
          <w:sz w:val="24"/>
          <w:szCs w:val="24"/>
        </w:rPr>
        <w:t xml:space="preserve"> dispositivi di protezione individuale</w:t>
      </w:r>
      <w:r w:rsidR="0082064D" w:rsidRPr="002D6CED">
        <w:rPr>
          <w:rFonts w:ascii="Garamond" w:hAnsi="Garamond" w:cs="Tahoma"/>
          <w:sz w:val="24"/>
          <w:szCs w:val="24"/>
        </w:rPr>
        <w:t xml:space="preserve"> e la</w:t>
      </w:r>
      <w:r w:rsidRPr="002D6CED">
        <w:rPr>
          <w:rFonts w:ascii="Garamond" w:hAnsi="Garamond" w:cs="Tahoma"/>
          <w:sz w:val="24"/>
          <w:szCs w:val="24"/>
        </w:rPr>
        <w:t xml:space="preserve"> strumentazione professionale necessaria;</w:t>
      </w:r>
    </w:p>
    <w:p w:rsidR="00C75D4E" w:rsidRPr="002D6CED" w:rsidRDefault="00A84EB2" w:rsidP="00C75D4E">
      <w:pPr>
        <w:autoSpaceDE w:val="0"/>
        <w:autoSpaceDN w:val="0"/>
        <w:adjustRightInd w:val="0"/>
        <w:ind w:left="1411" w:hanging="840"/>
        <w:jc w:val="both"/>
        <w:rPr>
          <w:rFonts w:ascii="Garamond" w:hAnsi="Garamond" w:cstheme="minorHAnsi"/>
          <w:color w:val="000000"/>
          <w:sz w:val="24"/>
          <w:szCs w:val="24"/>
        </w:rPr>
      </w:pPr>
      <w:r w:rsidRPr="002D6CED">
        <w:rPr>
          <w:rFonts w:ascii="Garamond" w:hAnsi="Garamond" w:cstheme="minorHAnsi"/>
          <w:color w:val="000000"/>
          <w:sz w:val="24"/>
          <w:szCs w:val="24"/>
        </w:rPr>
        <w:t>d</w:t>
      </w:r>
      <w:r w:rsidR="00C75D4E" w:rsidRPr="002D6CED">
        <w:rPr>
          <w:rFonts w:ascii="Garamond" w:hAnsi="Garamond" w:cstheme="minorHAnsi"/>
          <w:color w:val="000000"/>
          <w:sz w:val="24"/>
          <w:szCs w:val="24"/>
        </w:rPr>
        <w:t xml:space="preserve">) </w:t>
      </w:r>
      <w:r w:rsidR="00C75D4E" w:rsidRPr="002D6CED">
        <w:rPr>
          <w:rFonts w:ascii="Garamond" w:hAnsi="Garamond" w:cstheme="minorHAnsi"/>
          <w:color w:val="000000"/>
          <w:sz w:val="24"/>
          <w:szCs w:val="24"/>
        </w:rPr>
        <w:tab/>
      </w:r>
      <w:r w:rsidR="006612ED" w:rsidRPr="002D6CED">
        <w:rPr>
          <w:rFonts w:ascii="Garamond" w:hAnsi="Garamond" w:cstheme="minorHAnsi"/>
          <w:color w:val="000000"/>
          <w:sz w:val="24"/>
          <w:szCs w:val="24"/>
        </w:rPr>
        <w:t>a</w:t>
      </w:r>
      <w:r w:rsidR="00C75D4E" w:rsidRPr="002D6CED">
        <w:rPr>
          <w:rFonts w:ascii="Garamond" w:hAnsi="Garamond" w:cstheme="minorHAnsi"/>
          <w:color w:val="000000"/>
          <w:sz w:val="24"/>
          <w:szCs w:val="24"/>
        </w:rPr>
        <w:t>ttenersi alle indicazioni/procedure/programmi dell’A</w:t>
      </w:r>
      <w:r w:rsidRPr="002D6CED">
        <w:rPr>
          <w:rFonts w:ascii="Garamond" w:hAnsi="Garamond" w:cstheme="minorHAnsi"/>
          <w:color w:val="000000"/>
          <w:sz w:val="24"/>
          <w:szCs w:val="24"/>
        </w:rPr>
        <w:t>AS</w:t>
      </w:r>
      <w:r w:rsidR="00C75D4E" w:rsidRPr="002D6CED">
        <w:rPr>
          <w:rFonts w:ascii="Garamond" w:hAnsi="Garamond" w:cstheme="minorHAnsi"/>
          <w:color w:val="000000"/>
          <w:sz w:val="24"/>
          <w:szCs w:val="24"/>
        </w:rPr>
        <w:t xml:space="preserve"> in materia di assistenza veterinaria con l’adozione di strumenti/protocolli/istruzioni operative proposte dall’AAS stessa</w:t>
      </w:r>
    </w:p>
    <w:p w:rsidR="00384C78" w:rsidRPr="002D6CED" w:rsidRDefault="00C75D4E" w:rsidP="00384C78">
      <w:pPr>
        <w:autoSpaceDE w:val="0"/>
        <w:autoSpaceDN w:val="0"/>
        <w:adjustRightInd w:val="0"/>
        <w:ind w:left="1411" w:hanging="840"/>
        <w:jc w:val="both"/>
        <w:rPr>
          <w:rFonts w:ascii="Garamond" w:hAnsi="Garamond" w:cstheme="minorHAnsi"/>
          <w:bCs/>
          <w:color w:val="000000"/>
          <w:sz w:val="24"/>
          <w:szCs w:val="24"/>
        </w:rPr>
      </w:pPr>
      <w:r w:rsidRPr="002D6CED">
        <w:rPr>
          <w:rFonts w:ascii="Garamond" w:hAnsi="Garamond" w:cstheme="minorHAnsi"/>
          <w:color w:val="000000"/>
          <w:sz w:val="24"/>
          <w:szCs w:val="24"/>
        </w:rPr>
        <w:t>f)</w:t>
      </w:r>
      <w:r w:rsidR="00384C78" w:rsidRPr="002D6CED">
        <w:rPr>
          <w:rFonts w:ascii="Garamond" w:hAnsi="Garamond" w:cstheme="minorHAnsi"/>
          <w:color w:val="000000"/>
          <w:sz w:val="24"/>
          <w:szCs w:val="24"/>
        </w:rPr>
        <w:t xml:space="preserve"> </w:t>
      </w:r>
      <w:r w:rsidR="00384C78" w:rsidRPr="002D6CED">
        <w:rPr>
          <w:rFonts w:ascii="Garamond" w:hAnsi="Garamond" w:cstheme="minorHAnsi"/>
          <w:color w:val="000000"/>
          <w:sz w:val="24"/>
          <w:szCs w:val="24"/>
        </w:rPr>
        <w:tab/>
      </w:r>
      <w:r w:rsidR="00384C78" w:rsidRPr="002D6CED">
        <w:rPr>
          <w:rFonts w:ascii="Garamond" w:hAnsi="Garamond" w:cstheme="minorHAnsi"/>
          <w:bCs/>
          <w:color w:val="000000"/>
          <w:sz w:val="24"/>
          <w:szCs w:val="24"/>
        </w:rPr>
        <w:t xml:space="preserve">fornire al Servizio </w:t>
      </w:r>
      <w:r w:rsidR="000A6B5F" w:rsidRPr="002D6CED">
        <w:rPr>
          <w:rFonts w:ascii="Garamond" w:hAnsi="Garamond" w:cstheme="minorHAnsi"/>
          <w:bCs/>
          <w:color w:val="000000"/>
          <w:sz w:val="24"/>
          <w:szCs w:val="24"/>
        </w:rPr>
        <w:t>Veterinario</w:t>
      </w:r>
      <w:r w:rsidR="00384C78" w:rsidRPr="002D6CED">
        <w:rPr>
          <w:rFonts w:ascii="Garamond" w:hAnsi="Garamond" w:cstheme="minorHAnsi"/>
          <w:bCs/>
          <w:color w:val="000000"/>
          <w:sz w:val="24"/>
          <w:szCs w:val="24"/>
        </w:rPr>
        <w:t xml:space="preserve"> reports mensili per un opportuno monitoraggio delle attività e dei risultati.</w:t>
      </w:r>
    </w:p>
    <w:p w:rsidR="00384C78" w:rsidRPr="002D6CED" w:rsidRDefault="00384C78" w:rsidP="00384C78">
      <w:pPr>
        <w:autoSpaceDE w:val="0"/>
        <w:autoSpaceDN w:val="0"/>
        <w:adjustRightInd w:val="0"/>
        <w:ind w:left="1411" w:hanging="840"/>
        <w:jc w:val="both"/>
        <w:rPr>
          <w:rFonts w:ascii="Garamond" w:hAnsi="Garamond" w:cstheme="minorHAnsi"/>
          <w:color w:val="000000"/>
          <w:sz w:val="24"/>
          <w:szCs w:val="24"/>
        </w:rPr>
      </w:pPr>
      <w:r w:rsidRPr="002D6CED">
        <w:rPr>
          <w:rFonts w:ascii="Garamond" w:hAnsi="Garamond" w:cstheme="minorHAnsi"/>
          <w:bCs/>
          <w:color w:val="000000"/>
          <w:sz w:val="24"/>
          <w:szCs w:val="24"/>
        </w:rPr>
        <w:t>g)</w:t>
      </w:r>
      <w:r w:rsidRPr="002D6CED">
        <w:rPr>
          <w:rFonts w:ascii="Garamond" w:hAnsi="Garamond" w:cstheme="minorHAnsi"/>
          <w:bCs/>
          <w:color w:val="000000"/>
          <w:sz w:val="24"/>
          <w:szCs w:val="24"/>
        </w:rPr>
        <w:tab/>
      </w:r>
      <w:r w:rsidRPr="002D6CED">
        <w:rPr>
          <w:rFonts w:ascii="Garamond" w:hAnsi="Garamond" w:cstheme="minorHAnsi"/>
          <w:color w:val="000000"/>
          <w:sz w:val="24"/>
          <w:szCs w:val="24"/>
        </w:rPr>
        <w:t>far fronte ad ogni qualsiasi responsabilità risarcitoria inerente allo svolgimento delle attività che possano eventualmente derivare da danni causati agli immobili, a cose, agli utenti o a terzi, personale dipendente compreso, esonerand</w:t>
      </w:r>
      <w:r w:rsidR="0081572C" w:rsidRPr="002D6CED">
        <w:rPr>
          <w:rFonts w:ascii="Garamond" w:hAnsi="Garamond" w:cstheme="minorHAnsi"/>
          <w:color w:val="000000"/>
          <w:sz w:val="24"/>
          <w:szCs w:val="24"/>
        </w:rPr>
        <w:t xml:space="preserve">o con il presente contratto </w:t>
      </w:r>
      <w:r w:rsidR="0081572C" w:rsidRPr="002D6CED">
        <w:rPr>
          <w:rFonts w:ascii="Garamond" w:hAnsi="Garamond" w:cstheme="minorHAnsi"/>
          <w:color w:val="000000"/>
          <w:sz w:val="24"/>
          <w:szCs w:val="24"/>
        </w:rPr>
        <w:lastRenderedPageBreak/>
        <w:t>l’A</w:t>
      </w:r>
      <w:r w:rsidRPr="002D6CED">
        <w:rPr>
          <w:rFonts w:ascii="Garamond" w:hAnsi="Garamond" w:cstheme="minorHAnsi"/>
          <w:color w:val="000000"/>
          <w:sz w:val="24"/>
          <w:szCs w:val="24"/>
        </w:rPr>
        <w:t xml:space="preserve">AS da qualsiasi responsabilità penale, civile ed amministrativa, </w:t>
      </w:r>
      <w:proofErr w:type="spellStart"/>
      <w:r w:rsidRPr="002D6CED">
        <w:rPr>
          <w:rFonts w:ascii="Garamond" w:hAnsi="Garamond" w:cstheme="minorHAnsi"/>
          <w:color w:val="000000"/>
          <w:sz w:val="24"/>
          <w:szCs w:val="24"/>
        </w:rPr>
        <w:t>purchè</w:t>
      </w:r>
      <w:proofErr w:type="spellEnd"/>
      <w:r w:rsidRPr="002D6CED">
        <w:rPr>
          <w:rFonts w:ascii="Garamond" w:hAnsi="Garamond" w:cstheme="minorHAnsi"/>
          <w:color w:val="000000"/>
          <w:sz w:val="24"/>
          <w:szCs w:val="24"/>
        </w:rPr>
        <w:t xml:space="preserve"> queste non siano imputabili o derivanti da in</w:t>
      </w:r>
      <w:r w:rsidR="0081572C" w:rsidRPr="002D6CED">
        <w:rPr>
          <w:rFonts w:ascii="Garamond" w:hAnsi="Garamond" w:cstheme="minorHAnsi"/>
          <w:color w:val="000000"/>
          <w:sz w:val="24"/>
          <w:szCs w:val="24"/>
        </w:rPr>
        <w:t>adempienze da parte della AAS</w:t>
      </w:r>
      <w:r w:rsidRPr="002D6CED">
        <w:rPr>
          <w:rFonts w:ascii="Garamond" w:hAnsi="Garamond" w:cstheme="minorHAnsi"/>
          <w:color w:val="000000"/>
          <w:sz w:val="24"/>
          <w:szCs w:val="24"/>
        </w:rPr>
        <w:t xml:space="preserve"> stessa.</w:t>
      </w:r>
    </w:p>
    <w:p w:rsidR="00384C78" w:rsidRPr="002D6CED" w:rsidRDefault="00384C78" w:rsidP="00384C78">
      <w:pPr>
        <w:spacing w:line="300" w:lineRule="atLeast"/>
        <w:ind w:left="1412" w:hanging="845"/>
        <w:jc w:val="both"/>
        <w:rPr>
          <w:rFonts w:ascii="Garamond" w:hAnsi="Garamond" w:cs="Tahoma"/>
          <w:sz w:val="24"/>
          <w:szCs w:val="24"/>
        </w:rPr>
      </w:pPr>
      <w:r w:rsidRPr="002D6CED">
        <w:rPr>
          <w:rFonts w:ascii="Garamond" w:hAnsi="Garamond" w:cstheme="minorHAnsi"/>
          <w:color w:val="000000"/>
          <w:sz w:val="24"/>
          <w:szCs w:val="24"/>
        </w:rPr>
        <w:t>h)</w:t>
      </w:r>
      <w:r w:rsidRPr="002D6CED">
        <w:rPr>
          <w:rFonts w:ascii="Garamond" w:hAnsi="Garamond" w:cstheme="minorHAnsi"/>
          <w:color w:val="000000"/>
          <w:sz w:val="24"/>
          <w:szCs w:val="24"/>
        </w:rPr>
        <w:tab/>
      </w:r>
      <w:r w:rsidRPr="002D6CED">
        <w:rPr>
          <w:rFonts w:ascii="Garamond" w:hAnsi="Garamond" w:cs="Tahoma"/>
          <w:sz w:val="24"/>
          <w:szCs w:val="24"/>
        </w:rPr>
        <w:t>predisporre e controllare che il servizio venga prestato nel rigoroso rispetto delle normative antinfortunistiche e di sicurezza igienico-sanitaria;</w:t>
      </w:r>
    </w:p>
    <w:p w:rsidR="00384C78" w:rsidRPr="002D6CED" w:rsidRDefault="00384C78" w:rsidP="00384C78">
      <w:pPr>
        <w:autoSpaceDE w:val="0"/>
        <w:autoSpaceDN w:val="0"/>
        <w:adjustRightInd w:val="0"/>
        <w:ind w:left="1411" w:hanging="840"/>
        <w:jc w:val="both"/>
        <w:rPr>
          <w:rFonts w:ascii="Garamond" w:hAnsi="Garamond" w:cs="Tahoma"/>
          <w:sz w:val="24"/>
          <w:szCs w:val="24"/>
        </w:rPr>
      </w:pPr>
      <w:r w:rsidRPr="002D6CED">
        <w:rPr>
          <w:rFonts w:ascii="Garamond" w:hAnsi="Garamond" w:cs="Tahoma"/>
          <w:sz w:val="24"/>
          <w:szCs w:val="24"/>
        </w:rPr>
        <w:t>i)</w:t>
      </w:r>
      <w:r w:rsidRPr="002D6CED">
        <w:rPr>
          <w:rFonts w:ascii="Garamond" w:hAnsi="Garamond" w:cs="Tahoma"/>
          <w:sz w:val="24"/>
          <w:szCs w:val="24"/>
        </w:rPr>
        <w:tab/>
      </w:r>
      <w:r w:rsidR="00DE31A8" w:rsidRPr="002D6CED">
        <w:rPr>
          <w:rFonts w:ascii="Garamond" w:hAnsi="Garamond" w:cs="Tahoma"/>
          <w:sz w:val="24"/>
          <w:szCs w:val="24"/>
        </w:rPr>
        <w:t xml:space="preserve">conoscere e sorvegliare la corretta applicazione, da parte degli operatori impiegati, dei protocolli aziendali </w:t>
      </w:r>
    </w:p>
    <w:p w:rsidR="00DE31A8" w:rsidRPr="002D6CED" w:rsidRDefault="00384C78" w:rsidP="00DE31A8">
      <w:pPr>
        <w:spacing w:line="300" w:lineRule="atLeast"/>
        <w:ind w:left="1412" w:hanging="845"/>
        <w:jc w:val="both"/>
        <w:rPr>
          <w:rFonts w:ascii="Garamond" w:hAnsi="Garamond" w:cs="Tahoma"/>
          <w:sz w:val="24"/>
          <w:szCs w:val="24"/>
        </w:rPr>
      </w:pPr>
      <w:r w:rsidRPr="002D6CED">
        <w:rPr>
          <w:rFonts w:ascii="Garamond" w:hAnsi="Garamond" w:cs="Tahoma"/>
          <w:sz w:val="24"/>
          <w:szCs w:val="24"/>
        </w:rPr>
        <w:t>l</w:t>
      </w:r>
      <w:r w:rsidR="00DE31A8" w:rsidRPr="002D6CED">
        <w:rPr>
          <w:rFonts w:ascii="Garamond" w:hAnsi="Garamond" w:cs="Tahoma"/>
          <w:sz w:val="24"/>
          <w:szCs w:val="24"/>
        </w:rPr>
        <w:t>)</w:t>
      </w:r>
      <w:r w:rsidR="00DE31A8" w:rsidRPr="002D6CED">
        <w:rPr>
          <w:rFonts w:ascii="Garamond" w:hAnsi="Garamond" w:cs="Tahoma"/>
          <w:sz w:val="24"/>
          <w:szCs w:val="24"/>
        </w:rPr>
        <w:tab/>
        <w:t xml:space="preserve">rispettare ed attuare tutte le disposizioni di legge, quelle sanitarie, di prevenzione e sicurezza applicabili nei confronti delle persone impiegate nel servizio a qualsiasi titolo; </w:t>
      </w:r>
    </w:p>
    <w:p w:rsidR="00DE31A8" w:rsidRPr="002D6CED" w:rsidRDefault="00DE31A8" w:rsidP="00DE31A8">
      <w:pPr>
        <w:pStyle w:val="Corpotesto"/>
        <w:rPr>
          <w:sz w:val="24"/>
          <w:szCs w:val="24"/>
        </w:rPr>
      </w:pPr>
    </w:p>
    <w:p w:rsidR="00DE31A8" w:rsidRPr="002D6CED" w:rsidRDefault="00DE31A8" w:rsidP="00EC0388">
      <w:pPr>
        <w:numPr>
          <w:ilvl w:val="0"/>
          <w:numId w:val="14"/>
        </w:numPr>
        <w:spacing w:after="0" w:line="300" w:lineRule="atLeast"/>
        <w:jc w:val="both"/>
        <w:rPr>
          <w:rFonts w:ascii="Garamond" w:hAnsi="Garamond" w:cs="Tahoma"/>
          <w:b/>
          <w:sz w:val="24"/>
          <w:szCs w:val="24"/>
        </w:rPr>
      </w:pPr>
      <w:r w:rsidRPr="002D6CED">
        <w:rPr>
          <w:rFonts w:ascii="Garamond" w:hAnsi="Garamond" w:cs="Tahoma"/>
          <w:b/>
          <w:sz w:val="24"/>
          <w:szCs w:val="24"/>
        </w:rPr>
        <w:t>ONERI A CARICO DELL’AZIENDA SANITARIA</w:t>
      </w:r>
    </w:p>
    <w:p w:rsidR="00DE31A8" w:rsidRPr="002D6CED" w:rsidRDefault="00DE31A8" w:rsidP="00DE31A8">
      <w:pPr>
        <w:spacing w:line="300" w:lineRule="atLeast"/>
        <w:ind w:left="360"/>
        <w:rPr>
          <w:rFonts w:ascii="Garamond" w:hAnsi="Garamond" w:cs="Tahoma"/>
          <w:b/>
          <w:sz w:val="24"/>
          <w:szCs w:val="24"/>
          <w:highlight w:val="yellow"/>
        </w:rPr>
      </w:pPr>
    </w:p>
    <w:p w:rsidR="0003683E" w:rsidRPr="002D6CED" w:rsidRDefault="0003683E" w:rsidP="0003683E">
      <w:pPr>
        <w:spacing w:after="0" w:line="240" w:lineRule="auto"/>
        <w:jc w:val="both"/>
        <w:rPr>
          <w:rFonts w:ascii="Garamond" w:hAnsi="Garamond" w:cstheme="minorHAnsi"/>
          <w:sz w:val="24"/>
          <w:szCs w:val="24"/>
        </w:rPr>
      </w:pPr>
      <w:r w:rsidRPr="002D6CED">
        <w:rPr>
          <w:rFonts w:ascii="Garamond" w:hAnsi="Garamond" w:cstheme="minorHAnsi"/>
          <w:sz w:val="24"/>
          <w:szCs w:val="24"/>
        </w:rPr>
        <w:t xml:space="preserve">Il Servizio </w:t>
      </w:r>
      <w:r w:rsidR="000A6B5F" w:rsidRPr="002D6CED">
        <w:rPr>
          <w:rFonts w:ascii="Garamond" w:hAnsi="Garamond" w:cstheme="minorHAnsi"/>
          <w:sz w:val="24"/>
          <w:szCs w:val="24"/>
        </w:rPr>
        <w:t>veterinario</w:t>
      </w:r>
      <w:r w:rsidRPr="002D6CED">
        <w:rPr>
          <w:rFonts w:ascii="Garamond" w:hAnsi="Garamond" w:cstheme="minorHAnsi"/>
          <w:sz w:val="24"/>
          <w:szCs w:val="24"/>
        </w:rPr>
        <w:t xml:space="preserve"> delle </w:t>
      </w:r>
      <w:r w:rsidR="00962956" w:rsidRPr="002D6CED">
        <w:rPr>
          <w:rFonts w:ascii="Garamond" w:hAnsi="Garamond" w:cstheme="minorHAnsi"/>
          <w:sz w:val="24"/>
          <w:szCs w:val="24"/>
        </w:rPr>
        <w:t>A</w:t>
      </w:r>
      <w:r w:rsidRPr="002D6CED">
        <w:rPr>
          <w:rFonts w:ascii="Garamond" w:hAnsi="Garamond" w:cstheme="minorHAnsi"/>
          <w:sz w:val="24"/>
          <w:szCs w:val="24"/>
        </w:rPr>
        <w:t>AS</w:t>
      </w:r>
      <w:r w:rsidR="00962956" w:rsidRPr="002D6CED">
        <w:rPr>
          <w:rFonts w:ascii="Garamond" w:hAnsi="Garamond" w:cstheme="minorHAnsi"/>
          <w:sz w:val="24"/>
          <w:szCs w:val="24"/>
        </w:rPr>
        <w:t xml:space="preserve"> assicura la vigilanza sulla struttura ed i compiti di polizia veterinaria, al fine di garantire il ricovero e la custodia temporanea dei cani</w:t>
      </w:r>
      <w:r w:rsidR="00A84EB2" w:rsidRPr="002D6CED">
        <w:rPr>
          <w:rFonts w:ascii="Garamond" w:hAnsi="Garamond" w:cstheme="minorHAnsi"/>
          <w:sz w:val="24"/>
          <w:szCs w:val="24"/>
        </w:rPr>
        <w:t xml:space="preserve"> e gatti</w:t>
      </w:r>
      <w:r w:rsidR="00962956" w:rsidRPr="002D6CED">
        <w:rPr>
          <w:rFonts w:ascii="Garamond" w:hAnsi="Garamond" w:cstheme="minorHAnsi"/>
          <w:sz w:val="24"/>
          <w:szCs w:val="24"/>
        </w:rPr>
        <w:t xml:space="preserve">, nei casi previsti dal </w:t>
      </w:r>
      <w:hyperlink r:id="rId18" w:history="1">
        <w:r w:rsidR="00962956" w:rsidRPr="002D6CED">
          <w:rPr>
            <w:rFonts w:ascii="Garamond" w:hAnsi="Garamond" w:cstheme="minorHAnsi"/>
            <w:sz w:val="24"/>
            <w:szCs w:val="24"/>
          </w:rPr>
          <w:t>decreto del Presidente della Repubblica 8 febbraio 1954, n. 320</w:t>
        </w:r>
      </w:hyperlink>
      <w:r w:rsidR="00962956" w:rsidRPr="002D6CED">
        <w:rPr>
          <w:rFonts w:ascii="Garamond" w:hAnsi="Garamond" w:cstheme="minorHAnsi"/>
          <w:sz w:val="24"/>
          <w:szCs w:val="24"/>
        </w:rPr>
        <w:t xml:space="preserve">, nonché per ogni altro compito demandato alle Aziende per </w:t>
      </w:r>
      <w:r w:rsidR="00405620" w:rsidRPr="002D6CED">
        <w:rPr>
          <w:rFonts w:ascii="Garamond" w:hAnsi="Garamond" w:cstheme="minorHAnsi"/>
          <w:sz w:val="24"/>
          <w:szCs w:val="24"/>
        </w:rPr>
        <w:t>l’assistenza</w:t>
      </w:r>
      <w:r w:rsidR="00962956" w:rsidRPr="002D6CED">
        <w:rPr>
          <w:rFonts w:ascii="Garamond" w:hAnsi="Garamond" w:cstheme="minorHAnsi"/>
          <w:sz w:val="24"/>
          <w:szCs w:val="24"/>
        </w:rPr>
        <w:t xml:space="preserve"> sanitari</w:t>
      </w:r>
      <w:r w:rsidR="00405620" w:rsidRPr="002D6CED">
        <w:rPr>
          <w:rFonts w:ascii="Garamond" w:hAnsi="Garamond" w:cstheme="minorHAnsi"/>
          <w:sz w:val="24"/>
          <w:szCs w:val="24"/>
        </w:rPr>
        <w:t>a</w:t>
      </w:r>
      <w:r w:rsidR="00962956" w:rsidRPr="002D6CED">
        <w:rPr>
          <w:rFonts w:ascii="Garamond" w:hAnsi="Garamond" w:cstheme="minorHAnsi"/>
          <w:sz w:val="24"/>
          <w:szCs w:val="24"/>
        </w:rPr>
        <w:t>.</w:t>
      </w:r>
      <w:r w:rsidRPr="002D6CED">
        <w:rPr>
          <w:rFonts w:ascii="Garamond" w:hAnsi="Garamond" w:cstheme="minorHAnsi"/>
          <w:sz w:val="24"/>
          <w:szCs w:val="24"/>
        </w:rPr>
        <w:t xml:space="preserve"> </w:t>
      </w:r>
    </w:p>
    <w:p w:rsidR="00962956" w:rsidRPr="002D6CED" w:rsidRDefault="00962956" w:rsidP="00962956">
      <w:pPr>
        <w:numPr>
          <w:ins w:id="2" w:author="Unknown"/>
        </w:numPr>
        <w:autoSpaceDE w:val="0"/>
        <w:autoSpaceDN w:val="0"/>
        <w:adjustRightInd w:val="0"/>
        <w:spacing w:after="0" w:line="240" w:lineRule="auto"/>
        <w:jc w:val="both"/>
        <w:rPr>
          <w:rFonts w:ascii="Garamond" w:hAnsi="Garamond" w:cstheme="minorHAnsi"/>
          <w:sz w:val="24"/>
          <w:szCs w:val="24"/>
        </w:rPr>
      </w:pPr>
    </w:p>
    <w:p w:rsidR="00DE31A8" w:rsidRPr="002D6CED" w:rsidRDefault="00DE31A8" w:rsidP="00EC0388">
      <w:pPr>
        <w:numPr>
          <w:ilvl w:val="0"/>
          <w:numId w:val="14"/>
        </w:numPr>
        <w:spacing w:after="0" w:line="300" w:lineRule="atLeast"/>
        <w:jc w:val="both"/>
        <w:rPr>
          <w:rFonts w:ascii="Garamond" w:hAnsi="Garamond" w:cs="Tahoma"/>
          <w:b/>
          <w:sz w:val="24"/>
          <w:szCs w:val="24"/>
        </w:rPr>
      </w:pPr>
      <w:r w:rsidRPr="002D6CED">
        <w:rPr>
          <w:rFonts w:ascii="Garamond" w:hAnsi="Garamond" w:cs="Tahoma"/>
          <w:b/>
          <w:sz w:val="24"/>
          <w:szCs w:val="24"/>
        </w:rPr>
        <w:t xml:space="preserve">MODALITA’ DI AVVIO DEL SERVIZIO </w:t>
      </w:r>
    </w:p>
    <w:p w:rsidR="00DE31A8" w:rsidRPr="002D6CED" w:rsidRDefault="00DE31A8" w:rsidP="00DE31A8">
      <w:pPr>
        <w:spacing w:line="300" w:lineRule="atLeast"/>
        <w:ind w:left="360"/>
        <w:rPr>
          <w:rFonts w:ascii="Garamond" w:hAnsi="Garamond" w:cs="Tahoma"/>
          <w:b/>
          <w:sz w:val="24"/>
          <w:szCs w:val="24"/>
        </w:rPr>
      </w:pPr>
    </w:p>
    <w:p w:rsidR="00DE31A8" w:rsidRPr="002D6CED" w:rsidRDefault="00DE31A8" w:rsidP="00DE31A8">
      <w:pPr>
        <w:spacing w:line="300" w:lineRule="atLeast"/>
        <w:jc w:val="both"/>
        <w:rPr>
          <w:rFonts w:ascii="Garamond" w:hAnsi="Garamond" w:cs="Tahoma"/>
          <w:b/>
          <w:iCs/>
          <w:color w:val="000000"/>
          <w:sz w:val="24"/>
          <w:szCs w:val="24"/>
        </w:rPr>
      </w:pPr>
      <w:r w:rsidRPr="002D6CED">
        <w:rPr>
          <w:rFonts w:ascii="Garamond" w:hAnsi="Garamond" w:cs="Tahoma"/>
          <w:iCs/>
          <w:sz w:val="24"/>
          <w:szCs w:val="24"/>
        </w:rPr>
        <w:t xml:space="preserve">Per consentire un ordinato svolgimento delle attività nella fase iniziale del servizio la ditta dovrà programmare ed attuare una fase di pre-avvio.  </w:t>
      </w:r>
    </w:p>
    <w:p w:rsidR="00DE31A8" w:rsidRPr="002D6CED" w:rsidRDefault="00DE31A8" w:rsidP="00DE31A8">
      <w:pPr>
        <w:spacing w:line="300" w:lineRule="atLeast"/>
        <w:jc w:val="both"/>
        <w:rPr>
          <w:rFonts w:ascii="Garamond" w:hAnsi="Garamond" w:cs="Tahoma"/>
          <w:iCs/>
          <w:sz w:val="24"/>
          <w:szCs w:val="24"/>
        </w:rPr>
      </w:pPr>
      <w:r w:rsidRPr="002D6CED">
        <w:rPr>
          <w:rFonts w:ascii="Garamond" w:hAnsi="Garamond" w:cs="Tahoma"/>
          <w:iCs/>
          <w:sz w:val="24"/>
          <w:szCs w:val="24"/>
        </w:rPr>
        <w:t>A seguire si elencano le attività propedeutiche considerate di pre-avvio:</w:t>
      </w:r>
    </w:p>
    <w:p w:rsidR="0003683E" w:rsidRPr="002D6CED" w:rsidRDefault="00DE31A8" w:rsidP="00271AA1">
      <w:pPr>
        <w:pStyle w:val="Elencoacolori-Colore11"/>
        <w:numPr>
          <w:ilvl w:val="0"/>
          <w:numId w:val="6"/>
        </w:numPr>
        <w:autoSpaceDE w:val="0"/>
        <w:autoSpaceDN w:val="0"/>
        <w:spacing w:line="276" w:lineRule="auto"/>
        <w:ind w:left="1077" w:hanging="357"/>
        <w:jc w:val="both"/>
        <w:rPr>
          <w:rFonts w:ascii="Garamond" w:hAnsi="Garamond" w:cs="Tahoma"/>
          <w:iCs/>
          <w:sz w:val="24"/>
          <w:szCs w:val="24"/>
        </w:rPr>
      </w:pPr>
      <w:r w:rsidRPr="002D6CED">
        <w:rPr>
          <w:rFonts w:ascii="Garamond" w:hAnsi="Garamond" w:cs="Tahoma"/>
          <w:sz w:val="24"/>
          <w:szCs w:val="24"/>
        </w:rPr>
        <w:t>predisporre ed attuare un piano di subentro al personale az</w:t>
      </w:r>
      <w:r w:rsidR="0003683E" w:rsidRPr="002D6CED">
        <w:rPr>
          <w:rFonts w:ascii="Garamond" w:hAnsi="Garamond" w:cs="Tahoma"/>
          <w:sz w:val="24"/>
          <w:szCs w:val="24"/>
        </w:rPr>
        <w:t xml:space="preserve">iendale </w:t>
      </w:r>
      <w:r w:rsidRPr="002D6CED">
        <w:rPr>
          <w:rFonts w:ascii="Garamond" w:hAnsi="Garamond" w:cs="Tahoma"/>
          <w:sz w:val="24"/>
          <w:szCs w:val="24"/>
        </w:rPr>
        <w:t xml:space="preserve">per conoscere le modalità organizzative nonché le procedure di tipo amministrativo e tecnico in uso presso i servizi </w:t>
      </w:r>
      <w:r w:rsidR="0003683E" w:rsidRPr="002D6CED">
        <w:rPr>
          <w:rFonts w:ascii="Garamond" w:hAnsi="Garamond" w:cs="Tahoma"/>
          <w:sz w:val="24"/>
          <w:szCs w:val="24"/>
        </w:rPr>
        <w:t>veterinari</w:t>
      </w:r>
    </w:p>
    <w:p w:rsidR="00DE31A8" w:rsidRPr="002D6CED" w:rsidRDefault="00DE31A8" w:rsidP="00271AA1">
      <w:pPr>
        <w:pStyle w:val="Elencoacolori-Colore11"/>
        <w:numPr>
          <w:ilvl w:val="0"/>
          <w:numId w:val="6"/>
        </w:numPr>
        <w:autoSpaceDE w:val="0"/>
        <w:autoSpaceDN w:val="0"/>
        <w:spacing w:line="276" w:lineRule="auto"/>
        <w:ind w:left="1077" w:hanging="357"/>
        <w:jc w:val="both"/>
        <w:rPr>
          <w:rFonts w:ascii="Garamond" w:hAnsi="Garamond" w:cs="Tahoma"/>
          <w:iCs/>
          <w:sz w:val="24"/>
          <w:szCs w:val="24"/>
        </w:rPr>
      </w:pPr>
      <w:r w:rsidRPr="002D6CED">
        <w:rPr>
          <w:rFonts w:ascii="Garamond" w:hAnsi="Garamond" w:cs="Tahoma"/>
          <w:iCs/>
          <w:sz w:val="24"/>
          <w:szCs w:val="24"/>
        </w:rPr>
        <w:t>comunicare i dati del Responsabile del servizio e del suo sostituto, nel rispetto delle indicazioni più sopra riportate;</w:t>
      </w:r>
      <w:r w:rsidRPr="002D6CED">
        <w:rPr>
          <w:rFonts w:ascii="Garamond" w:hAnsi="Garamond" w:cs="Tahoma"/>
          <w:iCs/>
          <w:strike/>
          <w:sz w:val="24"/>
          <w:szCs w:val="24"/>
        </w:rPr>
        <w:t xml:space="preserve"> </w:t>
      </w:r>
    </w:p>
    <w:p w:rsidR="00DE31A8" w:rsidRPr="002D6CED" w:rsidRDefault="00DE31A8" w:rsidP="00271AA1">
      <w:pPr>
        <w:numPr>
          <w:ilvl w:val="0"/>
          <w:numId w:val="6"/>
        </w:numPr>
        <w:autoSpaceDE w:val="0"/>
        <w:autoSpaceDN w:val="0"/>
        <w:spacing w:after="0"/>
        <w:ind w:left="1077" w:hanging="357"/>
        <w:jc w:val="both"/>
        <w:rPr>
          <w:rFonts w:ascii="Garamond" w:hAnsi="Garamond" w:cs="Tahoma"/>
          <w:iCs/>
          <w:sz w:val="24"/>
          <w:szCs w:val="24"/>
        </w:rPr>
      </w:pPr>
      <w:r w:rsidRPr="002D6CED">
        <w:rPr>
          <w:rFonts w:ascii="Garamond" w:hAnsi="Garamond" w:cs="Tahoma"/>
          <w:iCs/>
          <w:sz w:val="24"/>
          <w:szCs w:val="24"/>
        </w:rPr>
        <w:t>fornire il piano sicurezza e accordarsi con il preposto ufficio di ciascuna Azienda per il necessario coordinamento;</w:t>
      </w:r>
    </w:p>
    <w:p w:rsidR="00DE31A8" w:rsidRPr="002D6CED" w:rsidRDefault="00DE31A8" w:rsidP="00271AA1">
      <w:pPr>
        <w:numPr>
          <w:ilvl w:val="0"/>
          <w:numId w:val="6"/>
        </w:numPr>
        <w:autoSpaceDE w:val="0"/>
        <w:autoSpaceDN w:val="0"/>
        <w:spacing w:after="0"/>
        <w:ind w:left="1077" w:hanging="357"/>
        <w:jc w:val="both"/>
        <w:rPr>
          <w:rFonts w:ascii="Garamond" w:hAnsi="Garamond" w:cs="Tahoma"/>
          <w:iCs/>
          <w:sz w:val="24"/>
          <w:szCs w:val="24"/>
        </w:rPr>
      </w:pPr>
      <w:r w:rsidRPr="002D6CED">
        <w:rPr>
          <w:rFonts w:ascii="Garamond" w:hAnsi="Garamond" w:cs="Tahoma"/>
          <w:iCs/>
          <w:sz w:val="24"/>
          <w:szCs w:val="24"/>
        </w:rPr>
        <w:t>comunicare ogni informazione necessaria allo svolgimento del servizio;</w:t>
      </w:r>
    </w:p>
    <w:p w:rsidR="00DE31A8" w:rsidRPr="002D6CED" w:rsidRDefault="00DE31A8" w:rsidP="00271AA1">
      <w:pPr>
        <w:numPr>
          <w:ilvl w:val="0"/>
          <w:numId w:val="6"/>
        </w:numPr>
        <w:autoSpaceDE w:val="0"/>
        <w:autoSpaceDN w:val="0"/>
        <w:spacing w:after="0"/>
        <w:ind w:left="1077" w:hanging="357"/>
        <w:jc w:val="both"/>
        <w:rPr>
          <w:rFonts w:ascii="Garamond" w:hAnsi="Garamond" w:cs="Tahoma"/>
          <w:iCs/>
          <w:sz w:val="24"/>
          <w:szCs w:val="24"/>
        </w:rPr>
      </w:pPr>
      <w:r w:rsidRPr="002D6CED">
        <w:rPr>
          <w:rFonts w:ascii="Garamond" w:hAnsi="Garamond" w:cs="Tahoma"/>
          <w:iCs/>
          <w:sz w:val="24"/>
          <w:szCs w:val="24"/>
        </w:rPr>
        <w:t>organizzare in collaborazione con il Responsabile aziendale l’attività formativa di tutto il personale tecnico assegnato alla commessa;</w:t>
      </w:r>
    </w:p>
    <w:p w:rsidR="00DE31A8" w:rsidRPr="002D6CED" w:rsidRDefault="00DE31A8" w:rsidP="00271AA1">
      <w:pPr>
        <w:pStyle w:val="Elencoacolori-Colore11"/>
        <w:numPr>
          <w:ilvl w:val="0"/>
          <w:numId w:val="6"/>
        </w:numPr>
        <w:autoSpaceDE w:val="0"/>
        <w:autoSpaceDN w:val="0"/>
        <w:spacing w:line="276" w:lineRule="auto"/>
        <w:ind w:left="1077" w:hanging="357"/>
        <w:jc w:val="both"/>
        <w:rPr>
          <w:rFonts w:ascii="Garamond" w:hAnsi="Garamond" w:cs="Tahoma"/>
          <w:iCs/>
          <w:sz w:val="24"/>
          <w:szCs w:val="24"/>
        </w:rPr>
      </w:pPr>
      <w:r w:rsidRPr="002D6CED">
        <w:rPr>
          <w:rFonts w:ascii="Garamond" w:hAnsi="Garamond" w:cs="Tahoma"/>
          <w:sz w:val="24"/>
          <w:szCs w:val="24"/>
        </w:rPr>
        <w:t>organizzare una riunione di coordinamento per la predisposizione del DUVRI</w:t>
      </w:r>
      <w:r w:rsidR="00A84EB2" w:rsidRPr="002D6CED">
        <w:rPr>
          <w:rFonts w:ascii="Garamond" w:hAnsi="Garamond" w:cs="Tahoma"/>
          <w:sz w:val="24"/>
          <w:szCs w:val="24"/>
        </w:rPr>
        <w:t xml:space="preserve"> ove necessario</w:t>
      </w:r>
      <w:r w:rsidRPr="002D6CED">
        <w:rPr>
          <w:rFonts w:ascii="Garamond" w:hAnsi="Garamond" w:cs="Tahoma"/>
          <w:sz w:val="24"/>
          <w:szCs w:val="24"/>
        </w:rPr>
        <w:t>;</w:t>
      </w:r>
    </w:p>
    <w:p w:rsidR="00DE31A8" w:rsidRPr="002D6CED" w:rsidRDefault="00DE31A8" w:rsidP="00271AA1">
      <w:pPr>
        <w:pStyle w:val="Elencoacolori-Colore11"/>
        <w:numPr>
          <w:ilvl w:val="0"/>
          <w:numId w:val="6"/>
        </w:numPr>
        <w:autoSpaceDE w:val="0"/>
        <w:autoSpaceDN w:val="0"/>
        <w:spacing w:line="276" w:lineRule="auto"/>
        <w:ind w:left="1077" w:hanging="357"/>
        <w:jc w:val="both"/>
        <w:rPr>
          <w:rFonts w:ascii="Garamond" w:hAnsi="Garamond" w:cs="Tahoma"/>
          <w:iCs/>
          <w:sz w:val="24"/>
          <w:szCs w:val="24"/>
        </w:rPr>
      </w:pPr>
      <w:r w:rsidRPr="002D6CED">
        <w:rPr>
          <w:rFonts w:ascii="Garamond" w:hAnsi="Garamond" w:cs="Tahoma"/>
          <w:iCs/>
          <w:sz w:val="24"/>
          <w:szCs w:val="24"/>
        </w:rPr>
        <w:t>definire le modalità di accesso e di permanenza del personale in loco, in funzione delle competenze e dei turni;</w:t>
      </w:r>
    </w:p>
    <w:p w:rsidR="00DE31A8" w:rsidRPr="002D6CED" w:rsidRDefault="00DE31A8" w:rsidP="00271AA1">
      <w:pPr>
        <w:numPr>
          <w:ilvl w:val="0"/>
          <w:numId w:val="6"/>
        </w:numPr>
        <w:spacing w:after="0"/>
        <w:ind w:left="1077" w:hanging="357"/>
        <w:jc w:val="both"/>
        <w:rPr>
          <w:rFonts w:ascii="Garamond" w:hAnsi="Garamond" w:cs="Tahoma"/>
          <w:sz w:val="24"/>
          <w:szCs w:val="24"/>
        </w:rPr>
      </w:pPr>
      <w:r w:rsidRPr="002D6CED">
        <w:rPr>
          <w:rFonts w:ascii="Garamond" w:hAnsi="Garamond" w:cs="Tahoma"/>
          <w:sz w:val="24"/>
          <w:szCs w:val="24"/>
        </w:rPr>
        <w:t>fornire le schede tecniche e di sicurezza di tutti i prodotti utilizzati nonché le schede tecniche delle attrezzature/mezzi di proprietà della stessa;</w:t>
      </w:r>
    </w:p>
    <w:p w:rsidR="00DE31A8" w:rsidRPr="002D6CED" w:rsidRDefault="00DE31A8" w:rsidP="00271AA1">
      <w:pPr>
        <w:numPr>
          <w:ilvl w:val="0"/>
          <w:numId w:val="6"/>
        </w:numPr>
        <w:spacing w:after="0"/>
        <w:ind w:left="1077" w:hanging="357"/>
        <w:jc w:val="both"/>
        <w:rPr>
          <w:rFonts w:ascii="Garamond" w:hAnsi="Garamond" w:cs="Tahoma"/>
          <w:sz w:val="24"/>
          <w:szCs w:val="24"/>
        </w:rPr>
      </w:pPr>
      <w:r w:rsidRPr="002D6CED">
        <w:rPr>
          <w:rFonts w:ascii="Garamond" w:hAnsi="Garamond" w:cs="Tahoma"/>
          <w:sz w:val="24"/>
          <w:szCs w:val="24"/>
        </w:rPr>
        <w:t xml:space="preserve">sottoporre all’approvazione della </w:t>
      </w:r>
      <w:r w:rsidR="00A84EB2" w:rsidRPr="002D6CED">
        <w:rPr>
          <w:rFonts w:ascii="Garamond" w:hAnsi="Garamond" w:cs="Tahoma"/>
          <w:sz w:val="24"/>
          <w:szCs w:val="24"/>
        </w:rPr>
        <w:t xml:space="preserve">Servizio </w:t>
      </w:r>
      <w:r w:rsidR="000A6B5F" w:rsidRPr="002D6CED">
        <w:rPr>
          <w:rFonts w:ascii="Garamond" w:hAnsi="Garamond" w:cs="Tahoma"/>
          <w:sz w:val="24"/>
          <w:szCs w:val="24"/>
        </w:rPr>
        <w:t>veterinario</w:t>
      </w:r>
      <w:r w:rsidRPr="002D6CED">
        <w:rPr>
          <w:rFonts w:ascii="Garamond" w:hAnsi="Garamond" w:cs="Tahoma"/>
          <w:sz w:val="24"/>
          <w:szCs w:val="24"/>
        </w:rPr>
        <w:t xml:space="preserve"> la scheda di </w:t>
      </w:r>
      <w:proofErr w:type="spellStart"/>
      <w:r w:rsidRPr="002D6CED">
        <w:rPr>
          <w:rFonts w:ascii="Garamond" w:hAnsi="Garamond" w:cs="Tahoma"/>
          <w:sz w:val="24"/>
          <w:szCs w:val="24"/>
        </w:rPr>
        <w:t>autovaluzione</w:t>
      </w:r>
      <w:proofErr w:type="spellEnd"/>
      <w:r w:rsidRPr="002D6CED">
        <w:rPr>
          <w:rFonts w:ascii="Garamond" w:hAnsi="Garamond" w:cs="Tahoma"/>
          <w:sz w:val="24"/>
          <w:szCs w:val="24"/>
        </w:rPr>
        <w:t xml:space="preserve"> mensile sull’esito del servizio svolto.</w:t>
      </w:r>
    </w:p>
    <w:p w:rsidR="00DE31A8" w:rsidRPr="002D6CED" w:rsidRDefault="00DE31A8" w:rsidP="00DE31A8">
      <w:pPr>
        <w:pStyle w:val="Elencoacolori-Colore11"/>
        <w:autoSpaceDE w:val="0"/>
        <w:autoSpaceDN w:val="0"/>
        <w:ind w:left="0"/>
        <w:jc w:val="both"/>
        <w:rPr>
          <w:rFonts w:ascii="Garamond" w:hAnsi="Garamond" w:cs="Tahoma"/>
          <w:iCs/>
          <w:sz w:val="24"/>
          <w:szCs w:val="24"/>
        </w:rPr>
      </w:pPr>
    </w:p>
    <w:p w:rsidR="00DE31A8" w:rsidRPr="002D6CED" w:rsidRDefault="00DE31A8" w:rsidP="00DE31A8">
      <w:pPr>
        <w:pStyle w:val="Nessunaspaziatura1"/>
        <w:rPr>
          <w:rFonts w:ascii="Garamond" w:hAnsi="Garamond" w:cs="Tahoma"/>
          <w:iCs/>
          <w:sz w:val="24"/>
          <w:szCs w:val="24"/>
        </w:rPr>
      </w:pPr>
      <w:r w:rsidRPr="002D6CED">
        <w:rPr>
          <w:rFonts w:ascii="Garamond" w:hAnsi="Garamond" w:cs="Tahoma"/>
          <w:iCs/>
          <w:sz w:val="24"/>
          <w:szCs w:val="24"/>
        </w:rPr>
        <w:t xml:space="preserve">Per le attività di </w:t>
      </w:r>
      <w:proofErr w:type="spellStart"/>
      <w:r w:rsidRPr="002D6CED">
        <w:rPr>
          <w:rFonts w:ascii="Garamond" w:hAnsi="Garamond" w:cs="Tahoma"/>
          <w:iCs/>
          <w:sz w:val="24"/>
          <w:szCs w:val="24"/>
        </w:rPr>
        <w:t>pre</w:t>
      </w:r>
      <w:proofErr w:type="spellEnd"/>
      <w:r w:rsidRPr="002D6CED">
        <w:rPr>
          <w:rFonts w:ascii="Garamond" w:hAnsi="Garamond" w:cs="Tahoma"/>
          <w:iCs/>
          <w:sz w:val="24"/>
          <w:szCs w:val="24"/>
        </w:rPr>
        <w:t xml:space="preserve">-avviamento non è previsto alcun compenso in quanto attività propedeutiche allo svolgimento del servizio oggetto del presente appalto. </w:t>
      </w:r>
    </w:p>
    <w:p w:rsidR="00DE31A8" w:rsidRPr="002D6CED" w:rsidRDefault="00DE31A8" w:rsidP="00EC0388">
      <w:pPr>
        <w:pStyle w:val="Paragrafoelenco"/>
        <w:numPr>
          <w:ilvl w:val="0"/>
          <w:numId w:val="14"/>
        </w:numPr>
        <w:spacing w:line="300" w:lineRule="atLeast"/>
        <w:rPr>
          <w:rFonts w:ascii="Garamond" w:hAnsi="Garamond" w:cs="Tahoma"/>
          <w:b/>
          <w:sz w:val="24"/>
          <w:szCs w:val="24"/>
        </w:rPr>
      </w:pPr>
      <w:r w:rsidRPr="002D6CED">
        <w:rPr>
          <w:rFonts w:ascii="Garamond" w:hAnsi="Garamond" w:cs="Tahoma"/>
          <w:b/>
          <w:sz w:val="24"/>
          <w:szCs w:val="24"/>
        </w:rPr>
        <w:lastRenderedPageBreak/>
        <w:t xml:space="preserve"> CONTROLLO DI QUALITA’</w:t>
      </w:r>
    </w:p>
    <w:p w:rsidR="0003683E" w:rsidRPr="002D6CED" w:rsidRDefault="0003683E" w:rsidP="0003683E">
      <w:pPr>
        <w:jc w:val="both"/>
        <w:rPr>
          <w:rFonts w:ascii="Garamond" w:hAnsi="Garamond" w:cstheme="minorHAnsi"/>
          <w:bCs/>
          <w:sz w:val="24"/>
          <w:szCs w:val="24"/>
        </w:rPr>
      </w:pPr>
    </w:p>
    <w:p w:rsidR="0003683E" w:rsidRPr="002D6CED" w:rsidRDefault="0003683E" w:rsidP="0003683E">
      <w:pPr>
        <w:jc w:val="both"/>
        <w:rPr>
          <w:rFonts w:ascii="Garamond" w:hAnsi="Garamond" w:cstheme="minorHAnsi"/>
          <w:sz w:val="24"/>
          <w:szCs w:val="24"/>
        </w:rPr>
      </w:pPr>
      <w:r w:rsidRPr="002D6CED">
        <w:rPr>
          <w:rFonts w:ascii="Garamond" w:hAnsi="Garamond" w:cstheme="minorHAnsi"/>
          <w:bCs/>
          <w:sz w:val="24"/>
          <w:szCs w:val="24"/>
        </w:rPr>
        <w:t xml:space="preserve">Tutta l’attività inerente il presente appalto è sottoposta alla vigilanza e verifica da parte del Servizio </w:t>
      </w:r>
      <w:r w:rsidR="000A6B5F" w:rsidRPr="002D6CED">
        <w:rPr>
          <w:rFonts w:ascii="Garamond" w:hAnsi="Garamond" w:cstheme="minorHAnsi"/>
          <w:bCs/>
          <w:sz w:val="24"/>
          <w:szCs w:val="24"/>
        </w:rPr>
        <w:t>Veterinario</w:t>
      </w:r>
      <w:r w:rsidRPr="002D6CED">
        <w:rPr>
          <w:rFonts w:ascii="Garamond" w:hAnsi="Garamond" w:cstheme="minorHAnsi"/>
          <w:sz w:val="24"/>
          <w:szCs w:val="24"/>
        </w:rPr>
        <w:t xml:space="preserve"> che potrà effettuare in qualsiasi momento, controlli circa la qualità e funzionalità del servizio, riservandosi di applicare le penali o sospendere i pagamenti nel caso in cui le prestazioni non venissero effettuate nel rispetto del  presente capitolato</w:t>
      </w:r>
      <w:r w:rsidR="0023756B" w:rsidRPr="002D6CED">
        <w:rPr>
          <w:rFonts w:ascii="Garamond" w:hAnsi="Garamond" w:cstheme="minorHAnsi"/>
          <w:sz w:val="24"/>
          <w:szCs w:val="24"/>
        </w:rPr>
        <w:t xml:space="preserve"> e dell’offerta presentata in gara</w:t>
      </w:r>
      <w:r w:rsidRPr="002D6CED">
        <w:rPr>
          <w:rFonts w:ascii="Garamond" w:hAnsi="Garamond" w:cstheme="minorHAnsi"/>
          <w:sz w:val="24"/>
          <w:szCs w:val="24"/>
        </w:rPr>
        <w:t xml:space="preserve">. </w:t>
      </w:r>
    </w:p>
    <w:p w:rsidR="00DE31A8" w:rsidRPr="002D6CED" w:rsidRDefault="00DE31A8" w:rsidP="00DE31A8">
      <w:pPr>
        <w:spacing w:line="300" w:lineRule="atLeast"/>
        <w:jc w:val="both"/>
        <w:rPr>
          <w:rFonts w:ascii="Garamond" w:hAnsi="Garamond"/>
          <w:sz w:val="24"/>
          <w:szCs w:val="24"/>
        </w:rPr>
      </w:pPr>
      <w:r w:rsidRPr="002D6CED">
        <w:rPr>
          <w:rFonts w:ascii="Garamond" w:hAnsi="Garamond" w:cs="Tahoma"/>
          <w:sz w:val="24"/>
          <w:szCs w:val="24"/>
        </w:rPr>
        <w:t>L’Azienda potrà attivare autonomamente tutti i meccanismi di controllo che riterrà opportuni per verificare l'adempimento d</w:t>
      </w:r>
      <w:r w:rsidR="0023756B" w:rsidRPr="002D6CED">
        <w:rPr>
          <w:rFonts w:ascii="Garamond" w:hAnsi="Garamond" w:cs="Tahoma"/>
          <w:sz w:val="24"/>
          <w:szCs w:val="24"/>
        </w:rPr>
        <w:t>egli</w:t>
      </w:r>
      <w:r w:rsidRPr="002D6CED">
        <w:rPr>
          <w:rFonts w:ascii="Garamond" w:hAnsi="Garamond" w:cs="Tahoma"/>
          <w:sz w:val="24"/>
          <w:szCs w:val="24"/>
        </w:rPr>
        <w:t xml:space="preserve"> gli obblighi contrattuali</w:t>
      </w:r>
      <w:r w:rsidRPr="002D6CED">
        <w:rPr>
          <w:rFonts w:ascii="Garamond" w:hAnsi="Garamond"/>
          <w:sz w:val="24"/>
          <w:szCs w:val="24"/>
        </w:rPr>
        <w:t>.</w:t>
      </w:r>
    </w:p>
    <w:p w:rsidR="00DE31A8" w:rsidRPr="002D6CED" w:rsidRDefault="00DE31A8" w:rsidP="00DE31A8">
      <w:pPr>
        <w:pStyle w:val="Style6"/>
        <w:spacing w:line="288" w:lineRule="exact"/>
        <w:rPr>
          <w:rStyle w:val="FontStyle44"/>
          <w:rFonts w:ascii="Garamond" w:hAnsi="Garamond"/>
        </w:rPr>
      </w:pPr>
      <w:r w:rsidRPr="002D6CED">
        <w:rPr>
          <w:rStyle w:val="FontStyle44"/>
          <w:rFonts w:ascii="Garamond" w:hAnsi="Garamond"/>
        </w:rPr>
        <w:t xml:space="preserve">Il controllo potrà essere effettuato anche sulle attrezzature, </w:t>
      </w:r>
      <w:r w:rsidR="0023756B" w:rsidRPr="002D6CED">
        <w:rPr>
          <w:rStyle w:val="FontStyle44"/>
          <w:rFonts w:ascii="Garamond" w:hAnsi="Garamond"/>
        </w:rPr>
        <w:t xml:space="preserve">i </w:t>
      </w:r>
      <w:r w:rsidRPr="002D6CED">
        <w:rPr>
          <w:rStyle w:val="FontStyle44"/>
          <w:rFonts w:ascii="Garamond" w:hAnsi="Garamond"/>
        </w:rPr>
        <w:t xml:space="preserve">mezzi di trasporto, </w:t>
      </w:r>
      <w:r w:rsidR="0023756B" w:rsidRPr="002D6CED">
        <w:rPr>
          <w:rStyle w:val="FontStyle44"/>
          <w:rFonts w:ascii="Garamond" w:hAnsi="Garamond"/>
        </w:rPr>
        <w:t xml:space="preserve">i prodotti di consumo </w:t>
      </w:r>
      <w:r w:rsidR="00384C78" w:rsidRPr="002D6CED">
        <w:rPr>
          <w:rStyle w:val="FontStyle44"/>
          <w:rFonts w:ascii="Garamond" w:hAnsi="Garamond"/>
        </w:rPr>
        <w:t xml:space="preserve">e su ogni </w:t>
      </w:r>
      <w:r w:rsidRPr="002D6CED">
        <w:rPr>
          <w:rStyle w:val="FontStyle44"/>
          <w:rFonts w:ascii="Garamond" w:hAnsi="Garamond"/>
        </w:rPr>
        <w:t>local</w:t>
      </w:r>
      <w:r w:rsidR="00384C78" w:rsidRPr="002D6CED">
        <w:rPr>
          <w:rStyle w:val="FontStyle44"/>
          <w:rFonts w:ascii="Garamond" w:hAnsi="Garamond"/>
        </w:rPr>
        <w:t xml:space="preserve">e che faccia parte </w:t>
      </w:r>
      <w:r w:rsidRPr="002D6CED">
        <w:rPr>
          <w:rStyle w:val="FontStyle44"/>
          <w:rFonts w:ascii="Garamond" w:hAnsi="Garamond"/>
        </w:rPr>
        <w:t>dell'organizzazione del Servizio.</w:t>
      </w:r>
    </w:p>
    <w:p w:rsidR="00384C78" w:rsidRPr="002D6CED" w:rsidRDefault="00384C78" w:rsidP="00384C78">
      <w:pPr>
        <w:rPr>
          <w:sz w:val="24"/>
          <w:szCs w:val="24"/>
          <w:lang w:eastAsia="zh-CN"/>
        </w:rPr>
      </w:pPr>
    </w:p>
    <w:p w:rsidR="00DE31A8" w:rsidRPr="002D6CED" w:rsidRDefault="00DE31A8" w:rsidP="00DE31A8">
      <w:pPr>
        <w:spacing w:line="300" w:lineRule="atLeast"/>
        <w:jc w:val="both"/>
        <w:rPr>
          <w:rFonts w:ascii="Garamond" w:hAnsi="Garamond" w:cs="Tahoma"/>
          <w:sz w:val="24"/>
          <w:szCs w:val="24"/>
        </w:rPr>
      </w:pPr>
      <w:r w:rsidRPr="002D6CED">
        <w:rPr>
          <w:rFonts w:ascii="Garamond" w:hAnsi="Garamond" w:cs="Tahoma"/>
          <w:sz w:val="24"/>
          <w:szCs w:val="24"/>
        </w:rPr>
        <w:t>L’Azienda si asterrà dal fare alcuna osservazione diretta ai dipendenti della Ditta, rivolgendo le proprie osservazioni esclusivamente al Responsabile del servizio cui saranno formulate le eventuali contestazioni.</w:t>
      </w:r>
    </w:p>
    <w:p w:rsidR="00DE31A8" w:rsidRPr="002D6CED" w:rsidRDefault="00DE31A8" w:rsidP="00DE31A8">
      <w:pPr>
        <w:spacing w:line="300" w:lineRule="atLeast"/>
        <w:jc w:val="both"/>
        <w:rPr>
          <w:rFonts w:ascii="Garamond" w:hAnsi="Garamond" w:cs="Tahoma"/>
          <w:sz w:val="24"/>
          <w:szCs w:val="24"/>
        </w:rPr>
      </w:pPr>
      <w:r w:rsidRPr="002D6CED">
        <w:rPr>
          <w:rFonts w:ascii="Garamond" w:hAnsi="Garamond" w:cs="Tahoma"/>
          <w:bCs/>
          <w:sz w:val="24"/>
          <w:szCs w:val="24"/>
        </w:rPr>
        <w:t>A seguito di contraddittorio con la Ditta sarà poi prodotta idonea documentazione, che l’Azienda potrà utilizzare per gli eventuali provvedimenti e determinazioni di competenza.</w:t>
      </w:r>
    </w:p>
    <w:p w:rsidR="009251DB" w:rsidRPr="002D6CED" w:rsidRDefault="009251DB">
      <w:pPr>
        <w:spacing w:after="0" w:line="240" w:lineRule="auto"/>
        <w:rPr>
          <w:rFonts w:ascii="Garamond" w:hAnsi="Garamond" w:cs="Tahoma"/>
          <w:sz w:val="24"/>
          <w:szCs w:val="24"/>
        </w:rPr>
      </w:pPr>
    </w:p>
    <w:p w:rsidR="00774FD7" w:rsidRPr="002D6CED" w:rsidRDefault="00774FD7" w:rsidP="00EC0388">
      <w:pPr>
        <w:pStyle w:val="Paragrafoelenco"/>
        <w:numPr>
          <w:ilvl w:val="0"/>
          <w:numId w:val="14"/>
        </w:numPr>
        <w:spacing w:after="0" w:line="360" w:lineRule="atLeast"/>
        <w:rPr>
          <w:rFonts w:ascii="Garamond" w:hAnsi="Garamond" w:cs="Tahoma"/>
          <w:b/>
          <w:sz w:val="24"/>
          <w:szCs w:val="24"/>
        </w:rPr>
      </w:pPr>
      <w:r w:rsidRPr="002D6CED">
        <w:rPr>
          <w:rFonts w:ascii="Garamond" w:hAnsi="Garamond" w:cs="Tahoma"/>
          <w:b/>
          <w:sz w:val="24"/>
          <w:szCs w:val="24"/>
        </w:rPr>
        <w:t>CLAUSOLE PENALI</w:t>
      </w:r>
      <w:r w:rsidRPr="002D6CED">
        <w:rPr>
          <w:rFonts w:ascii="Garamond" w:hAnsi="Garamond" w:cs="Tahoma"/>
          <w:b/>
          <w:sz w:val="24"/>
          <w:szCs w:val="24"/>
        </w:rPr>
        <w:tab/>
      </w:r>
    </w:p>
    <w:p w:rsidR="00774FD7" w:rsidRPr="002D6CED" w:rsidRDefault="00774FD7" w:rsidP="00774FD7">
      <w:pPr>
        <w:tabs>
          <w:tab w:val="left" w:pos="0"/>
        </w:tabs>
        <w:jc w:val="both"/>
        <w:rPr>
          <w:rFonts w:ascii="Garamond" w:hAnsi="Garamond" w:cs="Tahoma"/>
          <w:color w:val="FF0000"/>
          <w:sz w:val="24"/>
          <w:szCs w:val="24"/>
        </w:rPr>
      </w:pPr>
    </w:p>
    <w:p w:rsidR="00774FD7" w:rsidRPr="002D6CED" w:rsidRDefault="00774FD7" w:rsidP="00774FD7">
      <w:pPr>
        <w:tabs>
          <w:tab w:val="left" w:pos="0"/>
        </w:tabs>
        <w:jc w:val="both"/>
        <w:rPr>
          <w:rFonts w:ascii="Garamond" w:hAnsi="Garamond" w:cs="Tahoma"/>
          <w:sz w:val="24"/>
          <w:szCs w:val="24"/>
        </w:rPr>
      </w:pPr>
      <w:r w:rsidRPr="002D6CED">
        <w:rPr>
          <w:rFonts w:ascii="Garamond" w:hAnsi="Garamond" w:cs="Tahoma"/>
          <w:sz w:val="24"/>
          <w:szCs w:val="24"/>
        </w:rPr>
        <w:t>Qualora le prestazioni richieste non siano rese secondo le modalità previste dal presente Capitolato, in assenza di giustificazione scritta elaborata dalla ditta aggiudicataria validata dall’Azienda, potranno esser applicate penali di entità diversa a seconda della gravità dell’inadempienza ed in particolare:</w:t>
      </w:r>
    </w:p>
    <w:p w:rsidR="00774FD7" w:rsidRPr="002D6CED" w:rsidRDefault="00774FD7" w:rsidP="00774FD7">
      <w:pPr>
        <w:tabs>
          <w:tab w:val="left" w:pos="0"/>
        </w:tabs>
        <w:jc w:val="both"/>
        <w:rPr>
          <w:rFonts w:ascii="Garamond" w:hAnsi="Garamond" w:cs="Tahoma"/>
          <w:color w:val="FF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2290"/>
      </w:tblGrid>
      <w:tr w:rsidR="00774FD7" w:rsidRPr="002D6CED" w:rsidTr="00774FD7">
        <w:tc>
          <w:tcPr>
            <w:tcW w:w="7380" w:type="dxa"/>
          </w:tcPr>
          <w:p w:rsidR="00774FD7" w:rsidRPr="002D6CED" w:rsidRDefault="00774FD7" w:rsidP="00774FD7">
            <w:pPr>
              <w:tabs>
                <w:tab w:val="left" w:pos="0"/>
              </w:tabs>
              <w:spacing w:line="300" w:lineRule="atLeast"/>
              <w:jc w:val="both"/>
              <w:rPr>
                <w:rFonts w:ascii="Garamond" w:hAnsi="Garamond" w:cs="Tahoma"/>
                <w:b/>
                <w:color w:val="000000"/>
                <w:sz w:val="24"/>
                <w:szCs w:val="24"/>
              </w:rPr>
            </w:pPr>
            <w:r w:rsidRPr="002D6CED">
              <w:rPr>
                <w:rFonts w:ascii="Garamond" w:hAnsi="Garamond" w:cs="Tahoma"/>
                <w:b/>
                <w:color w:val="000000"/>
                <w:sz w:val="24"/>
                <w:szCs w:val="24"/>
              </w:rPr>
              <w:t>Inadempimento</w:t>
            </w:r>
          </w:p>
        </w:tc>
        <w:tc>
          <w:tcPr>
            <w:tcW w:w="2290" w:type="dxa"/>
          </w:tcPr>
          <w:p w:rsidR="00774FD7" w:rsidRPr="002D6CED" w:rsidRDefault="00774FD7" w:rsidP="00774FD7">
            <w:pPr>
              <w:tabs>
                <w:tab w:val="left" w:pos="0"/>
              </w:tabs>
              <w:spacing w:line="300" w:lineRule="atLeast"/>
              <w:jc w:val="both"/>
              <w:rPr>
                <w:rFonts w:ascii="Garamond" w:hAnsi="Garamond" w:cs="Tahoma"/>
                <w:b/>
                <w:color w:val="000000"/>
                <w:sz w:val="24"/>
                <w:szCs w:val="24"/>
              </w:rPr>
            </w:pPr>
            <w:r w:rsidRPr="002D6CED">
              <w:rPr>
                <w:rFonts w:ascii="Garamond" w:hAnsi="Garamond" w:cs="Tahoma"/>
                <w:b/>
                <w:color w:val="000000"/>
                <w:sz w:val="24"/>
                <w:szCs w:val="24"/>
              </w:rPr>
              <w:t>Penale</w:t>
            </w:r>
          </w:p>
        </w:tc>
      </w:tr>
      <w:tr w:rsidR="00774FD7" w:rsidRPr="002D6CED" w:rsidTr="00774FD7">
        <w:tc>
          <w:tcPr>
            <w:tcW w:w="7380" w:type="dxa"/>
          </w:tcPr>
          <w:p w:rsidR="00774FD7" w:rsidRPr="002D6CED" w:rsidRDefault="00774FD7"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Per ogni mancata risposta alla chiamata d’intervento o ritardo degli operatori  nell’esecuzione del servizio conformemente a quanto indicato nel capitolato speciale.</w:t>
            </w:r>
          </w:p>
        </w:tc>
        <w:tc>
          <w:tcPr>
            <w:tcW w:w="2290" w:type="dxa"/>
          </w:tcPr>
          <w:p w:rsidR="00774FD7" w:rsidRPr="002D6CED" w:rsidRDefault="00774FD7"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 xml:space="preserve">€ 100,00 </w:t>
            </w:r>
          </w:p>
        </w:tc>
      </w:tr>
      <w:tr w:rsidR="00774FD7" w:rsidRPr="002D6CED" w:rsidTr="00774FD7">
        <w:tc>
          <w:tcPr>
            <w:tcW w:w="7380" w:type="dxa"/>
          </w:tcPr>
          <w:p w:rsidR="00774FD7" w:rsidRPr="002D6CED" w:rsidRDefault="00774FD7" w:rsidP="00774FD7">
            <w:pPr>
              <w:tabs>
                <w:tab w:val="left" w:pos="0"/>
              </w:tabs>
              <w:spacing w:line="300" w:lineRule="atLeast"/>
              <w:jc w:val="both"/>
              <w:rPr>
                <w:rFonts w:ascii="Garamond" w:hAnsi="Garamond" w:cs="Tahoma"/>
                <w:sz w:val="24"/>
                <w:szCs w:val="24"/>
              </w:rPr>
            </w:pPr>
            <w:r w:rsidRPr="002D6CED">
              <w:rPr>
                <w:rFonts w:ascii="Garamond" w:hAnsi="Garamond" w:cs="Tahoma"/>
                <w:sz w:val="24"/>
                <w:szCs w:val="24"/>
              </w:rPr>
              <w:t xml:space="preserve">Per ogni segnalazione documentata di comportamento scorretto o maleducato nei confronti dell’utenza, verso gli operatori dell’Azienda o altri enti co-interessati dal servizio. </w:t>
            </w:r>
          </w:p>
        </w:tc>
        <w:tc>
          <w:tcPr>
            <w:tcW w:w="2290" w:type="dxa"/>
          </w:tcPr>
          <w:p w:rsidR="00774FD7" w:rsidRPr="002D6CED" w:rsidRDefault="00774FD7"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€ 100,00</w:t>
            </w:r>
          </w:p>
        </w:tc>
      </w:tr>
      <w:tr w:rsidR="00AC41C2" w:rsidRPr="002D6CED" w:rsidTr="00774FD7">
        <w:tc>
          <w:tcPr>
            <w:tcW w:w="7380" w:type="dxa"/>
            <w:tcBorders>
              <w:top w:val="single" w:sz="4" w:space="0" w:color="auto"/>
              <w:left w:val="single" w:sz="4" w:space="0" w:color="auto"/>
              <w:bottom w:val="single" w:sz="4" w:space="0" w:color="auto"/>
              <w:right w:val="single" w:sz="4" w:space="0" w:color="auto"/>
            </w:tcBorders>
          </w:tcPr>
          <w:p w:rsidR="00AC41C2" w:rsidRPr="002D6CED" w:rsidRDefault="00AC41C2" w:rsidP="00774FD7">
            <w:pPr>
              <w:spacing w:line="300" w:lineRule="atLeast"/>
              <w:jc w:val="both"/>
              <w:rPr>
                <w:rFonts w:ascii="Garamond" w:hAnsi="Garamond" w:cs="Tahoma"/>
                <w:sz w:val="24"/>
                <w:szCs w:val="24"/>
              </w:rPr>
            </w:pPr>
            <w:r w:rsidRPr="002D6CED">
              <w:rPr>
                <w:rFonts w:ascii="Garamond" w:hAnsi="Garamond" w:cs="Tahoma"/>
                <w:sz w:val="24"/>
                <w:szCs w:val="24"/>
              </w:rPr>
              <w:t>Per ogni giorno di ritardo nella presentazione delle fatture</w:t>
            </w:r>
          </w:p>
        </w:tc>
        <w:tc>
          <w:tcPr>
            <w:tcW w:w="2290" w:type="dxa"/>
            <w:tcBorders>
              <w:top w:val="single" w:sz="4" w:space="0" w:color="auto"/>
              <w:left w:val="single" w:sz="4" w:space="0" w:color="auto"/>
              <w:bottom w:val="single" w:sz="4" w:space="0" w:color="auto"/>
              <w:right w:val="single" w:sz="4" w:space="0" w:color="auto"/>
            </w:tcBorders>
          </w:tcPr>
          <w:p w:rsidR="00AC41C2" w:rsidRPr="002D6CED" w:rsidRDefault="00AC41C2"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€ 100,00</w:t>
            </w:r>
          </w:p>
        </w:tc>
      </w:tr>
      <w:tr w:rsidR="00774FD7" w:rsidRPr="002D6CED" w:rsidTr="00774FD7">
        <w:tc>
          <w:tcPr>
            <w:tcW w:w="7380" w:type="dxa"/>
            <w:tcBorders>
              <w:top w:val="single" w:sz="4" w:space="0" w:color="auto"/>
              <w:left w:val="single" w:sz="4" w:space="0" w:color="auto"/>
              <w:bottom w:val="single" w:sz="4" w:space="0" w:color="auto"/>
              <w:right w:val="single" w:sz="4" w:space="0" w:color="auto"/>
            </w:tcBorders>
          </w:tcPr>
          <w:p w:rsidR="00774FD7" w:rsidRPr="002D6CED" w:rsidRDefault="00774FD7" w:rsidP="00774FD7">
            <w:pPr>
              <w:spacing w:line="300" w:lineRule="atLeast"/>
              <w:jc w:val="both"/>
              <w:rPr>
                <w:rFonts w:ascii="Garamond" w:hAnsi="Garamond" w:cs="Tahoma"/>
                <w:sz w:val="24"/>
                <w:szCs w:val="24"/>
              </w:rPr>
            </w:pPr>
            <w:r w:rsidRPr="002D6CED">
              <w:rPr>
                <w:rFonts w:ascii="Garamond" w:hAnsi="Garamond" w:cs="Tahoma"/>
                <w:sz w:val="24"/>
                <w:szCs w:val="24"/>
              </w:rPr>
              <w:t>Per altri fatti o circostanze che configurino ipotesi di mancata o difforme esecuzione del servizio rispetto a quanto richiesto dal presente CSA.</w:t>
            </w:r>
          </w:p>
        </w:tc>
        <w:tc>
          <w:tcPr>
            <w:tcW w:w="2290" w:type="dxa"/>
            <w:tcBorders>
              <w:top w:val="single" w:sz="4" w:space="0" w:color="auto"/>
              <w:left w:val="single" w:sz="4" w:space="0" w:color="auto"/>
              <w:bottom w:val="single" w:sz="4" w:space="0" w:color="auto"/>
              <w:right w:val="single" w:sz="4" w:space="0" w:color="auto"/>
            </w:tcBorders>
          </w:tcPr>
          <w:p w:rsidR="00774FD7" w:rsidRPr="002D6CED" w:rsidRDefault="00774FD7"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 xml:space="preserve"> da €    100,00</w:t>
            </w:r>
          </w:p>
          <w:p w:rsidR="00774FD7" w:rsidRPr="002D6CED" w:rsidRDefault="00774FD7" w:rsidP="00774FD7">
            <w:pPr>
              <w:tabs>
                <w:tab w:val="left" w:pos="0"/>
              </w:tabs>
              <w:spacing w:line="300" w:lineRule="atLeast"/>
              <w:jc w:val="both"/>
              <w:rPr>
                <w:rFonts w:ascii="Garamond" w:hAnsi="Garamond" w:cs="Tahoma"/>
                <w:color w:val="000000"/>
                <w:sz w:val="24"/>
                <w:szCs w:val="24"/>
              </w:rPr>
            </w:pPr>
            <w:r w:rsidRPr="002D6CED">
              <w:rPr>
                <w:rFonts w:ascii="Garamond" w:hAnsi="Garamond" w:cs="Tahoma"/>
                <w:color w:val="000000"/>
                <w:sz w:val="24"/>
                <w:szCs w:val="24"/>
              </w:rPr>
              <w:t xml:space="preserve">   a €. 1.000,00 </w:t>
            </w:r>
          </w:p>
        </w:tc>
      </w:tr>
    </w:tbl>
    <w:p w:rsidR="00774FD7" w:rsidRPr="002D6CED" w:rsidRDefault="00774FD7" w:rsidP="00774FD7">
      <w:pPr>
        <w:tabs>
          <w:tab w:val="left" w:pos="0"/>
        </w:tabs>
        <w:jc w:val="both"/>
        <w:rPr>
          <w:rFonts w:ascii="Garamond" w:hAnsi="Garamond" w:cs="Tahoma"/>
          <w:color w:val="FF0000"/>
          <w:sz w:val="24"/>
          <w:szCs w:val="24"/>
        </w:rPr>
      </w:pPr>
    </w:p>
    <w:p w:rsidR="00774FD7" w:rsidRPr="002D6CED" w:rsidRDefault="00F25671" w:rsidP="00774FD7">
      <w:pPr>
        <w:tabs>
          <w:tab w:val="left" w:pos="0"/>
        </w:tabs>
        <w:jc w:val="both"/>
        <w:rPr>
          <w:rFonts w:ascii="Garamond" w:hAnsi="Garamond" w:cs="Tahoma"/>
          <w:color w:val="000000"/>
          <w:sz w:val="24"/>
          <w:szCs w:val="24"/>
        </w:rPr>
      </w:pPr>
      <w:r w:rsidRPr="002D6CED">
        <w:rPr>
          <w:rFonts w:ascii="Garamond" w:hAnsi="Garamond" w:cs="Tahoma"/>
          <w:sz w:val="24"/>
          <w:szCs w:val="24"/>
        </w:rPr>
        <w:lastRenderedPageBreak/>
        <w:t xml:space="preserve">L’ammontare della penale varierà in ragione della gravità, della numerosità e della frequenza della violazione riscontrata. </w:t>
      </w:r>
      <w:r w:rsidR="00774FD7" w:rsidRPr="002D6CED">
        <w:rPr>
          <w:rFonts w:ascii="Garamond" w:hAnsi="Garamond" w:cs="Tahoma"/>
          <w:color w:val="000000"/>
          <w:sz w:val="24"/>
          <w:szCs w:val="24"/>
        </w:rPr>
        <w:t xml:space="preserve">In caso di recidiva l’entità delle penali è raddoppiata. Le sanzioni sono cumulabili. </w:t>
      </w:r>
    </w:p>
    <w:p w:rsidR="00774FD7" w:rsidRPr="002D6CED" w:rsidRDefault="00774FD7" w:rsidP="00774FD7">
      <w:pPr>
        <w:tabs>
          <w:tab w:val="left" w:pos="0"/>
        </w:tabs>
        <w:jc w:val="both"/>
        <w:rPr>
          <w:rFonts w:ascii="Garamond" w:hAnsi="Garamond" w:cs="Tahoma"/>
          <w:color w:val="000000"/>
          <w:sz w:val="24"/>
          <w:szCs w:val="24"/>
        </w:rPr>
      </w:pPr>
    </w:p>
    <w:p w:rsidR="00774FD7" w:rsidRPr="002D6CED" w:rsidRDefault="00774FD7" w:rsidP="00774FD7">
      <w:pPr>
        <w:tabs>
          <w:tab w:val="left" w:pos="0"/>
        </w:tabs>
        <w:jc w:val="both"/>
        <w:rPr>
          <w:rFonts w:ascii="Garamond" w:hAnsi="Garamond" w:cs="Tahoma"/>
          <w:strike/>
          <w:sz w:val="24"/>
          <w:szCs w:val="24"/>
        </w:rPr>
      </w:pPr>
      <w:r w:rsidRPr="002D6CED">
        <w:rPr>
          <w:rFonts w:ascii="Garamond" w:hAnsi="Garamond" w:cs="Tahoma"/>
          <w:color w:val="000000"/>
          <w:sz w:val="24"/>
          <w:szCs w:val="24"/>
        </w:rPr>
        <w:t xml:space="preserve">Le somme dovute dalla ditta aggiudicataria a titolo di penali e/o di risarcimento del danno derivanti da proprio ritardo, mancato e ingiustificato rispetto dei termini e delle condizioni di contratto </w:t>
      </w:r>
      <w:r w:rsidRPr="002D6CED">
        <w:rPr>
          <w:rFonts w:ascii="Garamond" w:hAnsi="Garamond" w:cs="Tahoma"/>
          <w:sz w:val="24"/>
          <w:szCs w:val="24"/>
        </w:rPr>
        <w:t xml:space="preserve">saranno </w:t>
      </w:r>
      <w:r w:rsidRPr="002D6CED">
        <w:rPr>
          <w:rFonts w:ascii="Garamond" w:hAnsi="Garamond" w:cs="Tahoma"/>
          <w:color w:val="000000"/>
          <w:sz w:val="24"/>
          <w:szCs w:val="24"/>
        </w:rPr>
        <w:t>recuperate dall</w:t>
      </w:r>
      <w:r w:rsidR="00F25671">
        <w:rPr>
          <w:rFonts w:ascii="Garamond" w:hAnsi="Garamond" w:cs="Tahoma"/>
          <w:color w:val="000000"/>
          <w:sz w:val="24"/>
          <w:szCs w:val="24"/>
        </w:rPr>
        <w:t>e AAS</w:t>
      </w:r>
      <w:r w:rsidRPr="002D6CED">
        <w:rPr>
          <w:rFonts w:ascii="Garamond" w:hAnsi="Garamond" w:cs="Tahoma"/>
          <w:color w:val="000000"/>
          <w:sz w:val="24"/>
          <w:szCs w:val="24"/>
        </w:rPr>
        <w:t>, senza ulteriori formalità, dalle somme spettanti alla ditta aggiudicataria per le prestazioni eseguite.</w:t>
      </w:r>
    </w:p>
    <w:p w:rsidR="00774FD7" w:rsidRPr="002D6CED" w:rsidRDefault="00774FD7" w:rsidP="00774FD7">
      <w:pPr>
        <w:tabs>
          <w:tab w:val="left" w:pos="0"/>
        </w:tabs>
        <w:jc w:val="both"/>
        <w:rPr>
          <w:rFonts w:ascii="Garamond" w:hAnsi="Garamond" w:cs="Tahoma"/>
          <w:sz w:val="24"/>
          <w:szCs w:val="24"/>
        </w:rPr>
      </w:pPr>
      <w:r w:rsidRPr="002D6CED">
        <w:rPr>
          <w:rFonts w:ascii="Garamond" w:hAnsi="Garamond" w:cs="Tahoma"/>
          <w:sz w:val="24"/>
          <w:szCs w:val="24"/>
        </w:rPr>
        <w:t>Nel caso di gravi inadempimenti reiterati per almeno due volte nel corso del periodo contrattuale, senza giustificato motivo, contestati con lettera raccomanda</w:t>
      </w:r>
      <w:r w:rsidR="00271AA1" w:rsidRPr="002D6CED">
        <w:rPr>
          <w:rFonts w:ascii="Garamond" w:hAnsi="Garamond" w:cs="Tahoma"/>
          <w:sz w:val="24"/>
          <w:szCs w:val="24"/>
        </w:rPr>
        <w:t xml:space="preserve">ta con avviso di ricevimento, le </w:t>
      </w:r>
      <w:r w:rsidRPr="002D6CED">
        <w:rPr>
          <w:rFonts w:ascii="Garamond" w:hAnsi="Garamond" w:cs="Tahoma"/>
          <w:sz w:val="24"/>
          <w:szCs w:val="24"/>
        </w:rPr>
        <w:t>A</w:t>
      </w:r>
      <w:r w:rsidR="00271AA1" w:rsidRPr="002D6CED">
        <w:rPr>
          <w:rFonts w:ascii="Garamond" w:hAnsi="Garamond" w:cs="Tahoma"/>
          <w:sz w:val="24"/>
          <w:szCs w:val="24"/>
        </w:rPr>
        <w:t>AS</w:t>
      </w:r>
      <w:r w:rsidRPr="002D6CED">
        <w:rPr>
          <w:rFonts w:ascii="Garamond" w:hAnsi="Garamond" w:cs="Tahoma"/>
          <w:sz w:val="24"/>
          <w:szCs w:val="24"/>
        </w:rPr>
        <w:t xml:space="preserve"> ha</w:t>
      </w:r>
      <w:r w:rsidR="00271AA1" w:rsidRPr="002D6CED">
        <w:rPr>
          <w:rFonts w:ascii="Garamond" w:hAnsi="Garamond" w:cs="Tahoma"/>
          <w:sz w:val="24"/>
          <w:szCs w:val="24"/>
        </w:rPr>
        <w:t>nno</w:t>
      </w:r>
      <w:r w:rsidRPr="002D6CED">
        <w:rPr>
          <w:rFonts w:ascii="Garamond" w:hAnsi="Garamond" w:cs="Tahoma"/>
          <w:sz w:val="24"/>
          <w:szCs w:val="24"/>
        </w:rPr>
        <w:t xml:space="preserve"> la facoltà di dichiarare unilateralmente la risoluzione del contratto fermo ed impregiudicato il diritto al risarcimento di tutti gli eventuali danni diretti ed indi</w:t>
      </w:r>
      <w:r w:rsidR="00271AA1" w:rsidRPr="002D6CED">
        <w:rPr>
          <w:rFonts w:ascii="Garamond" w:hAnsi="Garamond" w:cs="Tahoma"/>
          <w:sz w:val="24"/>
          <w:szCs w:val="24"/>
        </w:rPr>
        <w:t>retti subiti</w:t>
      </w:r>
      <w:r w:rsidRPr="002D6CED">
        <w:rPr>
          <w:rFonts w:ascii="Garamond" w:hAnsi="Garamond" w:cs="Tahoma"/>
          <w:sz w:val="24"/>
          <w:szCs w:val="24"/>
        </w:rPr>
        <w:t>.</w:t>
      </w:r>
    </w:p>
    <w:p w:rsidR="00774FD7" w:rsidRPr="002D6CED" w:rsidRDefault="00774FD7" w:rsidP="00774FD7">
      <w:pPr>
        <w:tabs>
          <w:tab w:val="left" w:pos="0"/>
        </w:tabs>
        <w:jc w:val="both"/>
        <w:rPr>
          <w:rFonts w:ascii="Garamond" w:hAnsi="Garamond" w:cs="Tahoma"/>
          <w:sz w:val="24"/>
          <w:szCs w:val="24"/>
        </w:rPr>
      </w:pPr>
    </w:p>
    <w:p w:rsidR="00774FD7" w:rsidRPr="002D6CED" w:rsidRDefault="00774FD7" w:rsidP="00774FD7">
      <w:pPr>
        <w:tabs>
          <w:tab w:val="left" w:pos="0"/>
        </w:tabs>
        <w:jc w:val="both"/>
        <w:rPr>
          <w:rFonts w:ascii="Garamond" w:hAnsi="Garamond" w:cs="Tahoma"/>
          <w:sz w:val="24"/>
          <w:szCs w:val="24"/>
        </w:rPr>
      </w:pPr>
      <w:r w:rsidRPr="002D6CED">
        <w:rPr>
          <w:rFonts w:ascii="Garamond" w:hAnsi="Garamond" w:cs="Tahoma"/>
          <w:sz w:val="24"/>
          <w:szCs w:val="24"/>
        </w:rPr>
        <w:t>Laddove a seguito di ispezioni da parte di organi di vigilanza esterni (NAS etc.) fossero irrogate sanzioni alla ditta aggiudicataria per inadempienze di qualsiasi genere, sarà comunque applicata dall’Azienda una penale (da un minimo di € 100,00 ad un massimo di € 1.000,00 a seconda della tipologia di evento verificatosi) per il danno all’immagine subito.</w:t>
      </w:r>
    </w:p>
    <w:p w:rsidR="00774FD7" w:rsidRPr="002D6CED" w:rsidRDefault="00774FD7" w:rsidP="00774FD7">
      <w:pPr>
        <w:tabs>
          <w:tab w:val="left" w:pos="0"/>
        </w:tabs>
        <w:jc w:val="both"/>
        <w:rPr>
          <w:rFonts w:ascii="Garamond" w:hAnsi="Garamond" w:cs="Tahoma"/>
          <w:sz w:val="24"/>
          <w:szCs w:val="24"/>
        </w:rPr>
      </w:pPr>
    </w:p>
    <w:p w:rsidR="00774FD7" w:rsidRPr="002D6CED" w:rsidRDefault="00774FD7" w:rsidP="00EC0388">
      <w:pPr>
        <w:pStyle w:val="Paragrafoelenco"/>
        <w:numPr>
          <w:ilvl w:val="0"/>
          <w:numId w:val="14"/>
        </w:numPr>
        <w:spacing w:line="360" w:lineRule="atLeast"/>
        <w:rPr>
          <w:rFonts w:ascii="Garamond" w:hAnsi="Garamond" w:cs="Tahoma"/>
          <w:b/>
          <w:sz w:val="24"/>
          <w:szCs w:val="24"/>
        </w:rPr>
      </w:pPr>
      <w:r w:rsidRPr="002D6CED">
        <w:rPr>
          <w:rFonts w:ascii="Garamond" w:hAnsi="Garamond" w:cs="Tahoma"/>
          <w:b/>
          <w:sz w:val="24"/>
          <w:szCs w:val="24"/>
        </w:rPr>
        <w:t xml:space="preserve">OBBLIGHI CONTRATTUALI AL TERMINE DEL SERVIZIO </w:t>
      </w:r>
      <w:r w:rsidRPr="002D6CED">
        <w:rPr>
          <w:rFonts w:ascii="Garamond" w:hAnsi="Garamond" w:cs="Tahoma"/>
          <w:b/>
          <w:sz w:val="24"/>
          <w:szCs w:val="24"/>
        </w:rPr>
        <w:tab/>
      </w:r>
    </w:p>
    <w:p w:rsidR="00774FD7" w:rsidRPr="002D6CED" w:rsidRDefault="00774FD7" w:rsidP="00774FD7">
      <w:pPr>
        <w:ind w:right="-1"/>
        <w:jc w:val="both"/>
        <w:rPr>
          <w:rFonts w:ascii="Garamond" w:hAnsi="Garamond" w:cs="Tahoma"/>
          <w:sz w:val="24"/>
          <w:szCs w:val="24"/>
        </w:rPr>
      </w:pPr>
    </w:p>
    <w:p w:rsidR="00774FD7" w:rsidRPr="002D6CED" w:rsidRDefault="00774FD7" w:rsidP="00774FD7">
      <w:pPr>
        <w:jc w:val="both"/>
        <w:rPr>
          <w:rFonts w:ascii="Garamond" w:hAnsi="Garamond" w:cs="Tahoma"/>
          <w:sz w:val="24"/>
          <w:szCs w:val="24"/>
        </w:rPr>
      </w:pPr>
      <w:r w:rsidRPr="002D6CED">
        <w:rPr>
          <w:rFonts w:ascii="Garamond" w:hAnsi="Garamond" w:cs="Tahoma"/>
          <w:sz w:val="24"/>
          <w:szCs w:val="24"/>
        </w:rPr>
        <w:t xml:space="preserve">Al fine di garantire una corretta ed efficace prosecuzione del servizio al termine del contratto, la ditta aggiudicataria cessante - entro e non oltre 15 giorni dal ricevimento della richiesta formulata dall’appaltante o dalla nuova aggiudicataria – dovrà fornire un report dettagliato sottoscritto dal rappresentante legale, contenente: </w:t>
      </w:r>
    </w:p>
    <w:p w:rsidR="00774FD7" w:rsidRPr="002D6CED" w:rsidRDefault="00774FD7" w:rsidP="00271AA1">
      <w:pPr>
        <w:numPr>
          <w:ilvl w:val="1"/>
          <w:numId w:val="9"/>
        </w:numPr>
        <w:tabs>
          <w:tab w:val="clear" w:pos="1440"/>
        </w:tabs>
        <w:spacing w:after="0" w:line="240" w:lineRule="auto"/>
        <w:ind w:left="284" w:hanging="22"/>
        <w:jc w:val="both"/>
        <w:rPr>
          <w:rFonts w:ascii="Garamond" w:hAnsi="Garamond" w:cs="Tahoma"/>
          <w:sz w:val="24"/>
          <w:szCs w:val="24"/>
        </w:rPr>
      </w:pPr>
      <w:r w:rsidRPr="002D6CED">
        <w:rPr>
          <w:rFonts w:ascii="Garamond" w:hAnsi="Garamond" w:cs="Tahoma"/>
          <w:sz w:val="24"/>
          <w:szCs w:val="24"/>
        </w:rPr>
        <w:t xml:space="preserve"> dati relativi all’attività svolta negli ultimi 6 mesi;</w:t>
      </w:r>
    </w:p>
    <w:p w:rsidR="00774FD7" w:rsidRPr="002D6CED" w:rsidRDefault="00774FD7" w:rsidP="00271AA1">
      <w:pPr>
        <w:numPr>
          <w:ilvl w:val="1"/>
          <w:numId w:val="9"/>
        </w:numPr>
        <w:tabs>
          <w:tab w:val="clear" w:pos="1440"/>
        </w:tabs>
        <w:spacing w:after="0" w:line="240" w:lineRule="auto"/>
        <w:ind w:left="284" w:hanging="22"/>
        <w:jc w:val="both"/>
        <w:rPr>
          <w:rFonts w:ascii="Garamond" w:hAnsi="Garamond" w:cs="Tahoma"/>
          <w:sz w:val="24"/>
          <w:szCs w:val="24"/>
        </w:rPr>
      </w:pPr>
      <w:r w:rsidRPr="002D6CED">
        <w:rPr>
          <w:rFonts w:ascii="Garamond" w:hAnsi="Garamond" w:cs="Tahoma"/>
          <w:sz w:val="24"/>
          <w:szCs w:val="24"/>
        </w:rPr>
        <w:t>elenco del personale impiegato indicante livello d’inquadramento, qualifica, mansioni, carichi di lavoro, CNNL applicato, orari e turni;</w:t>
      </w:r>
    </w:p>
    <w:p w:rsidR="00774FD7" w:rsidRPr="002D6CED" w:rsidRDefault="00774FD7" w:rsidP="00271AA1">
      <w:pPr>
        <w:numPr>
          <w:ilvl w:val="1"/>
          <w:numId w:val="9"/>
        </w:numPr>
        <w:tabs>
          <w:tab w:val="clear" w:pos="1440"/>
        </w:tabs>
        <w:spacing w:after="0" w:line="240" w:lineRule="auto"/>
        <w:ind w:left="284" w:hanging="22"/>
        <w:jc w:val="both"/>
        <w:rPr>
          <w:rFonts w:ascii="Garamond" w:hAnsi="Garamond" w:cs="Tahoma"/>
          <w:sz w:val="24"/>
          <w:szCs w:val="24"/>
        </w:rPr>
      </w:pPr>
      <w:r w:rsidRPr="002D6CED">
        <w:rPr>
          <w:rFonts w:ascii="Garamond" w:hAnsi="Garamond" w:cs="Tahoma"/>
          <w:sz w:val="24"/>
          <w:szCs w:val="24"/>
        </w:rPr>
        <w:t>importo oneri gestione automezzi/attrezzature</w:t>
      </w:r>
      <w:r w:rsidR="00C0564C">
        <w:rPr>
          <w:rFonts w:ascii="Garamond" w:hAnsi="Garamond" w:cs="Tahoma"/>
          <w:sz w:val="24"/>
          <w:szCs w:val="24"/>
        </w:rPr>
        <w:t>/strutture.</w:t>
      </w:r>
    </w:p>
    <w:p w:rsidR="00774FD7" w:rsidRPr="002D6CED" w:rsidRDefault="00774FD7" w:rsidP="00774FD7">
      <w:pPr>
        <w:jc w:val="both"/>
        <w:rPr>
          <w:rFonts w:ascii="Garamond" w:hAnsi="Garamond" w:cs="Tahoma"/>
          <w:sz w:val="24"/>
          <w:szCs w:val="24"/>
        </w:rPr>
      </w:pPr>
      <w:r w:rsidRPr="002D6CED">
        <w:rPr>
          <w:rFonts w:ascii="Garamond" w:hAnsi="Garamond" w:cs="Tahoma"/>
          <w:sz w:val="24"/>
          <w:szCs w:val="24"/>
        </w:rPr>
        <w:t>Per le stesse finalità si prevede, che nei 30 giorni precedenti al cambio di titolarità del contratto d’appalto, si svolga un incontro tra la ditta subentrante e quella cessante affinché avvenga uno scambio d’informazioni necessarie alla gestione del servizio. Dell’incontro dovrà essere redatto verbale, sottoscritto da entrambi i legali rappresentanti o da un loro delegato, da consegnare all’Azienda Sanitaria.</w:t>
      </w:r>
    </w:p>
    <w:p w:rsidR="00774FD7" w:rsidRPr="002D6CED" w:rsidRDefault="00774FD7" w:rsidP="00774FD7">
      <w:pPr>
        <w:ind w:right="-1"/>
        <w:jc w:val="both"/>
        <w:rPr>
          <w:rFonts w:ascii="Garamond" w:hAnsi="Garamond" w:cs="Tahoma"/>
          <w:sz w:val="24"/>
          <w:szCs w:val="24"/>
        </w:rPr>
      </w:pPr>
    </w:p>
    <w:p w:rsidR="00774FD7" w:rsidRPr="002D6CED" w:rsidRDefault="00774FD7" w:rsidP="00EC0388">
      <w:pPr>
        <w:pStyle w:val="Paragrafoelenco"/>
        <w:numPr>
          <w:ilvl w:val="0"/>
          <w:numId w:val="14"/>
        </w:numPr>
        <w:ind w:right="-1"/>
        <w:rPr>
          <w:rFonts w:ascii="Garamond" w:hAnsi="Garamond" w:cs="Tahoma"/>
          <w:b/>
          <w:sz w:val="24"/>
          <w:szCs w:val="24"/>
        </w:rPr>
      </w:pPr>
      <w:r w:rsidRPr="002D6CED">
        <w:rPr>
          <w:rFonts w:ascii="Garamond" w:hAnsi="Garamond" w:cs="Tahoma"/>
          <w:b/>
          <w:sz w:val="24"/>
          <w:szCs w:val="24"/>
        </w:rPr>
        <w:t>FATTURA</w:t>
      </w:r>
      <w:r w:rsidR="00225BCE" w:rsidRPr="002D6CED">
        <w:rPr>
          <w:rFonts w:ascii="Garamond" w:hAnsi="Garamond" w:cs="Tahoma"/>
          <w:b/>
          <w:sz w:val="24"/>
          <w:szCs w:val="24"/>
        </w:rPr>
        <w:t>ZIONE</w:t>
      </w:r>
      <w:r w:rsidRPr="002D6CED">
        <w:rPr>
          <w:rFonts w:ascii="Garamond" w:hAnsi="Garamond" w:cs="Tahoma"/>
          <w:b/>
          <w:sz w:val="24"/>
          <w:szCs w:val="24"/>
        </w:rPr>
        <w:t xml:space="preserve"> E PAGAMENTI</w:t>
      </w:r>
    </w:p>
    <w:p w:rsidR="00774FD7" w:rsidRPr="002D6CED" w:rsidRDefault="00774FD7" w:rsidP="00774FD7">
      <w:pPr>
        <w:pStyle w:val="Testonormale1"/>
        <w:spacing w:after="120"/>
        <w:jc w:val="both"/>
        <w:rPr>
          <w:rFonts w:ascii="Garamond" w:hAnsi="Garamond" w:cs="Tahoma"/>
          <w:sz w:val="24"/>
          <w:szCs w:val="24"/>
          <w:lang w:eastAsia="it-IT"/>
        </w:rPr>
      </w:pPr>
      <w:r w:rsidRPr="002D6CED">
        <w:rPr>
          <w:rFonts w:ascii="Garamond" w:hAnsi="Garamond" w:cs="Tahoma"/>
          <w:sz w:val="24"/>
          <w:szCs w:val="24"/>
          <w:lang w:eastAsia="it-IT"/>
        </w:rPr>
        <w:t>L’impresa aggiudicataria dovrà emettere fatture mensili posticipate per il servizio effettuato, intestate</w:t>
      </w:r>
      <w:r w:rsidRPr="002D6CED">
        <w:rPr>
          <w:rFonts w:ascii="Garamond" w:hAnsi="Garamond" w:cs="Tahoma"/>
          <w:sz w:val="24"/>
          <w:szCs w:val="24"/>
        </w:rPr>
        <w:t xml:space="preserve"> all’Azienda </w:t>
      </w:r>
      <w:r w:rsidR="00271AA1" w:rsidRPr="002D6CED">
        <w:rPr>
          <w:rFonts w:ascii="Garamond" w:hAnsi="Garamond" w:cs="Tahoma"/>
          <w:sz w:val="24"/>
          <w:szCs w:val="24"/>
        </w:rPr>
        <w:t>per l’assistenza sanitaria</w:t>
      </w:r>
      <w:r w:rsidRPr="002D6CED">
        <w:rPr>
          <w:rFonts w:ascii="Garamond" w:hAnsi="Garamond" w:cs="Tahoma"/>
          <w:sz w:val="24"/>
          <w:szCs w:val="24"/>
          <w:lang w:eastAsia="it-IT"/>
        </w:rPr>
        <w:t xml:space="preserve">, che dovranno pervenire entro i primi 20 giorni del mese successivo </w:t>
      </w:r>
      <w:r w:rsidRPr="002D6CED">
        <w:rPr>
          <w:rFonts w:ascii="Garamond" w:hAnsi="Garamond" w:cs="Tahoma"/>
          <w:sz w:val="24"/>
          <w:szCs w:val="24"/>
          <w:lang w:eastAsia="it-IT"/>
        </w:rPr>
        <w:lastRenderedPageBreak/>
        <w:t>(farà stato la data di protocollazione del documento), fatta salva la possibilità, per le Parti, di concordare per iscritto diversa scadenza.</w:t>
      </w:r>
    </w:p>
    <w:p w:rsidR="00774FD7" w:rsidRPr="002D6CED" w:rsidRDefault="00774FD7" w:rsidP="00774FD7">
      <w:pPr>
        <w:pStyle w:val="Testonormale1"/>
        <w:spacing w:after="120"/>
        <w:jc w:val="both"/>
        <w:rPr>
          <w:rFonts w:ascii="Garamond" w:hAnsi="Garamond" w:cs="Tahoma"/>
          <w:sz w:val="24"/>
          <w:szCs w:val="24"/>
          <w:lang w:eastAsia="it-IT"/>
        </w:rPr>
      </w:pPr>
      <w:r w:rsidRPr="002D6CED">
        <w:rPr>
          <w:rFonts w:ascii="Garamond" w:hAnsi="Garamond" w:cs="Tahoma"/>
          <w:sz w:val="24"/>
          <w:szCs w:val="24"/>
          <w:lang w:eastAsia="it-IT"/>
        </w:rPr>
        <w:t>Si precisa che in caso di raggruppamenti d’imprese o consorzi, dovrà essere presentata un’unica fattura ed un unico prospetto con tutti i necessari dettagli.</w:t>
      </w:r>
    </w:p>
    <w:p w:rsidR="00774FD7" w:rsidRPr="002D6CED" w:rsidRDefault="00774FD7" w:rsidP="00774FD7">
      <w:pPr>
        <w:pStyle w:val="Testonormale1"/>
        <w:spacing w:after="120"/>
        <w:jc w:val="both"/>
        <w:rPr>
          <w:rFonts w:ascii="Garamond" w:hAnsi="Garamond" w:cs="Tahoma"/>
          <w:sz w:val="24"/>
          <w:szCs w:val="24"/>
        </w:rPr>
      </w:pPr>
      <w:r w:rsidRPr="002D6CED">
        <w:rPr>
          <w:rFonts w:ascii="Garamond" w:hAnsi="Garamond" w:cs="Tahoma"/>
          <w:sz w:val="24"/>
          <w:szCs w:val="24"/>
          <w:lang w:eastAsia="it-IT"/>
        </w:rPr>
        <w:t xml:space="preserve">A richiesta dovranno essere esibite le copie delle buste paga ed ogni altra documentazione </w:t>
      </w:r>
      <w:r w:rsidRPr="002D6CED">
        <w:rPr>
          <w:rFonts w:ascii="Garamond" w:hAnsi="Garamond" w:cs="Tahoma"/>
          <w:sz w:val="24"/>
          <w:szCs w:val="24"/>
        </w:rPr>
        <w:t>che l’Azienda Sanitaria riterrà necessaria al fine di attestare il puntuale e corretto pagamento – ad opera della ditta - dei compensi spettanti ai propri collaboratori.</w:t>
      </w:r>
    </w:p>
    <w:p w:rsidR="00405620" w:rsidRPr="002D6CED" w:rsidRDefault="00405620" w:rsidP="00774FD7">
      <w:pPr>
        <w:pStyle w:val="Testonormale1"/>
        <w:spacing w:after="120"/>
        <w:jc w:val="both"/>
        <w:rPr>
          <w:rFonts w:ascii="Garamond" w:hAnsi="Garamond" w:cs="Tahoma"/>
          <w:sz w:val="24"/>
          <w:szCs w:val="24"/>
          <w:lang w:eastAsia="it-IT"/>
        </w:rPr>
      </w:pPr>
    </w:p>
    <w:p w:rsidR="00271AA1" w:rsidRPr="002D6CED" w:rsidRDefault="00271AA1" w:rsidP="00EC0388">
      <w:pPr>
        <w:pStyle w:val="Titolo1"/>
        <w:numPr>
          <w:ilvl w:val="0"/>
          <w:numId w:val="14"/>
        </w:numPr>
        <w:rPr>
          <w:rFonts w:ascii="Garamond" w:hAnsi="Garamond" w:cs="Tahoma"/>
          <w:sz w:val="24"/>
          <w:szCs w:val="24"/>
        </w:rPr>
      </w:pPr>
      <w:r w:rsidRPr="002D6CED">
        <w:rPr>
          <w:rFonts w:ascii="Garamond" w:hAnsi="Garamond" w:cs="Tahoma"/>
          <w:sz w:val="24"/>
          <w:szCs w:val="24"/>
        </w:rPr>
        <w:t>DOCUMENTAZIONE TECNICO-QUALITATIVA</w:t>
      </w:r>
    </w:p>
    <w:p w:rsidR="00271AA1" w:rsidRPr="002D6CED" w:rsidRDefault="00271AA1" w:rsidP="00271AA1">
      <w:pPr>
        <w:pStyle w:val="Corpodeltesto2"/>
        <w:spacing w:after="0" w:line="240" w:lineRule="auto"/>
        <w:ind w:left="720"/>
        <w:rPr>
          <w:rFonts w:ascii="Garamond" w:hAnsi="Garamond" w:cs="Tahoma"/>
          <w:b/>
          <w:sz w:val="24"/>
          <w:szCs w:val="24"/>
          <w:u w:val="single"/>
        </w:rPr>
      </w:pPr>
    </w:p>
    <w:p w:rsidR="00271AA1" w:rsidRPr="002D6CED" w:rsidRDefault="00271AA1" w:rsidP="00271AA1">
      <w:pPr>
        <w:jc w:val="both"/>
        <w:rPr>
          <w:rFonts w:ascii="Garamond" w:hAnsi="Garamond" w:cs="Tahoma"/>
          <w:sz w:val="24"/>
          <w:szCs w:val="24"/>
        </w:rPr>
      </w:pPr>
      <w:r w:rsidRPr="002D6CED">
        <w:rPr>
          <w:rFonts w:ascii="Garamond" w:hAnsi="Garamond" w:cs="Tahoma"/>
          <w:sz w:val="24"/>
          <w:szCs w:val="24"/>
        </w:rPr>
        <w:t xml:space="preserve">La busta n. 2 riportante la dicitura “DOCUMENTAZIONE TECNICO-QUALITATIVA”, distinta per ciascun lotto al quale </w:t>
      </w:r>
      <w:r w:rsidR="00405620" w:rsidRPr="002D6CED">
        <w:rPr>
          <w:rFonts w:ascii="Garamond" w:hAnsi="Garamond" w:cs="Tahoma"/>
          <w:sz w:val="24"/>
          <w:szCs w:val="24"/>
        </w:rPr>
        <w:t xml:space="preserve">si </w:t>
      </w:r>
      <w:r w:rsidRPr="002D6CED">
        <w:rPr>
          <w:rFonts w:ascii="Garamond" w:hAnsi="Garamond" w:cs="Tahoma"/>
          <w:sz w:val="24"/>
          <w:szCs w:val="24"/>
        </w:rPr>
        <w:t>intend</w:t>
      </w:r>
      <w:r w:rsidR="00405620" w:rsidRPr="002D6CED">
        <w:rPr>
          <w:rFonts w:ascii="Garamond" w:hAnsi="Garamond" w:cs="Tahoma"/>
          <w:sz w:val="24"/>
          <w:szCs w:val="24"/>
        </w:rPr>
        <w:t>e</w:t>
      </w:r>
      <w:r w:rsidRPr="002D6CED">
        <w:rPr>
          <w:rFonts w:ascii="Garamond" w:hAnsi="Garamond" w:cs="Tahoma"/>
          <w:sz w:val="24"/>
          <w:szCs w:val="24"/>
        </w:rPr>
        <w:t xml:space="preserve"> partecipare, dovrà contenere tutta la documentazione idonea ad illustrare le modalità di gestio</w:t>
      </w:r>
      <w:r w:rsidR="00707F66" w:rsidRPr="002D6CED">
        <w:rPr>
          <w:rFonts w:ascii="Garamond" w:hAnsi="Garamond" w:cs="Tahoma"/>
          <w:sz w:val="24"/>
          <w:szCs w:val="24"/>
        </w:rPr>
        <w:t>ne del servizio per il quale si concorre</w:t>
      </w:r>
      <w:r w:rsidRPr="002D6CED">
        <w:rPr>
          <w:rFonts w:ascii="Garamond" w:hAnsi="Garamond" w:cs="Tahoma"/>
          <w:sz w:val="24"/>
          <w:szCs w:val="24"/>
        </w:rPr>
        <w:t xml:space="preserve">, rispettando l’ordine e l’articolazione degli argomenti sotto riportati. </w:t>
      </w:r>
    </w:p>
    <w:p w:rsidR="00271AA1" w:rsidRPr="002D6CED" w:rsidRDefault="00271AA1" w:rsidP="00271AA1">
      <w:pPr>
        <w:jc w:val="both"/>
        <w:rPr>
          <w:rFonts w:ascii="Garamond" w:hAnsi="Garamond" w:cs="Tahoma"/>
          <w:sz w:val="24"/>
          <w:szCs w:val="24"/>
        </w:rPr>
      </w:pPr>
      <w:r w:rsidRPr="002D6CED">
        <w:rPr>
          <w:rFonts w:ascii="Garamond" w:hAnsi="Garamond" w:cs="Tahoma"/>
          <w:sz w:val="24"/>
          <w:szCs w:val="24"/>
        </w:rPr>
        <w:t>La mancanza della documentazione comporterà la non attribuzione dei punteggi previsti.</w:t>
      </w:r>
    </w:p>
    <w:p w:rsidR="00271AA1" w:rsidRPr="002D6CED" w:rsidRDefault="00271AA1" w:rsidP="00271AA1">
      <w:pPr>
        <w:keepNext/>
        <w:shd w:val="clear" w:color="auto" w:fill="FFFFFF"/>
        <w:spacing w:line="274" w:lineRule="exact"/>
        <w:jc w:val="both"/>
        <w:rPr>
          <w:rFonts w:ascii="Garamond" w:hAnsi="Garamond" w:cs="Tahoma"/>
          <w:sz w:val="24"/>
          <w:szCs w:val="24"/>
        </w:rPr>
      </w:pPr>
      <w:r w:rsidRPr="002D6CED">
        <w:rPr>
          <w:rFonts w:ascii="Garamond" w:hAnsi="Garamond" w:cs="Tahoma"/>
          <w:sz w:val="24"/>
          <w:szCs w:val="24"/>
        </w:rPr>
        <w:t xml:space="preserve">Il numero massimo di pagine utilizzabile per l’elaborazione dell’offerta tecnica è di complessive 25 pagine (pari a 50 facciate), con interlinea almeno singola e dimensioni carattere almeno “11 Times New Roman”. Nel predetto numero di pagine non sono comprese le schede tecniche e di sicurezza ed eventuali </w:t>
      </w:r>
      <w:proofErr w:type="spellStart"/>
      <w:r w:rsidRPr="002D6CED">
        <w:rPr>
          <w:rFonts w:ascii="Garamond" w:hAnsi="Garamond" w:cs="Tahoma"/>
          <w:sz w:val="24"/>
          <w:szCs w:val="24"/>
        </w:rPr>
        <w:t>depliants</w:t>
      </w:r>
      <w:proofErr w:type="spellEnd"/>
      <w:r w:rsidRPr="002D6CED">
        <w:rPr>
          <w:rFonts w:ascii="Garamond" w:hAnsi="Garamond" w:cs="Tahoma"/>
          <w:sz w:val="24"/>
          <w:szCs w:val="24"/>
        </w:rPr>
        <w:t>.</w:t>
      </w:r>
    </w:p>
    <w:p w:rsidR="00271AA1" w:rsidRPr="002D6CED" w:rsidRDefault="00271AA1" w:rsidP="00271AA1">
      <w:pPr>
        <w:keepNext/>
        <w:shd w:val="clear" w:color="auto" w:fill="FFFFFF"/>
        <w:spacing w:line="274" w:lineRule="exact"/>
        <w:jc w:val="both"/>
        <w:rPr>
          <w:rFonts w:ascii="Garamond" w:hAnsi="Garamond" w:cs="Tahoma"/>
          <w:sz w:val="24"/>
          <w:szCs w:val="24"/>
        </w:rPr>
      </w:pPr>
      <w:r w:rsidRPr="002D6CED">
        <w:rPr>
          <w:rFonts w:ascii="Garamond" w:hAnsi="Garamond" w:cs="Tahoma"/>
          <w:sz w:val="24"/>
          <w:szCs w:val="24"/>
        </w:rPr>
        <w:t>L’offerta tecnica dovrà essere presentata con un indice riassuntivo e con le pagine numerate progressivamente. Gli argomenti dovranno essere sviluppati in modo ordinato ed essenziale, con esplicito riferimento a ciascun punto dell’elenco sotto riportato.</w:t>
      </w:r>
    </w:p>
    <w:p w:rsidR="00951B05" w:rsidRPr="002D6CED" w:rsidRDefault="00271AA1" w:rsidP="00EC0388">
      <w:pPr>
        <w:pStyle w:val="Paragrafoelenco"/>
        <w:numPr>
          <w:ilvl w:val="0"/>
          <w:numId w:val="18"/>
        </w:numPr>
        <w:shd w:val="clear" w:color="auto" w:fill="FFFFFF"/>
        <w:suppressAutoHyphens/>
        <w:spacing w:after="0" w:line="274" w:lineRule="exact"/>
        <w:jc w:val="both"/>
        <w:rPr>
          <w:rFonts w:ascii="Garamond" w:hAnsi="Garamond" w:cs="Tahoma"/>
          <w:sz w:val="24"/>
          <w:szCs w:val="24"/>
        </w:rPr>
      </w:pPr>
      <w:r w:rsidRPr="002D6CED">
        <w:rPr>
          <w:rFonts w:ascii="Garamond" w:hAnsi="Garamond" w:cs="Tahoma"/>
          <w:b/>
          <w:sz w:val="24"/>
          <w:szCs w:val="24"/>
        </w:rPr>
        <w:t>PROGETTO</w:t>
      </w:r>
    </w:p>
    <w:p w:rsidR="00707F66" w:rsidRPr="002D6CED" w:rsidRDefault="00707F66" w:rsidP="00DF2D61">
      <w:pPr>
        <w:shd w:val="clear" w:color="auto" w:fill="FFFFFF"/>
        <w:suppressAutoHyphens/>
        <w:spacing w:after="0" w:line="274" w:lineRule="exact"/>
        <w:ind w:left="426"/>
        <w:jc w:val="both"/>
        <w:rPr>
          <w:rFonts w:ascii="Garamond" w:hAnsi="Garamond" w:cs="Tahoma"/>
          <w:b/>
          <w:sz w:val="24"/>
          <w:szCs w:val="24"/>
        </w:rPr>
      </w:pPr>
    </w:p>
    <w:p w:rsidR="00707F66" w:rsidRPr="002D6CED" w:rsidRDefault="00951B05" w:rsidP="00951B05">
      <w:pPr>
        <w:pStyle w:val="Paragrafoelenco"/>
        <w:shd w:val="clear" w:color="auto" w:fill="FFFFFF"/>
        <w:suppressAutoHyphens/>
        <w:spacing w:after="0" w:line="274" w:lineRule="exact"/>
        <w:jc w:val="both"/>
        <w:rPr>
          <w:rFonts w:ascii="Garamond" w:hAnsi="Garamond" w:cs="Tahoma"/>
          <w:sz w:val="24"/>
          <w:szCs w:val="24"/>
          <w:highlight w:val="yellow"/>
        </w:rPr>
      </w:pPr>
      <w:r w:rsidRPr="002D6CED">
        <w:rPr>
          <w:rFonts w:ascii="Garamond" w:hAnsi="Garamond" w:cs="Tahoma"/>
          <w:b/>
          <w:sz w:val="24"/>
          <w:szCs w:val="24"/>
        </w:rPr>
        <w:t xml:space="preserve">A)1. </w:t>
      </w:r>
      <w:r w:rsidR="00271AA1" w:rsidRPr="002D6CED">
        <w:rPr>
          <w:rFonts w:ascii="Garamond" w:hAnsi="Garamond" w:cs="Tahoma"/>
          <w:b/>
          <w:sz w:val="24"/>
          <w:szCs w:val="24"/>
        </w:rPr>
        <w:t>Organizzazione del servizio</w:t>
      </w:r>
      <w:r w:rsidR="00271AA1" w:rsidRPr="002D6CED">
        <w:rPr>
          <w:rFonts w:ascii="Garamond" w:hAnsi="Garamond" w:cs="Tahoma"/>
          <w:sz w:val="24"/>
          <w:szCs w:val="24"/>
        </w:rPr>
        <w:t>: il progetto deve illustrare in modo dettagliato l’articolazione e lo svolgimento de</w:t>
      </w:r>
      <w:r w:rsidR="00707F66" w:rsidRPr="002D6CED">
        <w:rPr>
          <w:rFonts w:ascii="Garamond" w:hAnsi="Garamond" w:cs="Tahoma"/>
          <w:sz w:val="24"/>
          <w:szCs w:val="24"/>
        </w:rPr>
        <w:t>l</w:t>
      </w:r>
      <w:r w:rsidR="00271AA1" w:rsidRPr="002D6CED">
        <w:rPr>
          <w:rFonts w:ascii="Garamond" w:hAnsi="Garamond" w:cs="Tahoma"/>
          <w:sz w:val="24"/>
          <w:szCs w:val="24"/>
        </w:rPr>
        <w:t xml:space="preserve"> servizi</w:t>
      </w:r>
      <w:r w:rsidR="00707F66" w:rsidRPr="002D6CED">
        <w:rPr>
          <w:rFonts w:ascii="Garamond" w:hAnsi="Garamond" w:cs="Tahoma"/>
          <w:sz w:val="24"/>
          <w:szCs w:val="24"/>
        </w:rPr>
        <w:t>o</w:t>
      </w:r>
      <w:r w:rsidR="00271AA1" w:rsidRPr="002D6CED">
        <w:rPr>
          <w:rFonts w:ascii="Garamond" w:hAnsi="Garamond" w:cs="Tahoma"/>
          <w:sz w:val="24"/>
          <w:szCs w:val="24"/>
        </w:rPr>
        <w:t xml:space="preserve"> richiest</w:t>
      </w:r>
      <w:r w:rsidR="00707F66" w:rsidRPr="002D6CED">
        <w:rPr>
          <w:rFonts w:ascii="Garamond" w:hAnsi="Garamond" w:cs="Tahoma"/>
          <w:sz w:val="24"/>
          <w:szCs w:val="24"/>
        </w:rPr>
        <w:t>o</w:t>
      </w:r>
      <w:r w:rsidR="00271AA1" w:rsidRPr="002D6CED">
        <w:rPr>
          <w:rFonts w:ascii="Garamond" w:hAnsi="Garamond" w:cs="Tahoma"/>
          <w:sz w:val="24"/>
          <w:szCs w:val="24"/>
        </w:rPr>
        <w:t xml:space="preserve"> nel Capitolato speciale d’appalto e</w:t>
      </w:r>
      <w:r w:rsidR="00707F66" w:rsidRPr="002D6CED">
        <w:rPr>
          <w:rFonts w:ascii="Garamond" w:hAnsi="Garamond" w:cs="Tahoma"/>
          <w:sz w:val="24"/>
          <w:szCs w:val="24"/>
        </w:rPr>
        <w:t xml:space="preserve"> per il quale si concorre; esso</w:t>
      </w:r>
      <w:r w:rsidR="00271AA1" w:rsidRPr="002D6CED">
        <w:rPr>
          <w:rFonts w:ascii="Garamond" w:hAnsi="Garamond" w:cs="Tahoma"/>
          <w:sz w:val="24"/>
          <w:szCs w:val="24"/>
        </w:rPr>
        <w:t xml:space="preserve">, pertanto, </w:t>
      </w:r>
      <w:r w:rsidR="00707F66" w:rsidRPr="002D6CED">
        <w:rPr>
          <w:rFonts w:ascii="Garamond" w:hAnsi="Garamond" w:cs="Tahoma"/>
          <w:sz w:val="24"/>
          <w:szCs w:val="24"/>
        </w:rPr>
        <w:t xml:space="preserve">dovrà </w:t>
      </w:r>
      <w:r w:rsidR="00271AA1" w:rsidRPr="002D6CED">
        <w:rPr>
          <w:rFonts w:ascii="Garamond" w:hAnsi="Garamond" w:cs="Tahoma"/>
          <w:sz w:val="24"/>
          <w:szCs w:val="24"/>
        </w:rPr>
        <w:t>contenere e sviluppare in modo esaustivo le tematiche di seguito elencate: modalità organizzative e operative che s’intende adottare per l’esecuzione del servizio, con particolare riguardo a</w:t>
      </w:r>
      <w:r w:rsidR="00707F66" w:rsidRPr="002D6CED">
        <w:rPr>
          <w:rFonts w:ascii="Garamond" w:hAnsi="Garamond" w:cs="Tahoma"/>
          <w:sz w:val="24"/>
          <w:szCs w:val="24"/>
        </w:rPr>
        <w:t>:</w:t>
      </w:r>
    </w:p>
    <w:p w:rsidR="00707F66" w:rsidRPr="002D6CED" w:rsidRDefault="00707F66" w:rsidP="00DF2D61">
      <w:pPr>
        <w:shd w:val="clear" w:color="auto" w:fill="FFFFFF"/>
        <w:suppressAutoHyphens/>
        <w:spacing w:after="0" w:line="274" w:lineRule="exact"/>
        <w:ind w:left="426"/>
        <w:jc w:val="both"/>
        <w:rPr>
          <w:rFonts w:ascii="Garamond" w:hAnsi="Garamond" w:cs="Tahoma"/>
          <w:sz w:val="24"/>
          <w:szCs w:val="24"/>
          <w:highlight w:val="yellow"/>
        </w:rPr>
      </w:pPr>
    </w:p>
    <w:p w:rsidR="00707F66" w:rsidRPr="002D6CED" w:rsidRDefault="00707F66" w:rsidP="00DF2D61">
      <w:pPr>
        <w:shd w:val="clear" w:color="auto" w:fill="FFFFFF"/>
        <w:suppressAutoHyphens/>
        <w:spacing w:after="0" w:line="274" w:lineRule="exact"/>
        <w:ind w:left="426"/>
        <w:jc w:val="both"/>
        <w:rPr>
          <w:rFonts w:ascii="Garamond" w:hAnsi="Garamond" w:cs="Tahoma"/>
          <w:sz w:val="24"/>
          <w:szCs w:val="24"/>
        </w:rPr>
      </w:pPr>
      <w:r w:rsidRPr="002D6CED">
        <w:rPr>
          <w:rFonts w:ascii="Garamond" w:hAnsi="Garamond" w:cs="Tahoma"/>
          <w:sz w:val="24"/>
          <w:szCs w:val="24"/>
        </w:rPr>
        <w:t>LOTTO n.1: modalità di cattura di cani vaganti e gatti in libertà</w:t>
      </w:r>
    </w:p>
    <w:p w:rsidR="00707F66" w:rsidRPr="002D6CED" w:rsidRDefault="00707F66" w:rsidP="00DF2D61">
      <w:pPr>
        <w:shd w:val="clear" w:color="auto" w:fill="FFFFFF"/>
        <w:suppressAutoHyphens/>
        <w:spacing w:after="0" w:line="274" w:lineRule="exact"/>
        <w:ind w:left="426"/>
        <w:jc w:val="both"/>
        <w:rPr>
          <w:rFonts w:ascii="Garamond" w:hAnsi="Garamond" w:cs="Tahoma"/>
          <w:sz w:val="24"/>
          <w:szCs w:val="24"/>
        </w:rPr>
      </w:pPr>
      <w:r w:rsidRPr="002D6CED">
        <w:rPr>
          <w:rFonts w:ascii="Garamond" w:hAnsi="Garamond" w:cs="Tahoma"/>
          <w:sz w:val="24"/>
          <w:szCs w:val="24"/>
        </w:rPr>
        <w:t xml:space="preserve">LOTTO n.2 modalità di intervento su cani vaganti e gatti in libertà che versino in stato di necessità secondo la definizione di cui al Decreto del </w:t>
      </w:r>
      <w:r w:rsidRPr="002D6CED">
        <w:rPr>
          <w:rStyle w:val="apple-style-span"/>
          <w:rFonts w:ascii="Garamond" w:hAnsi="Garamond"/>
          <w:bCs/>
          <w:sz w:val="24"/>
          <w:szCs w:val="24"/>
        </w:rPr>
        <w:t>Ministero delle infrastrutture e dei trasporti 9 ottobre 2012</w:t>
      </w:r>
    </w:p>
    <w:p w:rsidR="00707F66" w:rsidRPr="002D6CED" w:rsidRDefault="00707F66" w:rsidP="00DF2D61">
      <w:pPr>
        <w:shd w:val="clear" w:color="auto" w:fill="FFFFFF"/>
        <w:suppressAutoHyphens/>
        <w:spacing w:after="0" w:line="274" w:lineRule="exact"/>
        <w:ind w:left="426"/>
        <w:jc w:val="both"/>
        <w:rPr>
          <w:rFonts w:ascii="Garamond" w:hAnsi="Garamond" w:cs="Tahoma"/>
          <w:sz w:val="24"/>
          <w:szCs w:val="24"/>
        </w:rPr>
      </w:pPr>
      <w:r w:rsidRPr="002D6CED">
        <w:rPr>
          <w:rFonts w:ascii="Garamond" w:hAnsi="Garamond" w:cs="Tahoma"/>
          <w:sz w:val="24"/>
          <w:szCs w:val="24"/>
        </w:rPr>
        <w:t>LOTTO n.3: modalità di gestione di un canile contumaciale</w:t>
      </w:r>
    </w:p>
    <w:p w:rsidR="00707F66" w:rsidRPr="002D6CED" w:rsidRDefault="00707F66" w:rsidP="00DF2D61">
      <w:pPr>
        <w:shd w:val="clear" w:color="auto" w:fill="FFFFFF"/>
        <w:suppressAutoHyphens/>
        <w:spacing w:after="0" w:line="274" w:lineRule="exact"/>
        <w:ind w:left="426"/>
        <w:jc w:val="both"/>
        <w:rPr>
          <w:rFonts w:ascii="Garamond" w:hAnsi="Garamond" w:cs="Tahoma"/>
          <w:sz w:val="24"/>
          <w:szCs w:val="24"/>
        </w:rPr>
      </w:pPr>
    </w:p>
    <w:p w:rsidR="00271AA1" w:rsidRDefault="00951B05" w:rsidP="00951B05">
      <w:pPr>
        <w:keepNext/>
        <w:shd w:val="clear" w:color="auto" w:fill="FFFFFF"/>
        <w:suppressAutoHyphens/>
        <w:spacing w:after="0" w:line="274" w:lineRule="exact"/>
        <w:ind w:left="708"/>
        <w:jc w:val="both"/>
        <w:rPr>
          <w:rFonts w:ascii="Garamond" w:hAnsi="Garamond" w:cs="Tahoma"/>
          <w:sz w:val="24"/>
          <w:szCs w:val="24"/>
        </w:rPr>
      </w:pPr>
      <w:r w:rsidRPr="002D6CED">
        <w:rPr>
          <w:rFonts w:ascii="Garamond" w:hAnsi="Garamond" w:cs="Tahoma"/>
          <w:b/>
          <w:sz w:val="24"/>
          <w:szCs w:val="24"/>
        </w:rPr>
        <w:t xml:space="preserve">A)2. </w:t>
      </w:r>
      <w:r w:rsidR="00271AA1" w:rsidRPr="002D6CED">
        <w:rPr>
          <w:rFonts w:ascii="Garamond" w:hAnsi="Garamond" w:cs="Tahoma"/>
          <w:b/>
          <w:sz w:val="24"/>
          <w:szCs w:val="24"/>
        </w:rPr>
        <w:t xml:space="preserve">Sistema di monitoraggio del servizio </w:t>
      </w:r>
      <w:r w:rsidR="00271AA1" w:rsidRPr="002D6CED">
        <w:rPr>
          <w:rFonts w:ascii="Garamond" w:hAnsi="Garamond" w:cs="Tahoma"/>
          <w:sz w:val="24"/>
          <w:szCs w:val="24"/>
        </w:rPr>
        <w:t>(strumenti, procedure, risorse umane, ecc.) proposti per lo svolgimento del servizio.</w:t>
      </w:r>
    </w:p>
    <w:p w:rsidR="00C642F0" w:rsidRPr="002D6CED" w:rsidRDefault="00C642F0" w:rsidP="00951B05">
      <w:pPr>
        <w:keepNext/>
        <w:shd w:val="clear" w:color="auto" w:fill="FFFFFF"/>
        <w:suppressAutoHyphens/>
        <w:spacing w:after="0" w:line="274" w:lineRule="exact"/>
        <w:ind w:left="708"/>
        <w:jc w:val="both"/>
        <w:rPr>
          <w:rFonts w:ascii="Garamond" w:hAnsi="Garamond" w:cs="Tahoma"/>
          <w:sz w:val="24"/>
          <w:szCs w:val="24"/>
        </w:rPr>
      </w:pPr>
    </w:p>
    <w:p w:rsidR="00C642F0" w:rsidRPr="009F097B" w:rsidRDefault="00C642F0" w:rsidP="00C642F0">
      <w:pPr>
        <w:pStyle w:val="Paragrafoelenco"/>
        <w:numPr>
          <w:ilvl w:val="0"/>
          <w:numId w:val="18"/>
        </w:numPr>
        <w:rPr>
          <w:rFonts w:ascii="Garamond" w:hAnsi="Garamond" w:cs="Tahoma"/>
          <w:b/>
          <w:sz w:val="24"/>
          <w:szCs w:val="24"/>
        </w:rPr>
      </w:pPr>
      <w:r w:rsidRPr="009F097B">
        <w:rPr>
          <w:rFonts w:ascii="Garamond" w:hAnsi="Garamond" w:cs="Tahoma"/>
          <w:b/>
          <w:sz w:val="24"/>
          <w:szCs w:val="24"/>
        </w:rPr>
        <w:t>INSERIMENTO DI SOGGETTI SVANTAGGIATI</w:t>
      </w:r>
    </w:p>
    <w:p w:rsidR="00271AA1" w:rsidRPr="009F097B" w:rsidRDefault="00C642F0" w:rsidP="00C642F0">
      <w:pPr>
        <w:ind w:left="708"/>
        <w:jc w:val="both"/>
        <w:rPr>
          <w:rFonts w:ascii="Garamond" w:hAnsi="Garamond" w:cs="Tahoma"/>
          <w:b/>
          <w:sz w:val="24"/>
          <w:szCs w:val="24"/>
        </w:rPr>
      </w:pPr>
      <w:r w:rsidRPr="009F097B">
        <w:rPr>
          <w:rFonts w:ascii="Garamond" w:hAnsi="Garamond" w:cs="Tahoma"/>
          <w:b/>
          <w:sz w:val="24"/>
          <w:szCs w:val="24"/>
        </w:rPr>
        <w:t xml:space="preserve">B)1. </w:t>
      </w:r>
      <w:r w:rsidRPr="009F097B">
        <w:rPr>
          <w:rFonts w:ascii="Garamond" w:hAnsi="Garamond" w:cs="Tahoma"/>
          <w:b/>
          <w:spacing w:val="-4"/>
          <w:sz w:val="24"/>
          <w:szCs w:val="24"/>
        </w:rPr>
        <w:t>Relazione in merito alla modalità di inserimento</w:t>
      </w:r>
      <w:r w:rsidRPr="009F097B">
        <w:rPr>
          <w:rFonts w:ascii="Garamond" w:hAnsi="Garamond" w:cs="Tahoma"/>
          <w:spacing w:val="-4"/>
          <w:sz w:val="24"/>
          <w:szCs w:val="24"/>
        </w:rPr>
        <w:t xml:space="preserve">: la relazione deve delineare il piano di inserimento con indicazione delle modalità presa in carico, progetto individuale di inserimento, di tutoraggio e affiancamento, di valutazione ex ante e ex post dell'attività di inserimento , qualifica ed esperienza dei tutor </w:t>
      </w:r>
    </w:p>
    <w:p w:rsidR="00C642F0" w:rsidRPr="00C642F0" w:rsidRDefault="00C642F0" w:rsidP="00C642F0">
      <w:pPr>
        <w:pStyle w:val="Paragrafoelenco"/>
        <w:keepNext/>
        <w:shd w:val="clear" w:color="auto" w:fill="FFFFFF"/>
        <w:suppressAutoHyphens/>
        <w:spacing w:line="274" w:lineRule="exact"/>
        <w:jc w:val="both"/>
        <w:rPr>
          <w:rFonts w:ascii="Garamond" w:hAnsi="Garamond" w:cs="Tahoma"/>
          <w:b/>
          <w:sz w:val="24"/>
          <w:szCs w:val="24"/>
        </w:rPr>
      </w:pPr>
      <w:r w:rsidRPr="009F097B">
        <w:rPr>
          <w:rFonts w:ascii="Garamond" w:hAnsi="Garamond" w:cs="Tahoma"/>
          <w:b/>
          <w:sz w:val="24"/>
          <w:szCs w:val="24"/>
        </w:rPr>
        <w:lastRenderedPageBreak/>
        <w:t>B)2. Relazione in merito al numero di soggetti</w:t>
      </w:r>
      <w:r w:rsidRPr="009F097B">
        <w:rPr>
          <w:rFonts w:ascii="Garamond" w:hAnsi="Garamond" w:cs="Tahoma"/>
          <w:sz w:val="24"/>
          <w:szCs w:val="24"/>
        </w:rPr>
        <w:t xml:space="preserve"> da inserire nell’appalto con indicazione della numerosità dei soggetti, suddivisione per ciascuna attività, numero di tutor di affiancamento e numero di ore di tutoraggio/affiancamento per ciascun soggetto</w:t>
      </w:r>
    </w:p>
    <w:p w:rsidR="00C642F0" w:rsidRPr="00C642F0" w:rsidRDefault="00C642F0" w:rsidP="00C642F0">
      <w:pPr>
        <w:pStyle w:val="Paragrafoelenco"/>
        <w:keepNext/>
        <w:shd w:val="clear" w:color="auto" w:fill="FFFFFF"/>
        <w:suppressAutoHyphens/>
        <w:spacing w:line="274" w:lineRule="exact"/>
        <w:jc w:val="both"/>
        <w:rPr>
          <w:rFonts w:ascii="Garamond" w:hAnsi="Garamond" w:cs="Tahoma"/>
          <w:b/>
          <w:sz w:val="24"/>
          <w:szCs w:val="24"/>
        </w:rPr>
      </w:pPr>
    </w:p>
    <w:p w:rsidR="00271AA1" w:rsidRPr="00C642F0" w:rsidRDefault="00951B05" w:rsidP="00C642F0">
      <w:pPr>
        <w:pStyle w:val="Paragrafoelenco"/>
        <w:keepNext/>
        <w:numPr>
          <w:ilvl w:val="0"/>
          <w:numId w:val="18"/>
        </w:numPr>
        <w:shd w:val="clear" w:color="auto" w:fill="FFFFFF"/>
        <w:suppressAutoHyphens/>
        <w:spacing w:after="0" w:line="274" w:lineRule="exact"/>
        <w:jc w:val="both"/>
        <w:rPr>
          <w:rFonts w:ascii="Garamond" w:hAnsi="Garamond" w:cs="Tahoma"/>
          <w:sz w:val="24"/>
          <w:szCs w:val="24"/>
        </w:rPr>
      </w:pPr>
      <w:r w:rsidRPr="00C642F0">
        <w:rPr>
          <w:rFonts w:ascii="Garamond" w:hAnsi="Garamond" w:cs="Tahoma"/>
          <w:b/>
          <w:sz w:val="24"/>
          <w:szCs w:val="24"/>
        </w:rPr>
        <w:t xml:space="preserve">DOTAZIONE DI STRUTTURE, </w:t>
      </w:r>
      <w:r w:rsidRPr="00C642F0">
        <w:rPr>
          <w:rFonts w:ascii="Garamond" w:hAnsi="Garamond" w:cstheme="minorHAnsi"/>
          <w:b/>
          <w:sz w:val="24"/>
          <w:szCs w:val="24"/>
        </w:rPr>
        <w:t>ATTREZZATURE, STRUMENTAZIONE ED AUTOMEZZI, SECONDO QUANTO RICHIESTO DAL PRESENTE CSA</w:t>
      </w:r>
      <w:r w:rsidRPr="00C642F0">
        <w:rPr>
          <w:rFonts w:ascii="Garamond" w:hAnsi="Garamond" w:cs="Tahoma"/>
          <w:sz w:val="24"/>
          <w:szCs w:val="24"/>
        </w:rPr>
        <w:t xml:space="preserve">. </w:t>
      </w:r>
    </w:p>
    <w:p w:rsidR="00271AA1" w:rsidRPr="002D6CED" w:rsidRDefault="00271AA1" w:rsidP="00271AA1">
      <w:pPr>
        <w:keepNext/>
        <w:shd w:val="clear" w:color="auto" w:fill="FFFFFF"/>
        <w:suppressAutoHyphens/>
        <w:spacing w:line="274" w:lineRule="exact"/>
        <w:ind w:left="284"/>
        <w:jc w:val="both"/>
        <w:rPr>
          <w:rFonts w:ascii="Garamond" w:hAnsi="Garamond" w:cs="Tahoma"/>
          <w:sz w:val="24"/>
          <w:szCs w:val="24"/>
        </w:rPr>
      </w:pPr>
    </w:p>
    <w:p w:rsidR="00271AA1" w:rsidRPr="002D6CED" w:rsidRDefault="00271AA1" w:rsidP="00C642F0">
      <w:pPr>
        <w:pStyle w:val="Paragrafoelenco"/>
        <w:keepNext/>
        <w:numPr>
          <w:ilvl w:val="0"/>
          <w:numId w:val="18"/>
        </w:numPr>
        <w:shd w:val="clear" w:color="auto" w:fill="FFFFFF"/>
        <w:spacing w:after="0" w:line="274" w:lineRule="exact"/>
        <w:jc w:val="both"/>
        <w:rPr>
          <w:rFonts w:ascii="Garamond" w:hAnsi="Garamond" w:cs="Tahoma"/>
          <w:sz w:val="24"/>
          <w:szCs w:val="24"/>
        </w:rPr>
      </w:pPr>
      <w:r w:rsidRPr="002D6CED">
        <w:rPr>
          <w:rFonts w:ascii="Garamond" w:hAnsi="Garamond" w:cs="Tahoma"/>
          <w:b/>
          <w:sz w:val="24"/>
          <w:szCs w:val="24"/>
        </w:rPr>
        <w:t xml:space="preserve">PROPOSTE MIGLIORATIVE </w:t>
      </w:r>
      <w:r w:rsidRPr="002D6CED">
        <w:rPr>
          <w:rFonts w:ascii="Garamond" w:hAnsi="Garamond" w:cs="Tahoma"/>
          <w:sz w:val="24"/>
          <w:szCs w:val="24"/>
        </w:rPr>
        <w:t>rispetto a quelle minime richieste per i singoli lotti</w:t>
      </w:r>
    </w:p>
    <w:p w:rsidR="00271AA1" w:rsidRPr="002D6CED" w:rsidRDefault="00271AA1" w:rsidP="00271AA1">
      <w:pPr>
        <w:pStyle w:val="Paragrafoelenco"/>
        <w:rPr>
          <w:rFonts w:ascii="Garamond" w:hAnsi="Garamond" w:cs="Tahoma"/>
          <w:b/>
          <w:sz w:val="24"/>
          <w:szCs w:val="24"/>
        </w:rPr>
      </w:pPr>
    </w:p>
    <w:p w:rsidR="00271AA1" w:rsidRPr="002D6CED" w:rsidRDefault="00271AA1" w:rsidP="00271AA1">
      <w:pPr>
        <w:keepNext/>
        <w:shd w:val="clear" w:color="auto" w:fill="FFFFFF"/>
        <w:spacing w:line="274" w:lineRule="exact"/>
        <w:jc w:val="both"/>
        <w:rPr>
          <w:rFonts w:ascii="Garamond" w:hAnsi="Garamond" w:cs="Tahoma"/>
          <w:sz w:val="24"/>
          <w:szCs w:val="24"/>
        </w:rPr>
      </w:pPr>
      <w:r w:rsidRPr="002D6CED">
        <w:rPr>
          <w:rFonts w:ascii="Garamond" w:hAnsi="Garamond" w:cs="Tahoma"/>
          <w:sz w:val="24"/>
          <w:szCs w:val="24"/>
        </w:rPr>
        <w:t>L’impresa dovrà presentare una sola offerta tecnica per ciascun lotto. La presentazione di offerte multiple comporterà l’automatica esclusione dell’offerente dalla gara.</w:t>
      </w:r>
    </w:p>
    <w:p w:rsidR="00271AA1" w:rsidRPr="002D6CED" w:rsidRDefault="00271AA1" w:rsidP="00271AA1">
      <w:pPr>
        <w:keepNext/>
        <w:shd w:val="clear" w:color="auto" w:fill="FFFFFF"/>
        <w:spacing w:line="274" w:lineRule="exact"/>
        <w:jc w:val="both"/>
        <w:rPr>
          <w:rFonts w:ascii="Garamond" w:hAnsi="Garamond" w:cs="Tahoma"/>
          <w:sz w:val="24"/>
          <w:szCs w:val="24"/>
        </w:rPr>
      </w:pPr>
      <w:r w:rsidRPr="002D6CED">
        <w:rPr>
          <w:rFonts w:ascii="Garamond" w:hAnsi="Garamond" w:cs="Tahoma"/>
          <w:sz w:val="24"/>
          <w:szCs w:val="24"/>
        </w:rPr>
        <w:t>L’offerta tecnica dovrà essere firmata dal Legale Rappresentante e, in caso di ATI, congiuntamente dai Legali Rappresentanti dei membri costituenti il Raggruppamento.</w:t>
      </w:r>
    </w:p>
    <w:p w:rsidR="00271AA1" w:rsidRPr="002D6CED" w:rsidRDefault="00271AA1" w:rsidP="00271AA1">
      <w:pPr>
        <w:widowControl w:val="0"/>
        <w:autoSpaceDE w:val="0"/>
        <w:autoSpaceDN w:val="0"/>
        <w:adjustRightInd w:val="0"/>
        <w:spacing w:line="275" w:lineRule="exact"/>
        <w:jc w:val="both"/>
        <w:rPr>
          <w:rFonts w:ascii="Garamond" w:hAnsi="Garamond" w:cs="Tahoma"/>
          <w:sz w:val="24"/>
          <w:szCs w:val="24"/>
        </w:rPr>
      </w:pPr>
      <w:r w:rsidRPr="002D6CED">
        <w:rPr>
          <w:rFonts w:ascii="Garamond" w:hAnsi="Garamond" w:cs="Tahoma"/>
          <w:sz w:val="24"/>
          <w:szCs w:val="24"/>
        </w:rPr>
        <w:t xml:space="preserve">Nella busta dovrà essere inserito CD/USB contenente la documentazione tecnica di cui ai punti da </w:t>
      </w:r>
      <w:r w:rsidR="00477EBB" w:rsidRPr="002D6CED">
        <w:rPr>
          <w:rFonts w:ascii="Garamond" w:hAnsi="Garamond" w:cs="Tahoma"/>
          <w:sz w:val="24"/>
          <w:szCs w:val="24"/>
        </w:rPr>
        <w:t>A)</w:t>
      </w:r>
      <w:r w:rsidRPr="002D6CED">
        <w:rPr>
          <w:rFonts w:ascii="Garamond" w:hAnsi="Garamond" w:cs="Tahoma"/>
          <w:sz w:val="24"/>
          <w:szCs w:val="24"/>
        </w:rPr>
        <w:t xml:space="preserve"> a </w:t>
      </w:r>
      <w:r w:rsidR="00477EBB" w:rsidRPr="002D6CED">
        <w:rPr>
          <w:rFonts w:ascii="Garamond" w:hAnsi="Garamond" w:cs="Tahoma"/>
          <w:sz w:val="24"/>
          <w:szCs w:val="24"/>
        </w:rPr>
        <w:t>C)</w:t>
      </w:r>
      <w:r w:rsidRPr="002D6CED">
        <w:rPr>
          <w:rFonts w:ascii="Garamond" w:hAnsi="Garamond" w:cs="Tahoma"/>
          <w:sz w:val="24"/>
          <w:szCs w:val="24"/>
        </w:rPr>
        <w:t>, accompagnato da una dichiarazione sottoscritta dal legale rappresentante attestante la corrispondenza del contenuto alla documentazione cartacea presente all’interno della busta n. 2.</w:t>
      </w:r>
    </w:p>
    <w:p w:rsidR="00271AA1" w:rsidRPr="002D6CED" w:rsidRDefault="00271AA1" w:rsidP="00271AA1">
      <w:pPr>
        <w:jc w:val="both"/>
        <w:rPr>
          <w:rFonts w:ascii="Garamond" w:hAnsi="Garamond" w:cs="Tahoma"/>
          <w:sz w:val="24"/>
          <w:szCs w:val="24"/>
        </w:rPr>
      </w:pPr>
      <w:r w:rsidRPr="002D6CED">
        <w:rPr>
          <w:rFonts w:ascii="Garamond" w:hAnsi="Garamond" w:cs="Tahoma"/>
          <w:sz w:val="24"/>
          <w:szCs w:val="24"/>
        </w:rPr>
        <w:t xml:space="preserve">I concorrenti sono inoltre tenuti ad inserire una motivata e comprovata dichiarazione, ai sensi e per gli effetti di quanto previsto all’art. 13, comma 5, </w:t>
      </w:r>
      <w:proofErr w:type="spellStart"/>
      <w:r w:rsidRPr="002D6CED">
        <w:rPr>
          <w:rFonts w:ascii="Garamond" w:hAnsi="Garamond" w:cs="Tahoma"/>
          <w:sz w:val="24"/>
          <w:szCs w:val="24"/>
        </w:rPr>
        <w:t>lett.a</w:t>
      </w:r>
      <w:proofErr w:type="spellEnd"/>
      <w:r w:rsidRPr="002D6CED">
        <w:rPr>
          <w:rFonts w:ascii="Garamond" w:hAnsi="Garamond" w:cs="Tahoma"/>
          <w:sz w:val="24"/>
          <w:szCs w:val="24"/>
        </w:rPr>
        <w:t>), del Decreto Legislativo 163/2006, nella quale siano individuate le informazioni che, nell’ambito delle offerte o delle giustificazioni poste a base delle medesime, costituiscano segreti tecnici o commerciali.</w:t>
      </w:r>
    </w:p>
    <w:p w:rsidR="00271AA1" w:rsidRPr="002D6CED" w:rsidRDefault="00271AA1" w:rsidP="00EC0388">
      <w:pPr>
        <w:pStyle w:val="Titolo1"/>
        <w:numPr>
          <w:ilvl w:val="0"/>
          <w:numId w:val="14"/>
        </w:numPr>
        <w:rPr>
          <w:rFonts w:ascii="Garamond" w:hAnsi="Garamond" w:cs="Tahoma"/>
          <w:sz w:val="24"/>
          <w:szCs w:val="24"/>
        </w:rPr>
      </w:pPr>
      <w:r w:rsidRPr="002D6CED">
        <w:rPr>
          <w:rFonts w:ascii="Garamond" w:hAnsi="Garamond" w:cs="Tahoma"/>
          <w:sz w:val="24"/>
          <w:szCs w:val="24"/>
        </w:rPr>
        <w:t>CRITERI E PARAMETRI PER LA VALUTAZIONE DELLE OFFERTE</w:t>
      </w:r>
    </w:p>
    <w:p w:rsidR="00271AA1" w:rsidRPr="002D6CED" w:rsidRDefault="00271AA1" w:rsidP="00271AA1">
      <w:pPr>
        <w:pStyle w:val="Corpotesto"/>
        <w:tabs>
          <w:tab w:val="left" w:pos="284"/>
        </w:tabs>
        <w:rPr>
          <w:rFonts w:ascii="Garamond" w:hAnsi="Garamond" w:cs="Tahoma"/>
          <w:sz w:val="24"/>
          <w:szCs w:val="24"/>
        </w:rPr>
      </w:pPr>
    </w:p>
    <w:p w:rsidR="00271AA1" w:rsidRPr="002D6CED" w:rsidRDefault="00271AA1" w:rsidP="00271AA1">
      <w:pPr>
        <w:shd w:val="clear" w:color="auto" w:fill="FFFFFF"/>
        <w:spacing w:line="274" w:lineRule="exact"/>
        <w:rPr>
          <w:rFonts w:ascii="Garamond" w:hAnsi="Garamond" w:cs="Tahoma"/>
          <w:sz w:val="24"/>
          <w:szCs w:val="24"/>
        </w:rPr>
      </w:pPr>
      <w:r w:rsidRPr="002D6CED">
        <w:rPr>
          <w:rFonts w:ascii="Garamond" w:hAnsi="Garamond" w:cs="Tahoma"/>
          <w:sz w:val="24"/>
          <w:szCs w:val="24"/>
        </w:rPr>
        <w:t xml:space="preserve">L’aggiudicazione del servizio verrà effettuata sulla base dei seguenti parametri: </w:t>
      </w:r>
    </w:p>
    <w:p w:rsidR="00271AA1" w:rsidRPr="002D6CED" w:rsidRDefault="00271AA1" w:rsidP="00EC0388">
      <w:pPr>
        <w:widowControl w:val="0"/>
        <w:numPr>
          <w:ilvl w:val="0"/>
          <w:numId w:val="16"/>
        </w:numPr>
        <w:shd w:val="clear" w:color="auto" w:fill="FFFFFF"/>
        <w:autoSpaceDE w:val="0"/>
        <w:autoSpaceDN w:val="0"/>
        <w:adjustRightInd w:val="0"/>
        <w:spacing w:after="0" w:line="274" w:lineRule="exact"/>
        <w:rPr>
          <w:rFonts w:ascii="Garamond" w:hAnsi="Garamond" w:cs="Tahoma"/>
          <w:sz w:val="24"/>
          <w:szCs w:val="24"/>
        </w:rPr>
      </w:pPr>
      <w:r w:rsidRPr="002D6CED">
        <w:rPr>
          <w:rFonts w:ascii="Garamond" w:hAnsi="Garamond" w:cs="Tahoma"/>
          <w:sz w:val="24"/>
          <w:szCs w:val="24"/>
        </w:rPr>
        <w:t xml:space="preserve">Qualità tecnica: </w:t>
      </w:r>
      <w:r w:rsidR="00D01C18" w:rsidRPr="002D6CED">
        <w:rPr>
          <w:rFonts w:ascii="Garamond" w:hAnsi="Garamond" w:cs="Tahoma"/>
          <w:sz w:val="24"/>
          <w:szCs w:val="24"/>
        </w:rPr>
        <w:t>4</w:t>
      </w:r>
      <w:r w:rsidRPr="002D6CED">
        <w:rPr>
          <w:rFonts w:ascii="Garamond" w:hAnsi="Garamond" w:cs="Tahoma"/>
          <w:sz w:val="24"/>
          <w:szCs w:val="24"/>
        </w:rPr>
        <w:t>0/100</w:t>
      </w:r>
    </w:p>
    <w:p w:rsidR="00271AA1" w:rsidRPr="002D6CED" w:rsidRDefault="00271AA1" w:rsidP="00EC0388">
      <w:pPr>
        <w:widowControl w:val="0"/>
        <w:numPr>
          <w:ilvl w:val="0"/>
          <w:numId w:val="16"/>
        </w:numPr>
        <w:shd w:val="clear" w:color="auto" w:fill="FFFFFF"/>
        <w:autoSpaceDE w:val="0"/>
        <w:autoSpaceDN w:val="0"/>
        <w:adjustRightInd w:val="0"/>
        <w:spacing w:after="0" w:line="274" w:lineRule="exact"/>
        <w:rPr>
          <w:rFonts w:ascii="Garamond" w:hAnsi="Garamond" w:cs="Tahoma"/>
          <w:sz w:val="24"/>
          <w:szCs w:val="24"/>
        </w:rPr>
      </w:pPr>
      <w:r w:rsidRPr="002D6CED">
        <w:rPr>
          <w:rFonts w:ascii="Garamond" w:hAnsi="Garamond" w:cs="Tahoma"/>
          <w:sz w:val="24"/>
          <w:szCs w:val="24"/>
        </w:rPr>
        <w:t xml:space="preserve">Prezzo: </w:t>
      </w:r>
      <w:r w:rsidR="00D01C18" w:rsidRPr="002D6CED">
        <w:rPr>
          <w:rFonts w:ascii="Garamond" w:hAnsi="Garamond" w:cs="Tahoma"/>
          <w:sz w:val="24"/>
          <w:szCs w:val="24"/>
        </w:rPr>
        <w:t>6</w:t>
      </w:r>
      <w:r w:rsidRPr="002D6CED">
        <w:rPr>
          <w:rFonts w:ascii="Garamond" w:hAnsi="Garamond" w:cs="Tahoma"/>
          <w:sz w:val="24"/>
          <w:szCs w:val="24"/>
        </w:rPr>
        <w:t>0/100</w:t>
      </w:r>
    </w:p>
    <w:p w:rsidR="00271AA1" w:rsidRPr="002D6CED" w:rsidRDefault="00271AA1" w:rsidP="00271AA1">
      <w:pPr>
        <w:widowControl w:val="0"/>
        <w:shd w:val="clear" w:color="auto" w:fill="FFFFFF"/>
        <w:autoSpaceDE w:val="0"/>
        <w:autoSpaceDN w:val="0"/>
        <w:adjustRightInd w:val="0"/>
        <w:spacing w:line="274" w:lineRule="exact"/>
        <w:ind w:left="703"/>
        <w:rPr>
          <w:rFonts w:ascii="Garamond" w:hAnsi="Garamond" w:cs="Tahoma"/>
          <w:sz w:val="24"/>
          <w:szCs w:val="24"/>
        </w:rPr>
      </w:pPr>
    </w:p>
    <w:p w:rsidR="00271AA1" w:rsidRPr="002D6CED" w:rsidRDefault="00271AA1" w:rsidP="00EC0388">
      <w:pPr>
        <w:pStyle w:val="Titolo3"/>
        <w:numPr>
          <w:ilvl w:val="0"/>
          <w:numId w:val="17"/>
        </w:numPr>
        <w:tabs>
          <w:tab w:val="left" w:pos="567"/>
        </w:tabs>
        <w:rPr>
          <w:rFonts w:ascii="Garamond" w:hAnsi="Garamond"/>
          <w:sz w:val="24"/>
          <w:szCs w:val="24"/>
          <w:u w:val="single"/>
        </w:rPr>
      </w:pPr>
      <w:r w:rsidRPr="002D6CED">
        <w:rPr>
          <w:rFonts w:ascii="Garamond" w:hAnsi="Garamond"/>
          <w:sz w:val="24"/>
          <w:szCs w:val="24"/>
          <w:u w:val="single"/>
        </w:rPr>
        <w:t xml:space="preserve"> QUALITA’</w:t>
      </w:r>
    </w:p>
    <w:p w:rsidR="00271AA1" w:rsidRDefault="00271AA1" w:rsidP="00271AA1">
      <w:pPr>
        <w:jc w:val="both"/>
        <w:rPr>
          <w:rFonts w:ascii="Garamond" w:hAnsi="Garamond" w:cs="Tahoma"/>
          <w:bCs/>
          <w:sz w:val="24"/>
          <w:szCs w:val="24"/>
        </w:rPr>
      </w:pPr>
      <w:r w:rsidRPr="002D6CED">
        <w:rPr>
          <w:rFonts w:ascii="Garamond" w:hAnsi="Garamond" w:cs="Tahoma"/>
          <w:bCs/>
          <w:sz w:val="24"/>
          <w:szCs w:val="24"/>
        </w:rPr>
        <w:t>Ai fini della valutazione dei parametri di qualità, si prenderanno in considerazione gli elementi sotto riportati, sulla base della documentazione fornita dalla ditta e contenuta nella busta n. 2.</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9"/>
        <w:gridCol w:w="3941"/>
        <w:gridCol w:w="28"/>
        <w:gridCol w:w="283"/>
        <w:gridCol w:w="3686"/>
        <w:gridCol w:w="1275"/>
      </w:tblGrid>
      <w:tr w:rsidR="00C642F0" w:rsidRPr="002831F6" w:rsidTr="00425455">
        <w:trPr>
          <w:trHeight w:val="380"/>
        </w:trPr>
        <w:tc>
          <w:tcPr>
            <w:tcW w:w="9781" w:type="dxa"/>
            <w:gridSpan w:val="7"/>
            <w:tcBorders>
              <w:top w:val="single" w:sz="4" w:space="0" w:color="auto"/>
              <w:left w:val="single" w:sz="4" w:space="0" w:color="auto"/>
              <w:bottom w:val="single" w:sz="4" w:space="0" w:color="auto"/>
              <w:right w:val="single" w:sz="4" w:space="0" w:color="auto"/>
            </w:tcBorders>
          </w:tcPr>
          <w:p w:rsidR="00C642F0" w:rsidRPr="00C642F0" w:rsidRDefault="00C642F0" w:rsidP="00C642F0">
            <w:pPr>
              <w:pStyle w:val="BodyText21"/>
              <w:keepNext/>
              <w:ind w:firstLine="0"/>
              <w:jc w:val="left"/>
              <w:rPr>
                <w:rFonts w:ascii="Garamond" w:hAnsi="Garamond" w:cs="Tahoma"/>
                <w:b/>
                <w:sz w:val="22"/>
                <w:szCs w:val="22"/>
              </w:rPr>
            </w:pPr>
            <w:r w:rsidRPr="00C642F0">
              <w:rPr>
                <w:rFonts w:ascii="Garamond" w:hAnsi="Garamond" w:cs="Tahoma"/>
                <w:b/>
                <w:sz w:val="22"/>
                <w:szCs w:val="22"/>
              </w:rPr>
              <w:lastRenderedPageBreak/>
              <w:br w:type="page"/>
              <w:t>LOTTO n.1 - Elementi di valutazione</w:t>
            </w:r>
          </w:p>
        </w:tc>
      </w:tr>
      <w:tr w:rsidR="00C642F0" w:rsidRPr="002831F6" w:rsidTr="00425455">
        <w:trPr>
          <w:trHeight w:val="380"/>
        </w:trPr>
        <w:tc>
          <w:tcPr>
            <w:tcW w:w="9781" w:type="dxa"/>
            <w:gridSpan w:val="7"/>
            <w:tcBorders>
              <w:top w:val="single" w:sz="4" w:space="0" w:color="auto"/>
              <w:left w:val="single" w:sz="4" w:space="0" w:color="auto"/>
              <w:bottom w:val="single" w:sz="4" w:space="0" w:color="auto"/>
              <w:right w:val="single" w:sz="4" w:space="0" w:color="auto"/>
            </w:tcBorders>
          </w:tcPr>
          <w:p w:rsidR="00C642F0" w:rsidRPr="00C642F0" w:rsidRDefault="00C642F0" w:rsidP="00C642F0">
            <w:pPr>
              <w:pStyle w:val="BodyText21"/>
              <w:keepNext/>
              <w:ind w:firstLine="0"/>
              <w:jc w:val="left"/>
              <w:rPr>
                <w:rFonts w:ascii="Garamond" w:hAnsi="Garamond" w:cs="Tahoma"/>
                <w:b/>
                <w:sz w:val="22"/>
                <w:szCs w:val="22"/>
              </w:rPr>
            </w:pPr>
            <w:r w:rsidRPr="00C642F0">
              <w:rPr>
                <w:rFonts w:ascii="Garamond" w:hAnsi="Garamond" w:cs="Tahoma"/>
                <w:b/>
                <w:sz w:val="22"/>
                <w:szCs w:val="22"/>
              </w:rPr>
              <w:t xml:space="preserve">TOTALE PUNTEGGIO </w:t>
            </w:r>
            <w:r w:rsidR="0013425F">
              <w:rPr>
                <w:rFonts w:ascii="Garamond" w:hAnsi="Garamond" w:cs="Tahoma"/>
                <w:b/>
                <w:sz w:val="22"/>
                <w:szCs w:val="22"/>
              </w:rPr>
              <w:t>40</w:t>
            </w:r>
          </w:p>
        </w:tc>
      </w:tr>
      <w:tr w:rsidR="00C642F0" w:rsidRPr="002831F6" w:rsidTr="00425455">
        <w:trPr>
          <w:trHeight w:val="379"/>
        </w:trPr>
        <w:tc>
          <w:tcPr>
            <w:tcW w:w="4537" w:type="dxa"/>
            <w:gridSpan w:val="4"/>
          </w:tcPr>
          <w:p w:rsidR="00C642F0" w:rsidRPr="002831F6" w:rsidRDefault="00C642F0" w:rsidP="00C642F0">
            <w:pPr>
              <w:pStyle w:val="BodyText21"/>
              <w:keepNext/>
              <w:ind w:firstLine="0"/>
              <w:rPr>
                <w:rFonts w:ascii="Garamond" w:hAnsi="Garamond" w:cs="Arial"/>
                <w:strike/>
                <w:sz w:val="21"/>
                <w:szCs w:val="21"/>
              </w:rPr>
            </w:pPr>
          </w:p>
        </w:tc>
        <w:tc>
          <w:tcPr>
            <w:tcW w:w="3969" w:type="dxa"/>
            <w:gridSpan w:val="2"/>
          </w:tcPr>
          <w:p w:rsidR="00C642F0" w:rsidRPr="002831F6" w:rsidRDefault="00C642F0" w:rsidP="00C642F0">
            <w:pPr>
              <w:pStyle w:val="BodyText21"/>
              <w:keepNext/>
              <w:ind w:firstLine="0"/>
              <w:rPr>
                <w:rFonts w:ascii="Garamond" w:hAnsi="Garamond" w:cs="Arial"/>
                <w:b/>
                <w:sz w:val="21"/>
                <w:szCs w:val="21"/>
              </w:rPr>
            </w:pPr>
            <w:r w:rsidRPr="002831F6">
              <w:rPr>
                <w:rFonts w:ascii="Garamond" w:hAnsi="Garamond" w:cs="Arial"/>
                <w:b/>
                <w:sz w:val="21"/>
                <w:szCs w:val="21"/>
              </w:rPr>
              <w:t>Criteri motivazionali</w:t>
            </w:r>
          </w:p>
        </w:tc>
        <w:tc>
          <w:tcPr>
            <w:tcW w:w="1275" w:type="dxa"/>
          </w:tcPr>
          <w:p w:rsidR="00C642F0" w:rsidRPr="002831F6" w:rsidRDefault="00C642F0" w:rsidP="00C642F0">
            <w:pPr>
              <w:pStyle w:val="BodyText21"/>
              <w:keepNext/>
              <w:ind w:firstLine="0"/>
              <w:jc w:val="center"/>
              <w:rPr>
                <w:rFonts w:ascii="Garamond" w:hAnsi="Garamond" w:cs="Arial"/>
                <w:b/>
                <w:sz w:val="21"/>
                <w:szCs w:val="21"/>
              </w:rPr>
            </w:pPr>
            <w:proofErr w:type="spellStart"/>
            <w:r w:rsidRPr="002831F6">
              <w:rPr>
                <w:rFonts w:ascii="Garamond" w:hAnsi="Garamond" w:cs="Arial"/>
                <w:b/>
                <w:sz w:val="21"/>
                <w:szCs w:val="21"/>
              </w:rPr>
              <w:t>Max</w:t>
            </w:r>
            <w:proofErr w:type="spellEnd"/>
            <w:r w:rsidRPr="002831F6">
              <w:rPr>
                <w:rFonts w:ascii="Garamond" w:hAnsi="Garamond" w:cs="Arial"/>
                <w:b/>
                <w:sz w:val="21"/>
                <w:szCs w:val="21"/>
              </w:rPr>
              <w:t xml:space="preserve"> punti</w:t>
            </w:r>
          </w:p>
        </w:tc>
      </w:tr>
      <w:tr w:rsidR="00C642F0" w:rsidRPr="002831F6" w:rsidTr="00425455">
        <w:trPr>
          <w:trHeight w:val="276"/>
        </w:trPr>
        <w:tc>
          <w:tcPr>
            <w:tcW w:w="559" w:type="dxa"/>
          </w:tcPr>
          <w:p w:rsidR="00C642F0" w:rsidRPr="002831F6" w:rsidRDefault="00C642F0" w:rsidP="00C642F0">
            <w:pPr>
              <w:pStyle w:val="BodyText21"/>
              <w:keepNext/>
              <w:ind w:firstLine="0"/>
              <w:rPr>
                <w:rFonts w:ascii="Garamond" w:hAnsi="Garamond" w:cs="Tahoma"/>
                <w:b/>
                <w:sz w:val="21"/>
                <w:szCs w:val="21"/>
              </w:rPr>
            </w:pPr>
            <w:r w:rsidRPr="002831F6">
              <w:rPr>
                <w:rFonts w:ascii="Garamond" w:hAnsi="Garamond" w:cs="Tahoma"/>
                <w:b/>
                <w:sz w:val="21"/>
                <w:szCs w:val="21"/>
              </w:rPr>
              <w:t>1</w:t>
            </w:r>
          </w:p>
        </w:tc>
        <w:tc>
          <w:tcPr>
            <w:tcW w:w="7947" w:type="dxa"/>
            <w:gridSpan w:val="5"/>
          </w:tcPr>
          <w:p w:rsidR="00C642F0" w:rsidRPr="002831F6" w:rsidRDefault="00C642F0" w:rsidP="00C642F0">
            <w:pPr>
              <w:suppressAutoHyphens/>
              <w:jc w:val="both"/>
              <w:rPr>
                <w:rFonts w:ascii="Garamond" w:hAnsi="Garamond" w:cs="Tahoma"/>
                <w:b/>
                <w:sz w:val="21"/>
                <w:szCs w:val="21"/>
              </w:rPr>
            </w:pPr>
            <w:r w:rsidRPr="002831F6">
              <w:rPr>
                <w:rFonts w:ascii="Garamond" w:hAnsi="Garamond" w:cs="Tahoma"/>
                <w:b/>
                <w:sz w:val="21"/>
                <w:szCs w:val="21"/>
              </w:rPr>
              <w:t>ORGANIZZAZIONE DEL SERVIZIO</w:t>
            </w:r>
          </w:p>
        </w:tc>
        <w:tc>
          <w:tcPr>
            <w:tcW w:w="1275" w:type="dxa"/>
          </w:tcPr>
          <w:p w:rsidR="00C642F0" w:rsidRPr="004E7BE5" w:rsidRDefault="00C642F0" w:rsidP="00C642F0">
            <w:pPr>
              <w:pStyle w:val="BodyText21"/>
              <w:keepNext/>
              <w:ind w:firstLine="0"/>
              <w:jc w:val="center"/>
              <w:rPr>
                <w:rFonts w:ascii="Garamond" w:hAnsi="Garamond" w:cs="Arial"/>
                <w:b/>
                <w:szCs w:val="24"/>
              </w:rPr>
            </w:pPr>
            <w:r w:rsidRPr="004E7BE5">
              <w:rPr>
                <w:rFonts w:ascii="Garamond" w:hAnsi="Garamond" w:cs="Arial"/>
                <w:b/>
                <w:szCs w:val="24"/>
              </w:rPr>
              <w:t>35</w:t>
            </w:r>
          </w:p>
        </w:tc>
      </w:tr>
      <w:tr w:rsidR="00C642F0" w:rsidRPr="002831F6" w:rsidTr="00425455">
        <w:trPr>
          <w:trHeight w:val="2396"/>
        </w:trPr>
        <w:tc>
          <w:tcPr>
            <w:tcW w:w="559" w:type="dxa"/>
          </w:tcPr>
          <w:p w:rsidR="00C642F0" w:rsidRPr="002831F6" w:rsidRDefault="00C642F0" w:rsidP="00C642F0">
            <w:pPr>
              <w:pStyle w:val="BodyText21"/>
              <w:keepNext/>
              <w:ind w:firstLine="0"/>
              <w:rPr>
                <w:rFonts w:ascii="Garamond" w:hAnsi="Garamond" w:cs="Arial"/>
                <w:b/>
                <w:sz w:val="21"/>
                <w:szCs w:val="21"/>
              </w:rPr>
            </w:pPr>
            <w:r w:rsidRPr="002831F6">
              <w:rPr>
                <w:rFonts w:ascii="Garamond" w:hAnsi="Garamond" w:cs="Arial"/>
                <w:b/>
                <w:sz w:val="21"/>
                <w:szCs w:val="21"/>
              </w:rPr>
              <w:t>a</w:t>
            </w:r>
          </w:p>
        </w:tc>
        <w:tc>
          <w:tcPr>
            <w:tcW w:w="3950" w:type="dxa"/>
            <w:gridSpan w:val="2"/>
          </w:tcPr>
          <w:p w:rsidR="00C642F0" w:rsidRPr="002831F6" w:rsidRDefault="00C642F0" w:rsidP="00C642F0">
            <w:pPr>
              <w:suppressAutoHyphens/>
              <w:jc w:val="both"/>
              <w:rPr>
                <w:rFonts w:ascii="Garamond" w:hAnsi="Garamond" w:cs="Tahoma"/>
                <w:b/>
                <w:sz w:val="21"/>
                <w:szCs w:val="21"/>
              </w:rPr>
            </w:pPr>
            <w:r w:rsidRPr="002831F6">
              <w:rPr>
                <w:rFonts w:ascii="Garamond" w:hAnsi="Garamond" w:cs="Tahoma"/>
                <w:b/>
                <w:sz w:val="21"/>
                <w:szCs w:val="21"/>
              </w:rPr>
              <w:t xml:space="preserve">PROGETTO DI CATTURA </w:t>
            </w:r>
            <w:r w:rsidRPr="002831F6">
              <w:rPr>
                <w:rFonts w:ascii="Garamond" w:hAnsi="Garamond" w:cstheme="minorHAnsi"/>
                <w:b/>
                <w:sz w:val="21"/>
                <w:szCs w:val="21"/>
              </w:rPr>
              <w:t xml:space="preserve">dei cani vaganti e </w:t>
            </w:r>
            <w:r w:rsidRPr="002831F6">
              <w:rPr>
                <w:rFonts w:ascii="Garamond" w:hAnsi="Garamond" w:cs="Tahoma"/>
                <w:b/>
                <w:sz w:val="21"/>
                <w:szCs w:val="21"/>
              </w:rPr>
              <w:t>dei gatti in libertà.</w:t>
            </w:r>
          </w:p>
          <w:p w:rsidR="00C642F0" w:rsidRPr="002831F6" w:rsidRDefault="00C642F0" w:rsidP="00C642F0">
            <w:pPr>
              <w:suppressAutoHyphens/>
              <w:jc w:val="both"/>
              <w:rPr>
                <w:rFonts w:ascii="Garamond" w:hAnsi="Garamond" w:cs="Tahoma"/>
                <w:sz w:val="21"/>
                <w:szCs w:val="21"/>
              </w:rPr>
            </w:pPr>
            <w:r w:rsidRPr="002831F6">
              <w:rPr>
                <w:rFonts w:ascii="Garamond" w:hAnsi="Garamond" w:cs="Tahoma"/>
                <w:sz w:val="21"/>
                <w:szCs w:val="21"/>
              </w:rPr>
              <w:t>Si terrà in particolare considerazione:</w:t>
            </w:r>
          </w:p>
          <w:p w:rsidR="00C642F0" w:rsidRPr="002831F6" w:rsidRDefault="00C642F0" w:rsidP="00C642F0">
            <w:pPr>
              <w:suppressAutoHyphens/>
              <w:jc w:val="both"/>
              <w:rPr>
                <w:rFonts w:ascii="Garamond" w:hAnsi="Garamond" w:cs="Tahoma"/>
                <w:sz w:val="21"/>
                <w:szCs w:val="21"/>
              </w:rPr>
            </w:pPr>
            <w:r w:rsidRPr="002831F6">
              <w:rPr>
                <w:rFonts w:ascii="Garamond" w:hAnsi="Garamond" w:cs="Tahoma"/>
                <w:b/>
                <w:sz w:val="21"/>
                <w:szCs w:val="21"/>
              </w:rPr>
              <w:t xml:space="preserve">Qualificazione </w:t>
            </w:r>
            <w:r w:rsidRPr="002831F6">
              <w:rPr>
                <w:rFonts w:ascii="Garamond" w:hAnsi="Garamond" w:cs="Tahoma"/>
                <w:sz w:val="21"/>
                <w:szCs w:val="21"/>
              </w:rPr>
              <w:t xml:space="preserve">nel settore specifico della </w:t>
            </w:r>
            <w:proofErr w:type="spellStart"/>
            <w:r w:rsidRPr="002831F6">
              <w:rPr>
                <w:rFonts w:ascii="Garamond" w:hAnsi="Garamond" w:cs="Tahoma"/>
                <w:sz w:val="21"/>
                <w:szCs w:val="21"/>
              </w:rPr>
              <w:t>cinovigilanza</w:t>
            </w:r>
            <w:proofErr w:type="spellEnd"/>
            <w:r w:rsidRPr="002831F6">
              <w:rPr>
                <w:rFonts w:ascii="Garamond" w:hAnsi="Garamond" w:cs="Tahoma"/>
                <w:sz w:val="21"/>
                <w:szCs w:val="21"/>
              </w:rPr>
              <w:t xml:space="preserve"> riferita all’ultimo quinquennio del personale messo a disposizione </w:t>
            </w:r>
          </w:p>
          <w:p w:rsidR="00C642F0" w:rsidRPr="002831F6" w:rsidRDefault="00C642F0" w:rsidP="00C642F0">
            <w:pPr>
              <w:suppressAutoHyphens/>
              <w:jc w:val="both"/>
              <w:rPr>
                <w:rFonts w:ascii="Garamond" w:hAnsi="Garamond" w:cs="Tahoma"/>
                <w:sz w:val="21"/>
                <w:szCs w:val="21"/>
              </w:rPr>
            </w:pPr>
            <w:r w:rsidRPr="002831F6">
              <w:rPr>
                <w:rFonts w:ascii="Garamond" w:hAnsi="Garamond" w:cs="Tahoma"/>
                <w:b/>
                <w:sz w:val="21"/>
                <w:szCs w:val="21"/>
              </w:rPr>
              <w:t xml:space="preserve">Procedura </w:t>
            </w:r>
            <w:r w:rsidRPr="002831F6">
              <w:rPr>
                <w:rFonts w:ascii="Garamond" w:hAnsi="Garamond" w:cs="Tahoma"/>
                <w:sz w:val="21"/>
                <w:szCs w:val="21"/>
              </w:rPr>
              <w:t>di cattura</w:t>
            </w:r>
          </w:p>
        </w:tc>
        <w:tc>
          <w:tcPr>
            <w:tcW w:w="3997" w:type="dxa"/>
            <w:gridSpan w:val="3"/>
          </w:tcPr>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Il punteggio sarà attribuito classificando le offerte in:</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ottima (coefficiente 1),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buona (coefficiente 0,8),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sufficiente (coefficiente 0,6),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appena sufficiente (coefficiente 0,4),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scarso (coefficiente 0,2)</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non valutabile/non presente/non conforme (coefficiente 0)</w:t>
            </w:r>
          </w:p>
        </w:tc>
        <w:tc>
          <w:tcPr>
            <w:tcW w:w="1275" w:type="dxa"/>
          </w:tcPr>
          <w:p w:rsidR="00C642F0" w:rsidRPr="002831F6" w:rsidRDefault="00C642F0" w:rsidP="00C642F0">
            <w:pPr>
              <w:pStyle w:val="BodyText21"/>
              <w:keepNext/>
              <w:ind w:firstLine="0"/>
              <w:jc w:val="center"/>
              <w:rPr>
                <w:rFonts w:ascii="Garamond" w:hAnsi="Garamond" w:cs="Tahoma"/>
                <w:sz w:val="21"/>
                <w:szCs w:val="21"/>
              </w:rPr>
            </w:pPr>
            <w:r w:rsidRPr="002831F6">
              <w:rPr>
                <w:rFonts w:ascii="Garamond" w:hAnsi="Garamond" w:cs="Tahoma"/>
                <w:sz w:val="21"/>
                <w:szCs w:val="21"/>
              </w:rPr>
              <w:t>20</w:t>
            </w:r>
          </w:p>
        </w:tc>
      </w:tr>
      <w:tr w:rsidR="00C642F0" w:rsidRPr="002831F6" w:rsidTr="00425455">
        <w:trPr>
          <w:trHeight w:val="1824"/>
        </w:trPr>
        <w:tc>
          <w:tcPr>
            <w:tcW w:w="559" w:type="dxa"/>
          </w:tcPr>
          <w:p w:rsidR="00C642F0" w:rsidRPr="002831F6" w:rsidRDefault="00C642F0" w:rsidP="00C642F0">
            <w:pPr>
              <w:pStyle w:val="BodyText21"/>
              <w:keepNext/>
              <w:ind w:firstLine="0"/>
              <w:rPr>
                <w:rFonts w:ascii="Garamond" w:hAnsi="Garamond" w:cs="Arial"/>
                <w:b/>
                <w:sz w:val="21"/>
                <w:szCs w:val="21"/>
                <w:highlight w:val="yellow"/>
              </w:rPr>
            </w:pPr>
            <w:r w:rsidRPr="002831F6">
              <w:rPr>
                <w:rFonts w:ascii="Garamond" w:hAnsi="Garamond" w:cs="Arial"/>
                <w:b/>
                <w:sz w:val="21"/>
                <w:szCs w:val="21"/>
              </w:rPr>
              <w:t>b</w:t>
            </w:r>
          </w:p>
        </w:tc>
        <w:tc>
          <w:tcPr>
            <w:tcW w:w="3950" w:type="dxa"/>
            <w:gridSpan w:val="2"/>
          </w:tcPr>
          <w:p w:rsidR="00C642F0" w:rsidRPr="002831F6" w:rsidRDefault="00C642F0" w:rsidP="00C642F0">
            <w:pPr>
              <w:suppressAutoHyphens/>
              <w:jc w:val="both"/>
              <w:rPr>
                <w:rFonts w:ascii="Garamond" w:hAnsi="Garamond" w:cs="Tahoma"/>
                <w:b/>
                <w:sz w:val="21"/>
                <w:szCs w:val="21"/>
              </w:rPr>
            </w:pPr>
            <w:r w:rsidRPr="002831F6">
              <w:rPr>
                <w:rFonts w:ascii="Garamond" w:hAnsi="Garamond" w:cs="Tahoma"/>
                <w:b/>
                <w:sz w:val="21"/>
                <w:szCs w:val="21"/>
              </w:rPr>
              <w:t>VETUSTA’ dei mezzi messi a disposizione</w:t>
            </w:r>
          </w:p>
          <w:p w:rsidR="00C642F0" w:rsidRPr="002831F6" w:rsidRDefault="00C642F0" w:rsidP="00C642F0">
            <w:pPr>
              <w:pStyle w:val="Corpodeltesto22"/>
              <w:widowControl/>
              <w:pBdr>
                <w:bottom w:val="none" w:sz="0" w:space="0" w:color="auto"/>
              </w:pBdr>
              <w:rPr>
                <w:rFonts w:ascii="Garamond" w:hAnsi="Garamond" w:cs="Tahoma"/>
                <w:sz w:val="21"/>
                <w:szCs w:val="21"/>
              </w:rPr>
            </w:pPr>
          </w:p>
        </w:tc>
        <w:tc>
          <w:tcPr>
            <w:tcW w:w="3997" w:type="dxa"/>
            <w:gridSpan w:val="3"/>
          </w:tcPr>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Il punteggio sarà attribuito classificando le offerte in:</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parco mezzi complessivamente di età uguale od inferiore ad un anno: 10 punti;</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parco mezzi complessivamente di età compresa fra un anno e tre anni: 5 punti;</w:t>
            </w:r>
          </w:p>
          <w:p w:rsidR="00C642F0" w:rsidRPr="002831F6" w:rsidRDefault="00C642F0" w:rsidP="00C642F0">
            <w:pPr>
              <w:pStyle w:val="Corpotesto"/>
              <w:tabs>
                <w:tab w:val="left" w:pos="284"/>
              </w:tabs>
              <w:jc w:val="left"/>
              <w:rPr>
                <w:rFonts w:ascii="Garamond" w:hAnsi="Garamond" w:cs="Tahoma"/>
                <w:sz w:val="21"/>
                <w:szCs w:val="21"/>
              </w:rPr>
            </w:pPr>
            <w:r w:rsidRPr="002831F6">
              <w:rPr>
                <w:rFonts w:ascii="Garamond" w:hAnsi="Garamond" w:cs="Tahoma"/>
                <w:sz w:val="21"/>
                <w:szCs w:val="21"/>
              </w:rPr>
              <w:t>parco mezzi complessivamente di età compresa tre anni e cinque anni: 2 punti</w:t>
            </w:r>
          </w:p>
        </w:tc>
        <w:tc>
          <w:tcPr>
            <w:tcW w:w="1275" w:type="dxa"/>
          </w:tcPr>
          <w:p w:rsidR="00C642F0" w:rsidRPr="002831F6" w:rsidRDefault="00C642F0" w:rsidP="00C642F0">
            <w:pPr>
              <w:pStyle w:val="BodyText21"/>
              <w:keepNext/>
              <w:ind w:firstLine="0"/>
              <w:jc w:val="center"/>
              <w:rPr>
                <w:rFonts w:ascii="Garamond" w:hAnsi="Garamond" w:cs="Tahoma"/>
                <w:sz w:val="21"/>
                <w:szCs w:val="21"/>
              </w:rPr>
            </w:pPr>
            <w:r w:rsidRPr="002831F6">
              <w:rPr>
                <w:rFonts w:ascii="Garamond" w:hAnsi="Garamond" w:cs="Tahoma"/>
                <w:sz w:val="21"/>
                <w:szCs w:val="21"/>
              </w:rPr>
              <w:t>13</w:t>
            </w:r>
          </w:p>
        </w:tc>
      </w:tr>
      <w:tr w:rsidR="00C642F0" w:rsidRPr="002831F6" w:rsidTr="00425455">
        <w:tc>
          <w:tcPr>
            <w:tcW w:w="559" w:type="dxa"/>
          </w:tcPr>
          <w:p w:rsidR="00C642F0" w:rsidRPr="002831F6" w:rsidRDefault="00C642F0" w:rsidP="00C642F0">
            <w:pPr>
              <w:pStyle w:val="BodyText21"/>
              <w:keepNext/>
              <w:ind w:firstLine="0"/>
              <w:rPr>
                <w:rFonts w:ascii="Garamond" w:hAnsi="Garamond" w:cs="Arial"/>
                <w:b/>
                <w:sz w:val="21"/>
                <w:szCs w:val="21"/>
              </w:rPr>
            </w:pPr>
            <w:r w:rsidRPr="002831F6">
              <w:rPr>
                <w:rFonts w:ascii="Garamond" w:hAnsi="Garamond" w:cs="Arial"/>
                <w:b/>
                <w:sz w:val="21"/>
                <w:szCs w:val="21"/>
              </w:rPr>
              <w:t>c</w:t>
            </w:r>
          </w:p>
        </w:tc>
        <w:tc>
          <w:tcPr>
            <w:tcW w:w="3950" w:type="dxa"/>
            <w:gridSpan w:val="2"/>
          </w:tcPr>
          <w:p w:rsidR="00C642F0" w:rsidRPr="002831F6" w:rsidRDefault="00C642F0" w:rsidP="00C642F0">
            <w:pPr>
              <w:pStyle w:val="Corpodeltesto22"/>
              <w:widowControl/>
              <w:pBdr>
                <w:bottom w:val="none" w:sz="0" w:space="0" w:color="auto"/>
              </w:pBdr>
              <w:jc w:val="left"/>
              <w:rPr>
                <w:rFonts w:ascii="Garamond" w:hAnsi="Garamond" w:cs="Tahoma"/>
                <w:sz w:val="21"/>
                <w:szCs w:val="21"/>
              </w:rPr>
            </w:pPr>
            <w:r w:rsidRPr="002831F6">
              <w:rPr>
                <w:rFonts w:ascii="Garamond" w:hAnsi="Garamond" w:cs="Tahoma"/>
                <w:b/>
                <w:sz w:val="21"/>
                <w:szCs w:val="21"/>
              </w:rPr>
              <w:t xml:space="preserve">MIGLIORIE </w:t>
            </w:r>
            <w:r w:rsidRPr="002831F6">
              <w:rPr>
                <w:rFonts w:ascii="Garamond" w:hAnsi="Garamond" w:cs="Tahoma"/>
                <w:sz w:val="21"/>
                <w:szCs w:val="21"/>
              </w:rPr>
              <w:t>(con la specificazione che le stesse non devono comportare alcun onere aggiuntivo a carico dell’AAS)</w:t>
            </w:r>
          </w:p>
          <w:p w:rsidR="00C642F0" w:rsidRPr="002831F6" w:rsidRDefault="00C642F0" w:rsidP="00C642F0">
            <w:pPr>
              <w:pStyle w:val="Corpodeltesto22"/>
              <w:widowControl/>
              <w:pBdr>
                <w:bottom w:val="none" w:sz="0" w:space="0" w:color="auto"/>
              </w:pBdr>
              <w:jc w:val="left"/>
              <w:rPr>
                <w:rFonts w:ascii="Garamond" w:hAnsi="Garamond" w:cs="Tahoma"/>
                <w:b/>
                <w:sz w:val="21"/>
                <w:szCs w:val="21"/>
              </w:rPr>
            </w:pPr>
          </w:p>
        </w:tc>
        <w:tc>
          <w:tcPr>
            <w:tcW w:w="3997" w:type="dxa"/>
            <w:gridSpan w:val="3"/>
          </w:tcPr>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Il punteggio sarà attribuito classificando le offerte in:</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ottima (coefficiente 1),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buona (coefficiente 0,8),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discreta (coefficiente 0,6),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xml:space="preserve">- sufficiente (coefficiente 0,4), </w:t>
            </w:r>
          </w:p>
          <w:p w:rsidR="00C642F0" w:rsidRPr="002831F6" w:rsidRDefault="00C642F0" w:rsidP="00C642F0">
            <w:pPr>
              <w:pStyle w:val="Corpotesto"/>
              <w:tabs>
                <w:tab w:val="left" w:pos="284"/>
              </w:tabs>
              <w:rPr>
                <w:rFonts w:ascii="Garamond" w:hAnsi="Garamond" w:cs="Tahoma"/>
                <w:sz w:val="21"/>
                <w:szCs w:val="21"/>
              </w:rPr>
            </w:pPr>
            <w:r w:rsidRPr="002831F6">
              <w:rPr>
                <w:rFonts w:ascii="Garamond" w:hAnsi="Garamond" w:cs="Tahoma"/>
                <w:sz w:val="21"/>
                <w:szCs w:val="21"/>
              </w:rPr>
              <w:t>- scarso (coefficiente 0,2)</w:t>
            </w:r>
          </w:p>
          <w:p w:rsidR="00C642F0" w:rsidRPr="002831F6" w:rsidRDefault="00C642F0" w:rsidP="00C642F0">
            <w:pPr>
              <w:pStyle w:val="Corpotesto"/>
              <w:tabs>
                <w:tab w:val="left" w:pos="203"/>
              </w:tabs>
              <w:jc w:val="left"/>
              <w:rPr>
                <w:rFonts w:ascii="Garamond" w:hAnsi="Garamond" w:cs="Tahoma"/>
                <w:sz w:val="21"/>
                <w:szCs w:val="21"/>
              </w:rPr>
            </w:pPr>
            <w:r w:rsidRPr="002831F6">
              <w:rPr>
                <w:rFonts w:ascii="Garamond" w:hAnsi="Garamond" w:cs="Tahoma"/>
                <w:sz w:val="21"/>
                <w:szCs w:val="21"/>
              </w:rPr>
              <w:t>- non valutabile/non presente/non conforme (coefficiente 0)</w:t>
            </w:r>
          </w:p>
        </w:tc>
        <w:tc>
          <w:tcPr>
            <w:tcW w:w="1275" w:type="dxa"/>
          </w:tcPr>
          <w:p w:rsidR="00C642F0" w:rsidRPr="002831F6" w:rsidRDefault="00C642F0" w:rsidP="00C642F0">
            <w:pPr>
              <w:pStyle w:val="BodyText21"/>
              <w:keepNext/>
              <w:ind w:firstLine="0"/>
              <w:jc w:val="center"/>
              <w:rPr>
                <w:rFonts w:ascii="Garamond" w:hAnsi="Garamond" w:cs="Tahoma"/>
                <w:sz w:val="21"/>
                <w:szCs w:val="21"/>
              </w:rPr>
            </w:pPr>
            <w:r w:rsidRPr="002831F6">
              <w:rPr>
                <w:rFonts w:ascii="Garamond" w:hAnsi="Garamond" w:cs="Tahoma"/>
                <w:sz w:val="21"/>
                <w:szCs w:val="21"/>
              </w:rPr>
              <w:t>2</w:t>
            </w:r>
          </w:p>
        </w:tc>
      </w:tr>
      <w:tr w:rsidR="00C642F0" w:rsidRPr="002831F6" w:rsidTr="00425455">
        <w:trPr>
          <w:trHeight w:val="328"/>
        </w:trPr>
        <w:tc>
          <w:tcPr>
            <w:tcW w:w="559" w:type="dxa"/>
          </w:tcPr>
          <w:p w:rsidR="00C642F0" w:rsidRPr="002831F6" w:rsidRDefault="00C642F0" w:rsidP="00C642F0">
            <w:pPr>
              <w:pStyle w:val="BodyText21"/>
              <w:keepNext/>
              <w:ind w:firstLine="0"/>
              <w:rPr>
                <w:rFonts w:ascii="Garamond" w:hAnsi="Garamond" w:cs="Tahoma"/>
                <w:b/>
                <w:sz w:val="21"/>
                <w:szCs w:val="21"/>
              </w:rPr>
            </w:pPr>
            <w:r w:rsidRPr="002831F6">
              <w:rPr>
                <w:rFonts w:ascii="Garamond" w:hAnsi="Garamond" w:cs="Tahoma"/>
                <w:b/>
                <w:sz w:val="21"/>
                <w:szCs w:val="21"/>
              </w:rPr>
              <w:t>2</w:t>
            </w:r>
          </w:p>
        </w:tc>
        <w:tc>
          <w:tcPr>
            <w:tcW w:w="7947" w:type="dxa"/>
            <w:gridSpan w:val="5"/>
          </w:tcPr>
          <w:p w:rsidR="00C642F0" w:rsidRPr="002831F6" w:rsidRDefault="00C642F0" w:rsidP="00C642F0">
            <w:pPr>
              <w:suppressAutoHyphens/>
              <w:jc w:val="both"/>
              <w:rPr>
                <w:rFonts w:ascii="Garamond" w:hAnsi="Garamond" w:cs="Tahoma"/>
                <w:b/>
                <w:sz w:val="21"/>
                <w:szCs w:val="21"/>
              </w:rPr>
            </w:pPr>
            <w:r w:rsidRPr="002831F6">
              <w:rPr>
                <w:rFonts w:ascii="Garamond" w:hAnsi="Garamond" w:cs="Tahoma"/>
                <w:b/>
                <w:sz w:val="21"/>
                <w:szCs w:val="21"/>
              </w:rPr>
              <w:t>PROGRAMMA DI INSERIMENTO SOGGETTI SVANTAGGIATI</w:t>
            </w:r>
          </w:p>
        </w:tc>
        <w:tc>
          <w:tcPr>
            <w:tcW w:w="1275" w:type="dxa"/>
          </w:tcPr>
          <w:p w:rsidR="00C642F0" w:rsidRPr="002831F6" w:rsidRDefault="00C642F0" w:rsidP="00C642F0">
            <w:pPr>
              <w:pStyle w:val="BodyText21"/>
              <w:keepNext/>
              <w:ind w:firstLine="0"/>
              <w:jc w:val="center"/>
              <w:rPr>
                <w:rFonts w:ascii="Garamond" w:hAnsi="Garamond" w:cs="Arial"/>
                <w:b/>
                <w:sz w:val="21"/>
                <w:szCs w:val="21"/>
              </w:rPr>
            </w:pPr>
            <w:r w:rsidRPr="002831F6">
              <w:rPr>
                <w:rFonts w:ascii="Garamond" w:hAnsi="Garamond" w:cs="Arial"/>
                <w:b/>
                <w:sz w:val="21"/>
                <w:szCs w:val="21"/>
              </w:rPr>
              <w:t>5</w:t>
            </w:r>
          </w:p>
        </w:tc>
      </w:tr>
      <w:tr w:rsidR="00C642F0" w:rsidRPr="002F03AB"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530"/>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a</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pacing w:val="-4"/>
                <w:sz w:val="21"/>
                <w:szCs w:val="21"/>
              </w:rPr>
              <w:t xml:space="preserve">modalità di inserimento (piano di inserimento con indicazione delle modalità presa in carico, progetto individuale di inserimento, di tutoraggio e affiancamento, di valutazione ex ante e ex post dell'attività di inserimento , qualifica ed esperienza dei tutor </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2</w:t>
            </w:r>
          </w:p>
        </w:tc>
      </w:tr>
      <w:tr w:rsidR="00C642F0" w:rsidRPr="002F03AB"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3"/>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B</w:t>
            </w:r>
          </w:p>
          <w:p w:rsidR="00C642F0" w:rsidRPr="002F03AB" w:rsidRDefault="00C642F0" w:rsidP="00C642F0">
            <w:pPr>
              <w:pStyle w:val="BodyText21"/>
              <w:keepNext/>
              <w:ind w:firstLine="0"/>
              <w:rPr>
                <w:rFonts w:ascii="Garamond" w:hAnsi="Garamond" w:cs="Arial"/>
                <w:b/>
                <w:sz w:val="21"/>
                <w:szCs w:val="21"/>
                <w:highlight w:val="yellow"/>
              </w:rPr>
            </w:pP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n. di soggetti da inserire nell’appalto con indicazione della numerosità dei soggetti, suddivisione per ciascuna struttura, n. di tutor di affiancamento e n. di ore di tutoraggio/affiancamento per ciascun soggetto</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3</w:t>
            </w:r>
          </w:p>
        </w:tc>
      </w:tr>
      <w:tr w:rsidR="00C642F0" w:rsidRPr="002F03AB" w:rsidTr="00425455">
        <w:trPr>
          <w:trHeight w:val="380"/>
        </w:trPr>
        <w:tc>
          <w:tcPr>
            <w:tcW w:w="9781" w:type="dxa"/>
            <w:gridSpan w:val="7"/>
          </w:tcPr>
          <w:p w:rsidR="00C642F0" w:rsidRPr="002F03AB" w:rsidRDefault="00C642F0" w:rsidP="00C642F0">
            <w:pPr>
              <w:pStyle w:val="BodyText21"/>
              <w:keepNext/>
              <w:ind w:firstLine="0"/>
              <w:jc w:val="left"/>
              <w:rPr>
                <w:rFonts w:ascii="Garamond" w:hAnsi="Garamond" w:cs="Arial"/>
                <w:b/>
                <w:sz w:val="21"/>
                <w:szCs w:val="21"/>
              </w:rPr>
            </w:pPr>
            <w:r w:rsidRPr="002F03AB">
              <w:rPr>
                <w:rFonts w:ascii="Garamond" w:hAnsi="Garamond" w:cs="Tahoma"/>
                <w:b/>
                <w:sz w:val="21"/>
                <w:szCs w:val="21"/>
              </w:rPr>
              <w:lastRenderedPageBreak/>
              <w:br w:type="page"/>
              <w:t xml:space="preserve">LOTTO n.2 - </w:t>
            </w:r>
            <w:r w:rsidRPr="002F03AB">
              <w:rPr>
                <w:rFonts w:ascii="Garamond" w:hAnsi="Garamond" w:cs="Arial"/>
                <w:b/>
                <w:sz w:val="21"/>
                <w:szCs w:val="21"/>
              </w:rPr>
              <w:t>Elementi di valutazione</w:t>
            </w:r>
          </w:p>
        </w:tc>
      </w:tr>
      <w:tr w:rsidR="00C642F0" w:rsidRPr="002F03AB" w:rsidTr="00425455">
        <w:trPr>
          <w:trHeight w:val="288"/>
        </w:trPr>
        <w:tc>
          <w:tcPr>
            <w:tcW w:w="9781" w:type="dxa"/>
            <w:gridSpan w:val="7"/>
          </w:tcPr>
          <w:p w:rsidR="00C642F0" w:rsidRPr="002F03AB" w:rsidRDefault="00C642F0" w:rsidP="0013425F">
            <w:pPr>
              <w:pStyle w:val="BodyText21"/>
              <w:keepNext/>
              <w:ind w:firstLine="0"/>
              <w:rPr>
                <w:rFonts w:ascii="Garamond" w:hAnsi="Garamond" w:cs="Arial"/>
                <w:b/>
                <w:sz w:val="21"/>
                <w:szCs w:val="21"/>
              </w:rPr>
            </w:pPr>
            <w:r w:rsidRPr="002F03AB">
              <w:rPr>
                <w:rFonts w:ascii="Garamond" w:hAnsi="Garamond" w:cs="Arial"/>
                <w:b/>
                <w:sz w:val="21"/>
                <w:szCs w:val="21"/>
              </w:rPr>
              <w:t xml:space="preserve">TOTALE PUNTEGGIO </w:t>
            </w:r>
            <w:r w:rsidR="0013425F">
              <w:rPr>
                <w:rFonts w:ascii="Garamond" w:hAnsi="Garamond" w:cs="Arial"/>
                <w:b/>
                <w:sz w:val="21"/>
                <w:szCs w:val="21"/>
              </w:rPr>
              <w:t>40</w:t>
            </w:r>
          </w:p>
        </w:tc>
      </w:tr>
      <w:tr w:rsidR="00C642F0" w:rsidRPr="002F03AB" w:rsidTr="00425455">
        <w:trPr>
          <w:trHeight w:val="379"/>
        </w:trPr>
        <w:tc>
          <w:tcPr>
            <w:tcW w:w="4537" w:type="dxa"/>
            <w:gridSpan w:val="4"/>
          </w:tcPr>
          <w:p w:rsidR="00C642F0" w:rsidRPr="002F03AB" w:rsidRDefault="00C642F0" w:rsidP="00C642F0">
            <w:pPr>
              <w:pStyle w:val="BodyText21"/>
              <w:keepNext/>
              <w:ind w:firstLine="0"/>
              <w:rPr>
                <w:rFonts w:ascii="Garamond" w:hAnsi="Garamond" w:cs="Arial"/>
                <w:strike/>
                <w:sz w:val="21"/>
                <w:szCs w:val="21"/>
              </w:rPr>
            </w:pPr>
          </w:p>
        </w:tc>
        <w:tc>
          <w:tcPr>
            <w:tcW w:w="3969" w:type="dxa"/>
            <w:gridSpan w:val="2"/>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Criteri motivazionali</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proofErr w:type="spellStart"/>
            <w:r w:rsidRPr="002F03AB">
              <w:rPr>
                <w:rFonts w:ascii="Garamond" w:hAnsi="Garamond" w:cs="Arial"/>
                <w:b/>
                <w:sz w:val="21"/>
                <w:szCs w:val="21"/>
              </w:rPr>
              <w:t>Max</w:t>
            </w:r>
            <w:proofErr w:type="spellEnd"/>
            <w:r w:rsidRPr="002F03AB">
              <w:rPr>
                <w:rFonts w:ascii="Garamond" w:hAnsi="Garamond" w:cs="Arial"/>
                <w:b/>
                <w:sz w:val="21"/>
                <w:szCs w:val="21"/>
              </w:rPr>
              <w:t xml:space="preserve"> punti</w:t>
            </w:r>
          </w:p>
        </w:tc>
      </w:tr>
      <w:tr w:rsidR="00C642F0" w:rsidRPr="002F03AB" w:rsidTr="00425455">
        <w:trPr>
          <w:trHeight w:val="333"/>
        </w:trPr>
        <w:tc>
          <w:tcPr>
            <w:tcW w:w="559" w:type="dxa"/>
          </w:tcPr>
          <w:p w:rsidR="00C642F0" w:rsidRPr="002F03AB" w:rsidRDefault="00C642F0" w:rsidP="00C642F0">
            <w:pPr>
              <w:pStyle w:val="BodyText21"/>
              <w:keepNext/>
              <w:ind w:firstLine="0"/>
              <w:rPr>
                <w:rFonts w:ascii="Garamond" w:hAnsi="Garamond" w:cs="Tahoma"/>
                <w:b/>
                <w:sz w:val="21"/>
                <w:szCs w:val="21"/>
              </w:rPr>
            </w:pPr>
            <w:r w:rsidRPr="002F03AB">
              <w:rPr>
                <w:rFonts w:ascii="Garamond" w:hAnsi="Garamond" w:cs="Tahoma"/>
                <w:b/>
                <w:sz w:val="21"/>
                <w:szCs w:val="21"/>
              </w:rPr>
              <w:t>1</w:t>
            </w:r>
          </w:p>
        </w:tc>
        <w:tc>
          <w:tcPr>
            <w:tcW w:w="7947" w:type="dxa"/>
            <w:gridSpan w:val="5"/>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ORGANIZZAZIONE DEL SERVIZIO</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r w:rsidRPr="002F03AB">
              <w:rPr>
                <w:rFonts w:ascii="Garamond" w:hAnsi="Garamond" w:cs="Arial"/>
                <w:b/>
                <w:sz w:val="21"/>
                <w:szCs w:val="21"/>
              </w:rPr>
              <w:t>35</w:t>
            </w:r>
          </w:p>
        </w:tc>
      </w:tr>
      <w:tr w:rsidR="00C642F0" w:rsidRPr="002F03AB" w:rsidTr="00425455">
        <w:trPr>
          <w:trHeight w:val="1653"/>
        </w:trPr>
        <w:tc>
          <w:tcPr>
            <w:tcW w:w="559" w:type="dxa"/>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a</w:t>
            </w:r>
          </w:p>
        </w:tc>
        <w:tc>
          <w:tcPr>
            <w:tcW w:w="3950" w:type="dxa"/>
            <w:gridSpan w:val="2"/>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PROGETTO DI INTERVENTO su</w:t>
            </w:r>
            <w:r w:rsidRPr="002F03AB">
              <w:rPr>
                <w:rFonts w:ascii="Garamond" w:hAnsi="Garamond" w:cstheme="minorHAnsi"/>
                <w:b/>
                <w:sz w:val="21"/>
                <w:szCs w:val="21"/>
              </w:rPr>
              <w:t xml:space="preserve"> cani vaganti e </w:t>
            </w:r>
            <w:r w:rsidRPr="002F03AB">
              <w:rPr>
                <w:rFonts w:ascii="Garamond" w:hAnsi="Garamond" w:cs="Tahoma"/>
                <w:b/>
                <w:sz w:val="21"/>
                <w:szCs w:val="21"/>
              </w:rPr>
              <w:t>dei gatti in libertà che versino in stato di necessità.</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sz w:val="21"/>
                <w:szCs w:val="21"/>
              </w:rPr>
              <w:t>Si terrà in particolare considerazione:</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b/>
                <w:sz w:val="21"/>
                <w:szCs w:val="21"/>
              </w:rPr>
              <w:t xml:space="preserve">Qualificazione </w:t>
            </w:r>
            <w:r w:rsidRPr="002F03AB">
              <w:rPr>
                <w:rFonts w:ascii="Garamond" w:hAnsi="Garamond" w:cs="Tahoma"/>
                <w:sz w:val="21"/>
                <w:szCs w:val="21"/>
              </w:rPr>
              <w:t xml:space="preserve">nel settore specifico della </w:t>
            </w:r>
            <w:proofErr w:type="spellStart"/>
            <w:r w:rsidRPr="002F03AB">
              <w:rPr>
                <w:rFonts w:ascii="Garamond" w:hAnsi="Garamond" w:cs="Tahoma"/>
                <w:sz w:val="21"/>
                <w:szCs w:val="21"/>
              </w:rPr>
              <w:t>cinovigilanza</w:t>
            </w:r>
            <w:proofErr w:type="spellEnd"/>
            <w:r w:rsidRPr="002F03AB">
              <w:rPr>
                <w:rFonts w:ascii="Garamond" w:hAnsi="Garamond" w:cs="Tahoma"/>
                <w:sz w:val="21"/>
                <w:szCs w:val="21"/>
              </w:rPr>
              <w:t xml:space="preserve"> riferita all’ultimo quinquennio del personale messo a disposizione </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b/>
                <w:sz w:val="21"/>
                <w:szCs w:val="21"/>
              </w:rPr>
              <w:t xml:space="preserve">Procedura </w:t>
            </w:r>
            <w:r w:rsidRPr="002F03AB">
              <w:rPr>
                <w:rFonts w:ascii="Garamond" w:hAnsi="Garamond" w:cs="Tahoma"/>
                <w:sz w:val="21"/>
                <w:szCs w:val="21"/>
              </w:rPr>
              <w:t>di intervento</w:t>
            </w:r>
          </w:p>
        </w:tc>
        <w:tc>
          <w:tcPr>
            <w:tcW w:w="3997" w:type="dxa"/>
            <w:gridSpan w:val="3"/>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appena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20</w:t>
            </w:r>
          </w:p>
        </w:tc>
      </w:tr>
      <w:tr w:rsidR="00C642F0" w:rsidRPr="002F03AB" w:rsidTr="00425455">
        <w:trPr>
          <w:trHeight w:val="1824"/>
        </w:trPr>
        <w:tc>
          <w:tcPr>
            <w:tcW w:w="559" w:type="dxa"/>
          </w:tcPr>
          <w:p w:rsidR="00C642F0" w:rsidRPr="002F03AB" w:rsidRDefault="00C642F0" w:rsidP="00C642F0">
            <w:pPr>
              <w:pStyle w:val="BodyText21"/>
              <w:keepNext/>
              <w:ind w:firstLine="0"/>
              <w:rPr>
                <w:rFonts w:ascii="Garamond" w:hAnsi="Garamond" w:cs="Arial"/>
                <w:b/>
                <w:sz w:val="21"/>
                <w:szCs w:val="21"/>
                <w:highlight w:val="yellow"/>
              </w:rPr>
            </w:pPr>
            <w:r w:rsidRPr="002F03AB">
              <w:rPr>
                <w:rFonts w:ascii="Garamond" w:hAnsi="Garamond" w:cs="Arial"/>
                <w:b/>
                <w:sz w:val="21"/>
                <w:szCs w:val="21"/>
              </w:rPr>
              <w:t>b</w:t>
            </w:r>
          </w:p>
        </w:tc>
        <w:tc>
          <w:tcPr>
            <w:tcW w:w="3950" w:type="dxa"/>
            <w:gridSpan w:val="2"/>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VETUSTA’ dei mezzi messi a disposizione</w:t>
            </w:r>
          </w:p>
          <w:p w:rsidR="00C642F0" w:rsidRPr="002F03AB" w:rsidRDefault="00C642F0" w:rsidP="00C642F0">
            <w:pPr>
              <w:pStyle w:val="Corpodeltesto22"/>
              <w:widowControl/>
              <w:pBdr>
                <w:bottom w:val="none" w:sz="0" w:space="0" w:color="auto"/>
              </w:pBdr>
              <w:rPr>
                <w:rFonts w:ascii="Garamond" w:hAnsi="Garamond" w:cs="Tahoma"/>
                <w:sz w:val="21"/>
                <w:szCs w:val="21"/>
              </w:rPr>
            </w:pPr>
          </w:p>
        </w:tc>
        <w:tc>
          <w:tcPr>
            <w:tcW w:w="3997" w:type="dxa"/>
            <w:gridSpan w:val="3"/>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parco mezzi complessivamente di età uguale od inferiore ad un anno: 10 punti;</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parco mezzi complessivamente di età compresa fra un anno e tre anni: 5 punti;</w:t>
            </w:r>
          </w:p>
          <w:p w:rsidR="00C642F0" w:rsidRPr="002F03AB" w:rsidRDefault="00C642F0" w:rsidP="00C642F0">
            <w:pPr>
              <w:pStyle w:val="Corpotesto"/>
              <w:tabs>
                <w:tab w:val="left" w:pos="284"/>
              </w:tabs>
              <w:jc w:val="left"/>
              <w:rPr>
                <w:rFonts w:ascii="Garamond" w:hAnsi="Garamond" w:cs="Tahoma"/>
                <w:sz w:val="21"/>
                <w:szCs w:val="21"/>
              </w:rPr>
            </w:pPr>
            <w:r w:rsidRPr="002F03AB">
              <w:rPr>
                <w:rFonts w:ascii="Garamond" w:hAnsi="Garamond" w:cs="Tahoma"/>
                <w:sz w:val="21"/>
                <w:szCs w:val="21"/>
              </w:rPr>
              <w:t>parco mezzi complessivamente di età compresa tre anni e cinque anni: 2 punti</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13</w:t>
            </w:r>
          </w:p>
        </w:tc>
      </w:tr>
      <w:tr w:rsidR="00C642F0" w:rsidRPr="002F03AB" w:rsidTr="00425455">
        <w:tc>
          <w:tcPr>
            <w:tcW w:w="559" w:type="dxa"/>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c</w:t>
            </w:r>
          </w:p>
        </w:tc>
        <w:tc>
          <w:tcPr>
            <w:tcW w:w="3950" w:type="dxa"/>
            <w:gridSpan w:val="2"/>
          </w:tcPr>
          <w:p w:rsidR="00C642F0" w:rsidRPr="002F03AB" w:rsidRDefault="00C642F0" w:rsidP="00C642F0">
            <w:pPr>
              <w:pStyle w:val="Corpodeltesto22"/>
              <w:widowControl/>
              <w:pBdr>
                <w:bottom w:val="none" w:sz="0" w:space="0" w:color="auto"/>
              </w:pBdr>
              <w:jc w:val="left"/>
              <w:rPr>
                <w:rFonts w:ascii="Garamond" w:hAnsi="Garamond" w:cs="Tahoma"/>
                <w:sz w:val="21"/>
                <w:szCs w:val="21"/>
              </w:rPr>
            </w:pPr>
            <w:r w:rsidRPr="002F03AB">
              <w:rPr>
                <w:rFonts w:ascii="Garamond" w:hAnsi="Garamond" w:cs="Tahoma"/>
                <w:b/>
                <w:sz w:val="21"/>
                <w:szCs w:val="21"/>
              </w:rPr>
              <w:t xml:space="preserve">MIGLIORIE </w:t>
            </w:r>
            <w:r w:rsidRPr="002F03AB">
              <w:rPr>
                <w:rFonts w:ascii="Garamond" w:hAnsi="Garamond" w:cs="Tahoma"/>
                <w:sz w:val="21"/>
                <w:szCs w:val="21"/>
              </w:rPr>
              <w:t>(con la specificazione che le stesse non devono comportare alcun onere aggiuntivo a carico dell’AAS)</w:t>
            </w:r>
          </w:p>
          <w:p w:rsidR="00C642F0" w:rsidRPr="002F03AB" w:rsidRDefault="00C642F0" w:rsidP="00C642F0">
            <w:pPr>
              <w:pStyle w:val="Corpodeltesto22"/>
              <w:widowControl/>
              <w:pBdr>
                <w:bottom w:val="none" w:sz="0" w:space="0" w:color="auto"/>
              </w:pBdr>
              <w:jc w:val="left"/>
              <w:rPr>
                <w:rFonts w:ascii="Garamond" w:hAnsi="Garamond" w:cs="Tahoma"/>
                <w:b/>
                <w:sz w:val="21"/>
                <w:szCs w:val="21"/>
              </w:rPr>
            </w:pPr>
          </w:p>
        </w:tc>
        <w:tc>
          <w:tcPr>
            <w:tcW w:w="3997" w:type="dxa"/>
            <w:gridSpan w:val="3"/>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appena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pStyle w:val="Corpotesto"/>
              <w:tabs>
                <w:tab w:val="left" w:pos="203"/>
              </w:tabs>
              <w:jc w:val="left"/>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2</w:t>
            </w:r>
          </w:p>
        </w:tc>
      </w:tr>
      <w:tr w:rsidR="00C642F0" w:rsidRPr="002F03AB" w:rsidTr="00425455">
        <w:trPr>
          <w:trHeight w:val="328"/>
        </w:trPr>
        <w:tc>
          <w:tcPr>
            <w:tcW w:w="559" w:type="dxa"/>
          </w:tcPr>
          <w:p w:rsidR="00C642F0" w:rsidRPr="002F03AB" w:rsidRDefault="00C642F0" w:rsidP="00C642F0">
            <w:pPr>
              <w:pStyle w:val="BodyText21"/>
              <w:keepNext/>
              <w:ind w:firstLine="0"/>
              <w:rPr>
                <w:rFonts w:ascii="Garamond" w:hAnsi="Garamond" w:cs="Tahoma"/>
                <w:b/>
                <w:sz w:val="21"/>
                <w:szCs w:val="21"/>
              </w:rPr>
            </w:pPr>
            <w:r w:rsidRPr="002F03AB">
              <w:rPr>
                <w:rFonts w:ascii="Garamond" w:hAnsi="Garamond" w:cs="Tahoma"/>
                <w:b/>
                <w:sz w:val="21"/>
                <w:szCs w:val="21"/>
              </w:rPr>
              <w:t>2</w:t>
            </w:r>
          </w:p>
        </w:tc>
        <w:tc>
          <w:tcPr>
            <w:tcW w:w="7947" w:type="dxa"/>
            <w:gridSpan w:val="5"/>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PROGRAMMA DI INSERIMENTO SOGGETTI SVANTAGGIATI</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r w:rsidRPr="002F03AB">
              <w:rPr>
                <w:rFonts w:ascii="Garamond" w:hAnsi="Garamond" w:cs="Arial"/>
                <w:b/>
                <w:sz w:val="21"/>
                <w:szCs w:val="21"/>
              </w:rPr>
              <w:t>5</w:t>
            </w:r>
          </w:p>
        </w:tc>
      </w:tr>
      <w:tr w:rsidR="00C642F0" w:rsidRPr="002F03AB"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530"/>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a</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pacing w:val="-4"/>
                <w:sz w:val="21"/>
                <w:szCs w:val="21"/>
              </w:rPr>
              <w:t xml:space="preserve">modalità di inserimento (piano di inserimento con indicazione delle modalità presa in carico, progetto individuale di inserimento, di tutoraggio e affiancamento, di valutazione ex ante e ex post dell'attività di inserimento , qualifica ed esperienza dei tutor </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2</w:t>
            </w:r>
          </w:p>
        </w:tc>
      </w:tr>
      <w:tr w:rsidR="00C642F0" w:rsidRPr="002F03AB"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3"/>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2F03AB" w:rsidRDefault="00C642F0" w:rsidP="00C642F0">
            <w:pPr>
              <w:pStyle w:val="BodyText21"/>
              <w:keepNext/>
              <w:ind w:firstLine="0"/>
              <w:rPr>
                <w:rFonts w:ascii="Garamond" w:hAnsi="Garamond" w:cs="Arial"/>
                <w:b/>
                <w:sz w:val="21"/>
                <w:szCs w:val="21"/>
                <w:highlight w:val="yellow"/>
              </w:rPr>
            </w:pPr>
            <w:r w:rsidRPr="002F03AB">
              <w:rPr>
                <w:rFonts w:ascii="Garamond" w:hAnsi="Garamond" w:cs="Arial"/>
                <w:b/>
                <w:sz w:val="21"/>
                <w:szCs w:val="21"/>
              </w:rPr>
              <w:t>b</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n. di soggetti da inserire nell’appalto con indicazione della numerosità dei soggetti, suddivisione per ciascuna struttura, n. di tutor di affiancamento e n. di ore di tutoraggio/affiancamento per ciascun soggetto</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3</w:t>
            </w:r>
          </w:p>
        </w:tc>
      </w:tr>
      <w:tr w:rsidR="00C642F0" w:rsidRPr="002F03AB" w:rsidTr="00425455">
        <w:trPr>
          <w:trHeight w:val="380"/>
        </w:trPr>
        <w:tc>
          <w:tcPr>
            <w:tcW w:w="9781" w:type="dxa"/>
            <w:gridSpan w:val="7"/>
          </w:tcPr>
          <w:p w:rsidR="00C642F0" w:rsidRPr="002F03AB" w:rsidRDefault="00C642F0" w:rsidP="00C642F0">
            <w:pPr>
              <w:pStyle w:val="BodyText21"/>
              <w:keepNext/>
              <w:ind w:firstLine="0"/>
              <w:jc w:val="left"/>
              <w:rPr>
                <w:rFonts w:ascii="Garamond" w:hAnsi="Garamond" w:cs="Arial"/>
                <w:b/>
                <w:sz w:val="21"/>
                <w:szCs w:val="21"/>
              </w:rPr>
            </w:pPr>
            <w:r w:rsidRPr="002F03AB">
              <w:rPr>
                <w:rFonts w:ascii="Garamond" w:hAnsi="Garamond" w:cs="Tahoma"/>
                <w:b/>
                <w:sz w:val="21"/>
                <w:szCs w:val="21"/>
              </w:rPr>
              <w:lastRenderedPageBreak/>
              <w:br w:type="page"/>
              <w:t xml:space="preserve">LOTTO n.3 - </w:t>
            </w:r>
            <w:r w:rsidRPr="002F03AB">
              <w:rPr>
                <w:rFonts w:ascii="Garamond" w:hAnsi="Garamond" w:cs="Arial"/>
                <w:b/>
                <w:sz w:val="21"/>
                <w:szCs w:val="21"/>
              </w:rPr>
              <w:t>Elementi di valutazione</w:t>
            </w:r>
          </w:p>
        </w:tc>
      </w:tr>
      <w:tr w:rsidR="00C642F0" w:rsidRPr="002F03AB" w:rsidTr="00425455">
        <w:trPr>
          <w:trHeight w:val="288"/>
        </w:trPr>
        <w:tc>
          <w:tcPr>
            <w:tcW w:w="9781" w:type="dxa"/>
            <w:gridSpan w:val="7"/>
          </w:tcPr>
          <w:p w:rsidR="00C642F0" w:rsidRPr="002F03AB" w:rsidRDefault="0013425F" w:rsidP="0013425F">
            <w:pPr>
              <w:pStyle w:val="BodyText21"/>
              <w:keepNext/>
              <w:ind w:firstLine="0"/>
              <w:rPr>
                <w:rFonts w:ascii="Garamond" w:hAnsi="Garamond" w:cs="Arial"/>
                <w:b/>
                <w:sz w:val="21"/>
                <w:szCs w:val="21"/>
              </w:rPr>
            </w:pPr>
            <w:r>
              <w:rPr>
                <w:rFonts w:ascii="Garamond" w:hAnsi="Garamond" w:cs="Arial"/>
                <w:b/>
                <w:sz w:val="21"/>
                <w:szCs w:val="21"/>
              </w:rPr>
              <w:t>TOTALE PUNTEGGIO 4</w:t>
            </w:r>
            <w:r w:rsidR="00C642F0" w:rsidRPr="002F03AB">
              <w:rPr>
                <w:rFonts w:ascii="Garamond" w:hAnsi="Garamond" w:cs="Arial"/>
                <w:b/>
                <w:sz w:val="21"/>
                <w:szCs w:val="21"/>
              </w:rPr>
              <w:t>0</w:t>
            </w:r>
          </w:p>
        </w:tc>
      </w:tr>
      <w:tr w:rsidR="00C642F0" w:rsidRPr="002F03AB" w:rsidTr="00425455">
        <w:trPr>
          <w:trHeight w:val="379"/>
        </w:trPr>
        <w:tc>
          <w:tcPr>
            <w:tcW w:w="4820" w:type="dxa"/>
            <w:gridSpan w:val="5"/>
          </w:tcPr>
          <w:p w:rsidR="00C642F0" w:rsidRPr="002F03AB" w:rsidRDefault="00C642F0" w:rsidP="00C642F0">
            <w:pPr>
              <w:pStyle w:val="BodyText21"/>
              <w:keepNext/>
              <w:ind w:firstLine="0"/>
              <w:rPr>
                <w:rFonts w:ascii="Garamond" w:hAnsi="Garamond" w:cs="Arial"/>
                <w:strike/>
                <w:sz w:val="21"/>
                <w:szCs w:val="21"/>
              </w:rPr>
            </w:pPr>
          </w:p>
        </w:tc>
        <w:tc>
          <w:tcPr>
            <w:tcW w:w="3686" w:type="dxa"/>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Criteri motivazionali</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proofErr w:type="spellStart"/>
            <w:r w:rsidRPr="002F03AB">
              <w:rPr>
                <w:rFonts w:ascii="Garamond" w:hAnsi="Garamond" w:cs="Arial"/>
                <w:b/>
                <w:sz w:val="21"/>
                <w:szCs w:val="21"/>
              </w:rPr>
              <w:t>Max</w:t>
            </w:r>
            <w:proofErr w:type="spellEnd"/>
            <w:r w:rsidRPr="002F03AB">
              <w:rPr>
                <w:rFonts w:ascii="Garamond" w:hAnsi="Garamond" w:cs="Arial"/>
                <w:b/>
                <w:sz w:val="21"/>
                <w:szCs w:val="21"/>
              </w:rPr>
              <w:t xml:space="preserve"> punti</w:t>
            </w:r>
          </w:p>
        </w:tc>
      </w:tr>
      <w:tr w:rsidR="00C642F0" w:rsidRPr="002F03AB" w:rsidTr="00425455">
        <w:trPr>
          <w:trHeight w:val="374"/>
        </w:trPr>
        <w:tc>
          <w:tcPr>
            <w:tcW w:w="559" w:type="dxa"/>
          </w:tcPr>
          <w:p w:rsidR="00C642F0" w:rsidRPr="002F03AB" w:rsidRDefault="00C642F0" w:rsidP="00C642F0">
            <w:pPr>
              <w:pStyle w:val="BodyText21"/>
              <w:keepNext/>
              <w:ind w:firstLine="0"/>
              <w:rPr>
                <w:rFonts w:ascii="Garamond" w:hAnsi="Garamond" w:cs="Tahoma"/>
                <w:b/>
                <w:sz w:val="21"/>
                <w:szCs w:val="21"/>
              </w:rPr>
            </w:pPr>
            <w:r w:rsidRPr="002F03AB">
              <w:rPr>
                <w:rFonts w:ascii="Garamond" w:hAnsi="Garamond" w:cs="Tahoma"/>
                <w:b/>
                <w:sz w:val="21"/>
                <w:szCs w:val="21"/>
              </w:rPr>
              <w:t>1</w:t>
            </w:r>
          </w:p>
        </w:tc>
        <w:tc>
          <w:tcPr>
            <w:tcW w:w="7947" w:type="dxa"/>
            <w:gridSpan w:val="5"/>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ORGANIZZAZIONE DEL SERVIZIO</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r w:rsidRPr="002F03AB">
              <w:rPr>
                <w:rFonts w:ascii="Garamond" w:hAnsi="Garamond" w:cs="Arial"/>
                <w:b/>
                <w:sz w:val="21"/>
                <w:szCs w:val="21"/>
              </w:rPr>
              <w:t>35</w:t>
            </w:r>
          </w:p>
        </w:tc>
      </w:tr>
      <w:tr w:rsidR="00C642F0" w:rsidRPr="002F03AB" w:rsidTr="00425455">
        <w:trPr>
          <w:trHeight w:val="1653"/>
        </w:trPr>
        <w:tc>
          <w:tcPr>
            <w:tcW w:w="559" w:type="dxa"/>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a</w:t>
            </w:r>
          </w:p>
        </w:tc>
        <w:tc>
          <w:tcPr>
            <w:tcW w:w="4261" w:type="dxa"/>
            <w:gridSpan w:val="4"/>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 xml:space="preserve">PROGETTO DI CONDUZIONE DEL CANILE CONTUMACIALE </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sz w:val="21"/>
                <w:szCs w:val="21"/>
              </w:rPr>
              <w:t>Si terrà in particolare considerazione:</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b/>
                <w:sz w:val="21"/>
                <w:szCs w:val="21"/>
              </w:rPr>
              <w:t xml:space="preserve">Qualificazione </w:t>
            </w:r>
            <w:r w:rsidRPr="002F03AB">
              <w:rPr>
                <w:rFonts w:ascii="Garamond" w:hAnsi="Garamond" w:cs="Tahoma"/>
                <w:sz w:val="21"/>
                <w:szCs w:val="21"/>
              </w:rPr>
              <w:t xml:space="preserve">nel settore specifico riferita all’ultimo quinquennio del personale messo a disposizione </w:t>
            </w:r>
          </w:p>
          <w:p w:rsidR="00C642F0" w:rsidRPr="002F03AB" w:rsidRDefault="00C642F0" w:rsidP="00C642F0">
            <w:pPr>
              <w:suppressAutoHyphens/>
              <w:jc w:val="both"/>
              <w:rPr>
                <w:rFonts w:ascii="Garamond" w:hAnsi="Garamond" w:cs="Tahoma"/>
                <w:sz w:val="21"/>
                <w:szCs w:val="21"/>
              </w:rPr>
            </w:pPr>
            <w:r w:rsidRPr="002F03AB">
              <w:rPr>
                <w:rFonts w:ascii="Garamond" w:hAnsi="Garamond" w:cs="Tahoma"/>
                <w:b/>
                <w:sz w:val="21"/>
                <w:szCs w:val="21"/>
              </w:rPr>
              <w:t xml:space="preserve">Procedure </w:t>
            </w:r>
            <w:r w:rsidRPr="002F03AB">
              <w:rPr>
                <w:rFonts w:ascii="Garamond" w:hAnsi="Garamond" w:cs="Tahoma"/>
                <w:sz w:val="21"/>
                <w:szCs w:val="21"/>
              </w:rPr>
              <w:t>di custodia e cura</w:t>
            </w:r>
          </w:p>
        </w:tc>
        <w:tc>
          <w:tcPr>
            <w:tcW w:w="3686" w:type="dxa"/>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appena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18</w:t>
            </w:r>
          </w:p>
        </w:tc>
      </w:tr>
      <w:tr w:rsidR="00C642F0" w:rsidRPr="002F03AB" w:rsidTr="00425455">
        <w:trPr>
          <w:trHeight w:val="1824"/>
        </w:trPr>
        <w:tc>
          <w:tcPr>
            <w:tcW w:w="559" w:type="dxa"/>
          </w:tcPr>
          <w:p w:rsidR="00C642F0" w:rsidRPr="002F03AB" w:rsidRDefault="00C642F0" w:rsidP="00C642F0">
            <w:pPr>
              <w:pStyle w:val="BodyText21"/>
              <w:keepNext/>
              <w:ind w:firstLine="0"/>
              <w:rPr>
                <w:rFonts w:ascii="Garamond" w:hAnsi="Garamond" w:cs="Arial"/>
                <w:b/>
                <w:sz w:val="21"/>
                <w:szCs w:val="21"/>
                <w:highlight w:val="yellow"/>
              </w:rPr>
            </w:pPr>
            <w:r w:rsidRPr="002F03AB">
              <w:rPr>
                <w:rFonts w:ascii="Garamond" w:hAnsi="Garamond" w:cs="Arial"/>
                <w:b/>
                <w:sz w:val="21"/>
                <w:szCs w:val="21"/>
              </w:rPr>
              <w:t>b</w:t>
            </w:r>
          </w:p>
        </w:tc>
        <w:tc>
          <w:tcPr>
            <w:tcW w:w="4261" w:type="dxa"/>
            <w:gridSpan w:val="4"/>
          </w:tcPr>
          <w:p w:rsidR="00C642F0" w:rsidRPr="002F03AB" w:rsidRDefault="00C642F0" w:rsidP="00C642F0">
            <w:pPr>
              <w:suppressAutoHyphens/>
              <w:jc w:val="both"/>
              <w:rPr>
                <w:rFonts w:ascii="Garamond" w:hAnsi="Garamond" w:cs="Tahoma"/>
                <w:sz w:val="21"/>
                <w:szCs w:val="21"/>
              </w:rPr>
            </w:pPr>
            <w:r w:rsidRPr="002F03AB">
              <w:rPr>
                <w:rFonts w:ascii="Garamond" w:hAnsi="Garamond" w:cs="Tahoma"/>
                <w:b/>
                <w:sz w:val="21"/>
                <w:szCs w:val="21"/>
              </w:rPr>
              <w:t xml:space="preserve">ATTREZZATURE/CARATTERISTICHE della STRUTTURA </w:t>
            </w:r>
            <w:r w:rsidRPr="002F03AB">
              <w:rPr>
                <w:rFonts w:ascii="Garamond" w:hAnsi="Garamond" w:cs="Tahoma"/>
                <w:sz w:val="21"/>
                <w:szCs w:val="21"/>
              </w:rPr>
              <w:t>(oltre i requisiti minimi richiesti dalla normativa) con particolare riguardo al comfort e al benessere animale</w:t>
            </w:r>
          </w:p>
          <w:p w:rsidR="00C642F0" w:rsidRPr="002F03AB" w:rsidRDefault="00C642F0" w:rsidP="00C642F0">
            <w:pPr>
              <w:pStyle w:val="Corpodeltesto22"/>
              <w:widowControl/>
              <w:pBdr>
                <w:bottom w:val="none" w:sz="0" w:space="0" w:color="auto"/>
              </w:pBdr>
              <w:rPr>
                <w:rFonts w:ascii="Garamond" w:hAnsi="Garamond" w:cs="Tahoma"/>
                <w:sz w:val="21"/>
                <w:szCs w:val="21"/>
              </w:rPr>
            </w:pPr>
          </w:p>
        </w:tc>
        <w:tc>
          <w:tcPr>
            <w:tcW w:w="3686" w:type="dxa"/>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pStyle w:val="Corpotesto"/>
              <w:tabs>
                <w:tab w:val="left" w:pos="284"/>
              </w:tabs>
              <w:jc w:val="left"/>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15</w:t>
            </w:r>
          </w:p>
        </w:tc>
      </w:tr>
      <w:tr w:rsidR="00C642F0" w:rsidRPr="002F03AB" w:rsidTr="00425455">
        <w:tc>
          <w:tcPr>
            <w:tcW w:w="559" w:type="dxa"/>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c</w:t>
            </w:r>
          </w:p>
        </w:tc>
        <w:tc>
          <w:tcPr>
            <w:tcW w:w="4261" w:type="dxa"/>
            <w:gridSpan w:val="4"/>
          </w:tcPr>
          <w:p w:rsidR="00C642F0" w:rsidRPr="002F03AB" w:rsidRDefault="00C642F0" w:rsidP="00C642F0">
            <w:pPr>
              <w:pStyle w:val="Corpodeltesto22"/>
              <w:widowControl/>
              <w:pBdr>
                <w:bottom w:val="none" w:sz="0" w:space="0" w:color="auto"/>
              </w:pBdr>
              <w:jc w:val="left"/>
              <w:rPr>
                <w:rFonts w:ascii="Garamond" w:hAnsi="Garamond" w:cs="Tahoma"/>
                <w:sz w:val="21"/>
                <w:szCs w:val="21"/>
              </w:rPr>
            </w:pPr>
            <w:r w:rsidRPr="002F03AB">
              <w:rPr>
                <w:rFonts w:ascii="Garamond" w:hAnsi="Garamond" w:cs="Tahoma"/>
                <w:b/>
                <w:sz w:val="21"/>
                <w:szCs w:val="21"/>
              </w:rPr>
              <w:t xml:space="preserve">MIGLIORIE </w:t>
            </w:r>
            <w:r w:rsidRPr="002F03AB">
              <w:rPr>
                <w:rFonts w:ascii="Garamond" w:hAnsi="Garamond" w:cs="Tahoma"/>
                <w:sz w:val="21"/>
                <w:szCs w:val="21"/>
              </w:rPr>
              <w:t>(con la specificazione che le stesse non devono comportare alcun onere aggiuntivo a carico dell’AAS)</w:t>
            </w:r>
          </w:p>
          <w:p w:rsidR="00C642F0" w:rsidRPr="002F03AB" w:rsidRDefault="00C642F0" w:rsidP="00C642F0">
            <w:pPr>
              <w:pStyle w:val="Corpodeltesto22"/>
              <w:widowControl/>
              <w:pBdr>
                <w:bottom w:val="none" w:sz="0" w:space="0" w:color="auto"/>
              </w:pBdr>
              <w:jc w:val="left"/>
              <w:rPr>
                <w:rFonts w:ascii="Garamond" w:hAnsi="Garamond" w:cs="Tahoma"/>
                <w:b/>
                <w:sz w:val="21"/>
                <w:szCs w:val="21"/>
              </w:rPr>
            </w:pPr>
          </w:p>
        </w:tc>
        <w:tc>
          <w:tcPr>
            <w:tcW w:w="3686" w:type="dxa"/>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pStyle w:val="Corpotesto"/>
              <w:tabs>
                <w:tab w:val="left" w:pos="203"/>
              </w:tabs>
              <w:jc w:val="left"/>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Pr>
          <w:p w:rsidR="00C642F0" w:rsidRPr="002F03AB" w:rsidRDefault="00C642F0" w:rsidP="00C642F0">
            <w:pPr>
              <w:pStyle w:val="BodyText21"/>
              <w:keepNext/>
              <w:ind w:firstLine="0"/>
              <w:jc w:val="center"/>
              <w:rPr>
                <w:rFonts w:ascii="Garamond" w:hAnsi="Garamond" w:cs="Tahoma"/>
                <w:sz w:val="21"/>
                <w:szCs w:val="21"/>
              </w:rPr>
            </w:pPr>
            <w:r w:rsidRPr="002F03AB">
              <w:rPr>
                <w:rFonts w:ascii="Garamond" w:hAnsi="Garamond" w:cs="Tahoma"/>
                <w:sz w:val="21"/>
                <w:szCs w:val="21"/>
              </w:rPr>
              <w:t>2</w:t>
            </w:r>
          </w:p>
        </w:tc>
      </w:tr>
      <w:tr w:rsidR="00C642F0" w:rsidRPr="002F03AB" w:rsidTr="00425455">
        <w:trPr>
          <w:trHeight w:val="328"/>
        </w:trPr>
        <w:tc>
          <w:tcPr>
            <w:tcW w:w="559" w:type="dxa"/>
          </w:tcPr>
          <w:p w:rsidR="00C642F0" w:rsidRPr="002F03AB" w:rsidRDefault="00C642F0" w:rsidP="00C642F0">
            <w:pPr>
              <w:pStyle w:val="BodyText21"/>
              <w:keepNext/>
              <w:ind w:firstLine="0"/>
              <w:rPr>
                <w:rFonts w:ascii="Garamond" w:hAnsi="Garamond" w:cs="Tahoma"/>
                <w:b/>
                <w:sz w:val="21"/>
                <w:szCs w:val="21"/>
              </w:rPr>
            </w:pPr>
            <w:r w:rsidRPr="002F03AB">
              <w:rPr>
                <w:rFonts w:ascii="Garamond" w:hAnsi="Garamond" w:cs="Tahoma"/>
                <w:b/>
                <w:sz w:val="21"/>
                <w:szCs w:val="21"/>
              </w:rPr>
              <w:t>2</w:t>
            </w:r>
          </w:p>
        </w:tc>
        <w:tc>
          <w:tcPr>
            <w:tcW w:w="7947" w:type="dxa"/>
            <w:gridSpan w:val="5"/>
          </w:tcPr>
          <w:p w:rsidR="00C642F0" w:rsidRPr="002F03AB" w:rsidRDefault="00C642F0" w:rsidP="00C642F0">
            <w:pPr>
              <w:suppressAutoHyphens/>
              <w:jc w:val="both"/>
              <w:rPr>
                <w:rFonts w:ascii="Garamond" w:hAnsi="Garamond" w:cs="Tahoma"/>
                <w:b/>
                <w:sz w:val="21"/>
                <w:szCs w:val="21"/>
              </w:rPr>
            </w:pPr>
            <w:r w:rsidRPr="002F03AB">
              <w:rPr>
                <w:rFonts w:ascii="Garamond" w:hAnsi="Garamond" w:cs="Tahoma"/>
                <w:b/>
                <w:sz w:val="21"/>
                <w:szCs w:val="21"/>
              </w:rPr>
              <w:t>PROGRAMMA DI INSERIMENTO SOGGETTI SVANTAGGIATI</w:t>
            </w:r>
          </w:p>
        </w:tc>
        <w:tc>
          <w:tcPr>
            <w:tcW w:w="1275" w:type="dxa"/>
          </w:tcPr>
          <w:p w:rsidR="00C642F0" w:rsidRPr="002F03AB" w:rsidRDefault="00C642F0" w:rsidP="00C642F0">
            <w:pPr>
              <w:pStyle w:val="BodyText21"/>
              <w:keepNext/>
              <w:ind w:firstLine="0"/>
              <w:jc w:val="center"/>
              <w:rPr>
                <w:rFonts w:ascii="Garamond" w:hAnsi="Garamond" w:cs="Arial"/>
                <w:b/>
                <w:sz w:val="21"/>
                <w:szCs w:val="21"/>
              </w:rPr>
            </w:pPr>
            <w:r w:rsidRPr="002F03AB">
              <w:rPr>
                <w:rFonts w:ascii="Garamond" w:hAnsi="Garamond" w:cs="Arial"/>
                <w:b/>
                <w:sz w:val="21"/>
                <w:szCs w:val="21"/>
              </w:rPr>
              <w:t>5</w:t>
            </w:r>
          </w:p>
        </w:tc>
      </w:tr>
      <w:tr w:rsidR="00C642F0" w:rsidRPr="002F03AB"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530"/>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2F03AB" w:rsidRDefault="00C642F0" w:rsidP="00C642F0">
            <w:pPr>
              <w:pStyle w:val="BodyText21"/>
              <w:keepNext/>
              <w:ind w:firstLine="0"/>
              <w:rPr>
                <w:rFonts w:ascii="Garamond" w:hAnsi="Garamond" w:cs="Arial"/>
                <w:b/>
                <w:sz w:val="21"/>
                <w:szCs w:val="21"/>
              </w:rPr>
            </w:pPr>
            <w:r w:rsidRPr="002F03AB">
              <w:rPr>
                <w:rFonts w:ascii="Garamond" w:hAnsi="Garamond" w:cs="Arial"/>
                <w:b/>
                <w:sz w:val="21"/>
                <w:szCs w:val="21"/>
              </w:rPr>
              <w:t>a</w:t>
            </w:r>
          </w:p>
        </w:tc>
        <w:tc>
          <w:tcPr>
            <w:tcW w:w="4252" w:type="dxa"/>
            <w:gridSpan w:val="3"/>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pacing w:val="-4"/>
                <w:sz w:val="21"/>
                <w:szCs w:val="21"/>
              </w:rPr>
              <w:t xml:space="preserve">modalità di inserimento (piano di inserimento con indicazione delle modalità presa in carico, progetto individuale di inserimento, di tutoraggio e affiancamento, di valutazione ex ante e ex post dell'attività di inserimento , qualifica ed esperienza dei tutor </w:t>
            </w:r>
          </w:p>
        </w:tc>
        <w:tc>
          <w:tcPr>
            <w:tcW w:w="3686"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C642F0" w:rsidRPr="002F03AB" w:rsidRDefault="00C642F0" w:rsidP="00C642F0">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2F03AB" w:rsidRDefault="00C642F0" w:rsidP="00C642F0">
            <w:pPr>
              <w:jc w:val="center"/>
              <w:rPr>
                <w:rFonts w:ascii="Garamond" w:hAnsi="Garamond" w:cs="Tahoma"/>
                <w:sz w:val="21"/>
                <w:szCs w:val="21"/>
              </w:rPr>
            </w:pPr>
            <w:r w:rsidRPr="002F03AB">
              <w:rPr>
                <w:rFonts w:ascii="Garamond" w:hAnsi="Garamond" w:cs="Tahoma"/>
                <w:sz w:val="21"/>
                <w:szCs w:val="21"/>
              </w:rPr>
              <w:t>2</w:t>
            </w:r>
          </w:p>
        </w:tc>
      </w:tr>
      <w:tr w:rsidR="00F31025" w:rsidRPr="002F03AB" w:rsidTr="00F31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530"/>
        </w:trPr>
        <w:tc>
          <w:tcPr>
            <w:tcW w:w="568" w:type="dxa"/>
            <w:gridSpan w:val="2"/>
            <w:tcBorders>
              <w:top w:val="nil"/>
              <w:left w:val="single" w:sz="4" w:space="0" w:color="auto"/>
              <w:bottom w:val="single" w:sz="4" w:space="0" w:color="auto"/>
              <w:right w:val="single" w:sz="4" w:space="0" w:color="auto"/>
            </w:tcBorders>
            <w:shd w:val="clear" w:color="auto" w:fill="auto"/>
          </w:tcPr>
          <w:p w:rsidR="00F31025" w:rsidRPr="00F31025" w:rsidRDefault="00F31025" w:rsidP="003575E5">
            <w:pPr>
              <w:pStyle w:val="BodyText21"/>
              <w:keepNext/>
              <w:ind w:firstLine="0"/>
              <w:rPr>
                <w:rFonts w:ascii="Garamond" w:hAnsi="Garamond" w:cs="Arial"/>
                <w:b/>
                <w:sz w:val="21"/>
                <w:szCs w:val="21"/>
              </w:rPr>
            </w:pPr>
            <w:r w:rsidRPr="002F03AB">
              <w:rPr>
                <w:rFonts w:ascii="Garamond" w:hAnsi="Garamond" w:cs="Arial"/>
                <w:b/>
                <w:sz w:val="21"/>
                <w:szCs w:val="21"/>
              </w:rPr>
              <w:t>b</w:t>
            </w:r>
          </w:p>
        </w:tc>
        <w:tc>
          <w:tcPr>
            <w:tcW w:w="4252" w:type="dxa"/>
            <w:gridSpan w:val="3"/>
            <w:tcBorders>
              <w:top w:val="nil"/>
              <w:left w:val="nil"/>
              <w:bottom w:val="single" w:sz="4" w:space="0" w:color="auto"/>
              <w:right w:val="single" w:sz="4" w:space="0" w:color="auto"/>
            </w:tcBorders>
            <w:shd w:val="clear" w:color="auto" w:fill="auto"/>
            <w:vAlign w:val="center"/>
          </w:tcPr>
          <w:p w:rsidR="00F31025" w:rsidRPr="00F31025" w:rsidRDefault="00F31025" w:rsidP="003575E5">
            <w:pPr>
              <w:jc w:val="center"/>
              <w:rPr>
                <w:rFonts w:ascii="Garamond" w:hAnsi="Garamond" w:cs="Tahoma"/>
                <w:spacing w:val="-4"/>
                <w:sz w:val="21"/>
                <w:szCs w:val="21"/>
              </w:rPr>
            </w:pPr>
            <w:r w:rsidRPr="00F31025">
              <w:rPr>
                <w:rFonts w:ascii="Garamond" w:hAnsi="Garamond" w:cs="Tahoma"/>
                <w:spacing w:val="-4"/>
                <w:sz w:val="21"/>
                <w:szCs w:val="21"/>
              </w:rPr>
              <w:t>n. di soggetti da inserire nell’appalto con indicazione della numerosità dei soggetti, suddivisione per ciascuna struttura, n. di tutor di affiancamento e n. di ore di tutoraggio/affiancamento per ciascun soggetto</w:t>
            </w:r>
          </w:p>
        </w:tc>
        <w:tc>
          <w:tcPr>
            <w:tcW w:w="3686" w:type="dxa"/>
            <w:tcBorders>
              <w:top w:val="nil"/>
              <w:left w:val="nil"/>
              <w:bottom w:val="single" w:sz="4" w:space="0" w:color="auto"/>
              <w:right w:val="single" w:sz="4" w:space="0" w:color="auto"/>
            </w:tcBorders>
            <w:shd w:val="clear" w:color="auto" w:fill="auto"/>
            <w:vAlign w:val="center"/>
          </w:tcPr>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Il punteggio sarà attribuito classificando le offerte in:</w:t>
            </w:r>
          </w:p>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 xml:space="preserve">- ottima (coefficiente 1), </w:t>
            </w:r>
          </w:p>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 xml:space="preserve">- buona (coefficiente 0,8), </w:t>
            </w:r>
          </w:p>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 xml:space="preserve">- discreta (coefficiente 0,6), </w:t>
            </w:r>
          </w:p>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 xml:space="preserve">- sufficiente (coefficiente 0,4), </w:t>
            </w:r>
          </w:p>
          <w:p w:rsidR="00F31025" w:rsidRPr="002F03AB" w:rsidRDefault="00F31025" w:rsidP="003575E5">
            <w:pPr>
              <w:pStyle w:val="Corpotesto"/>
              <w:tabs>
                <w:tab w:val="left" w:pos="284"/>
              </w:tabs>
              <w:rPr>
                <w:rFonts w:ascii="Garamond" w:hAnsi="Garamond" w:cs="Tahoma"/>
                <w:sz w:val="21"/>
                <w:szCs w:val="21"/>
              </w:rPr>
            </w:pPr>
            <w:r w:rsidRPr="002F03AB">
              <w:rPr>
                <w:rFonts w:ascii="Garamond" w:hAnsi="Garamond" w:cs="Tahoma"/>
                <w:sz w:val="21"/>
                <w:szCs w:val="21"/>
              </w:rPr>
              <w:t>- scarso (coefficiente 0,2)</w:t>
            </w:r>
          </w:p>
          <w:p w:rsidR="00F31025" w:rsidRPr="002F03AB" w:rsidRDefault="00F31025" w:rsidP="00F31025">
            <w:pPr>
              <w:pStyle w:val="Corpotesto"/>
              <w:tabs>
                <w:tab w:val="left" w:pos="284"/>
              </w:tabs>
              <w:rPr>
                <w:rFonts w:ascii="Garamond" w:hAnsi="Garamond" w:cs="Tahoma"/>
                <w:sz w:val="21"/>
                <w:szCs w:val="21"/>
              </w:rPr>
            </w:pPr>
            <w:r w:rsidRPr="002F03AB">
              <w:rPr>
                <w:rFonts w:ascii="Garamond" w:hAnsi="Garamond" w:cs="Tahoma"/>
                <w:sz w:val="21"/>
                <w:szCs w:val="21"/>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F31025" w:rsidRPr="002F03AB" w:rsidRDefault="00F31025" w:rsidP="003575E5">
            <w:pPr>
              <w:jc w:val="center"/>
              <w:rPr>
                <w:rFonts w:ascii="Garamond" w:hAnsi="Garamond" w:cs="Tahoma"/>
                <w:sz w:val="21"/>
                <w:szCs w:val="21"/>
              </w:rPr>
            </w:pPr>
            <w:r w:rsidRPr="002F03AB">
              <w:rPr>
                <w:rFonts w:ascii="Garamond" w:hAnsi="Garamond" w:cs="Tahoma"/>
                <w:sz w:val="21"/>
                <w:szCs w:val="21"/>
              </w:rPr>
              <w:t>3</w:t>
            </w:r>
          </w:p>
        </w:tc>
      </w:tr>
    </w:tbl>
    <w:p w:rsidR="00271AA1" w:rsidRDefault="00271AA1" w:rsidP="00271AA1"/>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lastRenderedPageBreak/>
        <w:t>La Commissione, al termine dei lavori, redigerà apposito verbale dei lavori stessi, evidenziando tra l’altro, le attribuzioni dei punteggi tecnici intermedi relativi a ciascuna offerta, procedendo poi nel seguente modo ed ordine:</w:t>
      </w:r>
    </w:p>
    <w:p w:rsidR="00271AA1" w:rsidRPr="002D6CED" w:rsidRDefault="00271AA1" w:rsidP="00EC0388">
      <w:pPr>
        <w:pStyle w:val="Corpotesto"/>
        <w:numPr>
          <w:ilvl w:val="0"/>
          <w:numId w:val="15"/>
        </w:numPr>
        <w:tabs>
          <w:tab w:val="left" w:pos="284"/>
        </w:tabs>
        <w:ind w:left="643" w:hanging="360"/>
        <w:rPr>
          <w:rFonts w:ascii="Garamond" w:hAnsi="Garamond" w:cs="Tahoma"/>
          <w:sz w:val="24"/>
          <w:szCs w:val="24"/>
          <w:u w:val="single"/>
        </w:rPr>
      </w:pPr>
      <w:r w:rsidRPr="002D6CED">
        <w:rPr>
          <w:rFonts w:ascii="Garamond" w:hAnsi="Garamond" w:cs="Tahoma"/>
          <w:sz w:val="24"/>
          <w:szCs w:val="24"/>
          <w:u w:val="single"/>
        </w:rPr>
        <w:t>alla dichiarazione di non ammissibilità per le offerte che non abbiano conseguito per il punteggio di qualità tecnica (</w:t>
      </w:r>
      <w:proofErr w:type="spellStart"/>
      <w:r w:rsidRPr="002D6CED">
        <w:rPr>
          <w:rFonts w:ascii="Garamond" w:hAnsi="Garamond" w:cs="Tahoma"/>
          <w:sz w:val="24"/>
          <w:szCs w:val="24"/>
          <w:u w:val="single"/>
        </w:rPr>
        <w:t>Pq</w:t>
      </w:r>
      <w:proofErr w:type="spellEnd"/>
      <w:r w:rsidRPr="002D6CED">
        <w:rPr>
          <w:rFonts w:ascii="Garamond" w:hAnsi="Garamond" w:cs="Tahoma"/>
          <w:sz w:val="24"/>
          <w:szCs w:val="24"/>
          <w:u w:val="single"/>
        </w:rPr>
        <w:t xml:space="preserve">), complessivamente almeno </w:t>
      </w:r>
      <w:r w:rsidR="00620981" w:rsidRPr="002D6CED">
        <w:rPr>
          <w:rFonts w:ascii="Garamond" w:hAnsi="Garamond" w:cs="Tahoma"/>
          <w:sz w:val="24"/>
          <w:szCs w:val="24"/>
          <w:u w:val="single"/>
        </w:rPr>
        <w:t>punti 24</w:t>
      </w:r>
      <w:r w:rsidRPr="002D6CED">
        <w:rPr>
          <w:rFonts w:ascii="Garamond" w:hAnsi="Garamond" w:cs="Tahoma"/>
          <w:sz w:val="24"/>
          <w:szCs w:val="24"/>
          <w:u w:val="single"/>
        </w:rPr>
        <w:t xml:space="preserve"> su </w:t>
      </w:r>
      <w:r w:rsidR="004214EC" w:rsidRPr="002D6CED">
        <w:rPr>
          <w:rFonts w:ascii="Garamond" w:hAnsi="Garamond" w:cs="Tahoma"/>
          <w:sz w:val="24"/>
          <w:szCs w:val="24"/>
          <w:u w:val="single"/>
        </w:rPr>
        <w:t>4</w:t>
      </w:r>
      <w:r w:rsidRPr="002D6CED">
        <w:rPr>
          <w:rFonts w:ascii="Garamond" w:hAnsi="Garamond" w:cs="Tahoma"/>
          <w:sz w:val="24"/>
          <w:szCs w:val="24"/>
          <w:u w:val="single"/>
        </w:rPr>
        <w:t>0;</w:t>
      </w:r>
    </w:p>
    <w:p w:rsidR="00271AA1" w:rsidRPr="002D6CED" w:rsidRDefault="00271AA1" w:rsidP="00EC0388">
      <w:pPr>
        <w:pStyle w:val="Corpotesto"/>
        <w:numPr>
          <w:ilvl w:val="0"/>
          <w:numId w:val="15"/>
        </w:numPr>
        <w:tabs>
          <w:tab w:val="left" w:pos="284"/>
        </w:tabs>
        <w:ind w:left="643" w:hanging="360"/>
        <w:rPr>
          <w:rFonts w:ascii="Garamond" w:hAnsi="Garamond" w:cs="Tahoma"/>
          <w:sz w:val="24"/>
          <w:szCs w:val="24"/>
        </w:rPr>
      </w:pPr>
      <w:r w:rsidRPr="002D6CED">
        <w:rPr>
          <w:rFonts w:ascii="Garamond" w:hAnsi="Garamond" w:cs="Tahoma"/>
          <w:sz w:val="24"/>
          <w:szCs w:val="24"/>
        </w:rPr>
        <w:t>quindi una volta sommati i punteggi tecnici intermedi relativi a ciascuna offerta ammissibile in unico punteggio tecnico complessivo, alla riparametrazione dei punteggi delle offerte ammissibili, qualora nessuna delle proposte oggetto di esame da parte della Commissione, dovesse aver conseguito, a seguito dell'attribuzione del punteggio tecnico complessivo, un totale di punti 40;</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La Commission</w:t>
      </w:r>
      <w:r w:rsidR="004214EC" w:rsidRPr="002D6CED">
        <w:rPr>
          <w:rFonts w:ascii="Garamond" w:hAnsi="Garamond" w:cs="Tahoma"/>
          <w:sz w:val="24"/>
          <w:szCs w:val="24"/>
        </w:rPr>
        <w:t>e assegnerà in tal caso, punti 4</w:t>
      </w:r>
      <w:r w:rsidRPr="002D6CED">
        <w:rPr>
          <w:rFonts w:ascii="Garamond" w:hAnsi="Garamond" w:cs="Tahoma"/>
          <w:sz w:val="24"/>
          <w:szCs w:val="24"/>
        </w:rPr>
        <w:t xml:space="preserve">0, all'offerta che risulti aver conseguito la somma di punti più elevata e alle altre offerte il punteggio definitivo sarà assegnato secondo la seguente formula: </w:t>
      </w:r>
    </w:p>
    <w:p w:rsidR="00271AA1" w:rsidRPr="002D6CED" w:rsidRDefault="00271AA1" w:rsidP="00271AA1">
      <w:pPr>
        <w:pStyle w:val="Corpotesto"/>
        <w:tabs>
          <w:tab w:val="left" w:pos="284"/>
        </w:tabs>
        <w:ind w:left="284"/>
        <w:rPr>
          <w:rFonts w:ascii="Garamond" w:hAnsi="Garamond" w:cs="Tahoma"/>
          <w:sz w:val="24"/>
          <w:szCs w:val="24"/>
        </w:rPr>
      </w:pPr>
    </w:p>
    <w:p w:rsidR="00271AA1" w:rsidRPr="002D6CED" w:rsidRDefault="00271AA1" w:rsidP="00271AA1">
      <w:pPr>
        <w:pStyle w:val="Corpotesto"/>
        <w:tabs>
          <w:tab w:val="left" w:pos="284"/>
        </w:tabs>
        <w:ind w:left="705"/>
        <w:rPr>
          <w:rFonts w:ascii="Garamond" w:hAnsi="Garamond" w:cs="Tahoma"/>
          <w:sz w:val="24"/>
          <w:szCs w:val="24"/>
        </w:rPr>
      </w:pPr>
      <w:proofErr w:type="spellStart"/>
      <w:r w:rsidRPr="002D6CED">
        <w:rPr>
          <w:rFonts w:ascii="Garamond" w:hAnsi="Garamond" w:cs="Tahoma"/>
          <w:sz w:val="24"/>
          <w:szCs w:val="24"/>
        </w:rPr>
        <w:t>Pt</w:t>
      </w:r>
      <w:proofErr w:type="spellEnd"/>
      <w:r w:rsidRPr="002D6CED">
        <w:rPr>
          <w:rFonts w:ascii="Garamond" w:hAnsi="Garamond" w:cs="Tahoma"/>
          <w:sz w:val="24"/>
          <w:szCs w:val="24"/>
        </w:rPr>
        <w:t xml:space="preserve"> = </w:t>
      </w:r>
      <w:proofErr w:type="spellStart"/>
      <w:r w:rsidRPr="002D6CED">
        <w:rPr>
          <w:rFonts w:ascii="Garamond" w:hAnsi="Garamond" w:cs="Tahoma"/>
          <w:sz w:val="24"/>
          <w:szCs w:val="24"/>
          <w:u w:val="single"/>
        </w:rPr>
        <w:t>Pmax</w:t>
      </w:r>
      <w:proofErr w:type="spellEnd"/>
      <w:r w:rsidRPr="002D6CED">
        <w:rPr>
          <w:rFonts w:ascii="Garamond" w:hAnsi="Garamond" w:cs="Tahoma"/>
          <w:sz w:val="24"/>
          <w:szCs w:val="24"/>
        </w:rPr>
        <w:t xml:space="preserve"> * POC</w:t>
      </w:r>
    </w:p>
    <w:p w:rsidR="00271AA1" w:rsidRPr="002D6CED" w:rsidRDefault="00271AA1" w:rsidP="00271AA1">
      <w:pPr>
        <w:pStyle w:val="Corpotesto"/>
        <w:tabs>
          <w:tab w:val="left" w:pos="284"/>
        </w:tabs>
        <w:ind w:left="705"/>
        <w:rPr>
          <w:rFonts w:ascii="Garamond" w:hAnsi="Garamond" w:cs="Tahoma"/>
          <w:sz w:val="24"/>
          <w:szCs w:val="24"/>
        </w:rPr>
      </w:pPr>
      <w:r w:rsidRPr="002D6CED">
        <w:rPr>
          <w:rFonts w:ascii="Garamond" w:hAnsi="Garamond" w:cs="Tahoma"/>
          <w:sz w:val="24"/>
          <w:szCs w:val="24"/>
        </w:rPr>
        <w:tab/>
        <w:t xml:space="preserve">        POE</w:t>
      </w:r>
    </w:p>
    <w:p w:rsidR="00271AA1" w:rsidRPr="002D6CED" w:rsidRDefault="00271AA1" w:rsidP="00271AA1">
      <w:pPr>
        <w:pStyle w:val="Corpotesto"/>
        <w:tabs>
          <w:tab w:val="left" w:pos="284"/>
        </w:tabs>
        <w:ind w:left="705"/>
        <w:rPr>
          <w:rFonts w:ascii="Garamond" w:hAnsi="Garamond" w:cs="Tahoma"/>
          <w:sz w:val="24"/>
          <w:szCs w:val="24"/>
        </w:rPr>
      </w:pPr>
      <w:r w:rsidRPr="002D6CED">
        <w:rPr>
          <w:rFonts w:ascii="Garamond" w:hAnsi="Garamond" w:cs="Tahoma"/>
          <w:sz w:val="24"/>
          <w:szCs w:val="24"/>
        </w:rPr>
        <w:t xml:space="preserve">In cui </w:t>
      </w:r>
    </w:p>
    <w:p w:rsidR="00271AA1" w:rsidRPr="002D6CED" w:rsidRDefault="00271AA1" w:rsidP="00271AA1">
      <w:pPr>
        <w:pStyle w:val="Corpotesto"/>
        <w:tabs>
          <w:tab w:val="left" w:pos="284"/>
        </w:tabs>
        <w:rPr>
          <w:rFonts w:ascii="Garamond" w:hAnsi="Garamond" w:cs="Tahoma"/>
          <w:sz w:val="24"/>
          <w:szCs w:val="24"/>
        </w:rPr>
      </w:pPr>
      <w:proofErr w:type="spellStart"/>
      <w:r w:rsidRPr="002D6CED">
        <w:rPr>
          <w:rFonts w:ascii="Garamond" w:hAnsi="Garamond" w:cs="Tahoma"/>
          <w:sz w:val="24"/>
          <w:szCs w:val="24"/>
        </w:rPr>
        <w:t>Pt</w:t>
      </w:r>
      <w:proofErr w:type="spellEnd"/>
      <w:r w:rsidRPr="002D6CED">
        <w:rPr>
          <w:rFonts w:ascii="Garamond" w:hAnsi="Garamond" w:cs="Tahoma"/>
          <w:sz w:val="24"/>
          <w:szCs w:val="24"/>
        </w:rPr>
        <w:t xml:space="preserve"> </w:t>
      </w:r>
      <w:r w:rsidRPr="002D6CED">
        <w:rPr>
          <w:rFonts w:ascii="Garamond" w:hAnsi="Garamond" w:cs="Tahoma"/>
          <w:sz w:val="24"/>
          <w:szCs w:val="24"/>
        </w:rPr>
        <w:tab/>
        <w:t xml:space="preserve">         - </w:t>
      </w:r>
      <w:r w:rsidRPr="002D6CED">
        <w:rPr>
          <w:rFonts w:ascii="Garamond" w:hAnsi="Garamond" w:cs="Tahoma"/>
          <w:sz w:val="24"/>
          <w:szCs w:val="24"/>
        </w:rPr>
        <w:tab/>
        <w:t>punteggio tecnico da attribuire all’offerta presa in considerazione</w:t>
      </w:r>
    </w:p>
    <w:p w:rsidR="00271AA1" w:rsidRPr="002D6CED" w:rsidRDefault="00271AA1" w:rsidP="00271AA1">
      <w:pPr>
        <w:pStyle w:val="Corpotesto"/>
        <w:tabs>
          <w:tab w:val="left" w:pos="284"/>
        </w:tabs>
        <w:rPr>
          <w:rFonts w:ascii="Garamond" w:hAnsi="Garamond" w:cs="Tahoma"/>
          <w:sz w:val="24"/>
          <w:szCs w:val="24"/>
        </w:rPr>
      </w:pPr>
      <w:proofErr w:type="spellStart"/>
      <w:r w:rsidRPr="002D6CED">
        <w:rPr>
          <w:rFonts w:ascii="Garamond" w:hAnsi="Garamond" w:cs="Tahoma"/>
          <w:sz w:val="24"/>
          <w:szCs w:val="24"/>
        </w:rPr>
        <w:t>Pmax</w:t>
      </w:r>
      <w:proofErr w:type="spellEnd"/>
      <w:r w:rsidRPr="002D6CED">
        <w:rPr>
          <w:rFonts w:ascii="Garamond" w:hAnsi="Garamond" w:cs="Tahoma"/>
          <w:sz w:val="24"/>
          <w:szCs w:val="24"/>
        </w:rPr>
        <w:t xml:space="preserve">      -</w:t>
      </w:r>
      <w:r w:rsidRPr="002D6CED">
        <w:rPr>
          <w:rFonts w:ascii="Garamond" w:hAnsi="Garamond" w:cs="Tahoma"/>
          <w:sz w:val="24"/>
          <w:szCs w:val="24"/>
        </w:rPr>
        <w:tab/>
        <w:t>punteggio massimo at</w:t>
      </w:r>
      <w:r w:rsidR="004214EC" w:rsidRPr="002D6CED">
        <w:rPr>
          <w:rFonts w:ascii="Garamond" w:hAnsi="Garamond" w:cs="Tahoma"/>
          <w:sz w:val="24"/>
          <w:szCs w:val="24"/>
        </w:rPr>
        <w:t>tribuibile (punti 4</w:t>
      </w:r>
      <w:r w:rsidRPr="002D6CED">
        <w:rPr>
          <w:rFonts w:ascii="Garamond" w:hAnsi="Garamond" w:cs="Tahoma"/>
          <w:sz w:val="24"/>
          <w:szCs w:val="24"/>
        </w:rPr>
        <w:t>0)</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 xml:space="preserve">POC       -  </w:t>
      </w:r>
      <w:r w:rsidRPr="002D6CED">
        <w:rPr>
          <w:rFonts w:ascii="Garamond" w:hAnsi="Garamond" w:cs="Tahoma"/>
          <w:sz w:val="24"/>
          <w:szCs w:val="24"/>
        </w:rPr>
        <w:tab/>
        <w:t>valore dell’offerta considerata</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 xml:space="preserve">POE       -  </w:t>
      </w:r>
      <w:r w:rsidRPr="002D6CED">
        <w:rPr>
          <w:rFonts w:ascii="Garamond" w:hAnsi="Garamond" w:cs="Tahoma"/>
          <w:sz w:val="24"/>
          <w:szCs w:val="24"/>
        </w:rPr>
        <w:tab/>
        <w:t>valore dell’offerta con punteggio più elevato.</w:t>
      </w:r>
    </w:p>
    <w:p w:rsidR="00271AA1" w:rsidRPr="002D6CED" w:rsidRDefault="00271AA1" w:rsidP="00271AA1">
      <w:pPr>
        <w:pStyle w:val="Corpotesto"/>
        <w:tabs>
          <w:tab w:val="left" w:pos="284"/>
        </w:tabs>
        <w:rPr>
          <w:rFonts w:ascii="Garamond" w:hAnsi="Garamond" w:cs="Tahoma"/>
          <w:sz w:val="24"/>
          <w:szCs w:val="24"/>
        </w:rPr>
      </w:pPr>
    </w:p>
    <w:p w:rsidR="00271AA1" w:rsidRPr="002D6CED" w:rsidRDefault="00271AA1" w:rsidP="00271AA1">
      <w:pPr>
        <w:pStyle w:val="Corpotesto"/>
        <w:tabs>
          <w:tab w:val="left" w:pos="284"/>
        </w:tabs>
        <w:rPr>
          <w:rFonts w:ascii="Garamond" w:hAnsi="Garamond" w:cs="Tahoma"/>
          <w:color w:val="0000FF"/>
          <w:sz w:val="24"/>
          <w:szCs w:val="24"/>
        </w:rPr>
      </w:pPr>
    </w:p>
    <w:p w:rsidR="00271AA1" w:rsidRPr="002D6CED" w:rsidRDefault="00271AA1" w:rsidP="00296170">
      <w:pPr>
        <w:pStyle w:val="Paragrafoelenco"/>
        <w:widowControl w:val="0"/>
        <w:numPr>
          <w:ilvl w:val="0"/>
          <w:numId w:val="17"/>
        </w:numPr>
        <w:shd w:val="clear" w:color="auto" w:fill="FFFFFF"/>
        <w:autoSpaceDE w:val="0"/>
        <w:autoSpaceDN w:val="0"/>
        <w:adjustRightInd w:val="0"/>
        <w:spacing w:line="274" w:lineRule="exact"/>
        <w:rPr>
          <w:rFonts w:ascii="Garamond" w:hAnsi="Garamond" w:cs="Tahoma"/>
          <w:b/>
          <w:sz w:val="24"/>
          <w:szCs w:val="24"/>
        </w:rPr>
      </w:pPr>
      <w:r w:rsidRPr="002D6CED">
        <w:rPr>
          <w:rFonts w:ascii="Garamond" w:hAnsi="Garamond" w:cs="Tahoma"/>
          <w:b/>
          <w:sz w:val="24"/>
          <w:szCs w:val="24"/>
        </w:rPr>
        <w:t>PREZZO</w:t>
      </w:r>
    </w:p>
    <w:p w:rsidR="00296170" w:rsidRPr="002D6CED" w:rsidRDefault="00296170" w:rsidP="00296170">
      <w:pPr>
        <w:pStyle w:val="Paragrafoelenco"/>
        <w:widowControl w:val="0"/>
        <w:shd w:val="clear" w:color="auto" w:fill="FFFFFF"/>
        <w:autoSpaceDE w:val="0"/>
        <w:autoSpaceDN w:val="0"/>
        <w:adjustRightInd w:val="0"/>
        <w:spacing w:line="274" w:lineRule="exact"/>
        <w:rPr>
          <w:rFonts w:ascii="Garamond" w:hAnsi="Garamond" w:cs="Tahoma"/>
          <w:b/>
          <w:sz w:val="24"/>
          <w:szCs w:val="24"/>
        </w:rPr>
      </w:pP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 xml:space="preserve">Nell’ambito delle offerte rimanenti, verrà assegnato il massimo del punteggio previsto per il prezzo all’offerta che presenterà il prezzo complessivo più basso mentre alle altre offerte verranno assegnati i </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punteggi decrescenti secondo la seguente formula:</w:t>
      </w:r>
    </w:p>
    <w:p w:rsidR="009D4197" w:rsidRPr="002D6CED" w:rsidRDefault="009D4197" w:rsidP="00271AA1">
      <w:pPr>
        <w:pStyle w:val="Corpotesto"/>
        <w:tabs>
          <w:tab w:val="left" w:pos="284"/>
        </w:tabs>
        <w:rPr>
          <w:rFonts w:ascii="Garamond" w:hAnsi="Garamond" w:cs="Tahoma"/>
          <w:sz w:val="24"/>
          <w:szCs w:val="24"/>
        </w:rPr>
      </w:pPr>
    </w:p>
    <w:p w:rsidR="00271AA1" w:rsidRPr="002D6CED" w:rsidRDefault="00271AA1" w:rsidP="00271AA1">
      <w:pPr>
        <w:pStyle w:val="Corpotesto"/>
        <w:tabs>
          <w:tab w:val="left" w:pos="284"/>
        </w:tabs>
        <w:rPr>
          <w:rFonts w:ascii="Garamond" w:hAnsi="Garamond" w:cs="Tahoma"/>
          <w:sz w:val="24"/>
          <w:szCs w:val="24"/>
        </w:rPr>
      </w:pPr>
    </w:p>
    <w:p w:rsidR="00271AA1" w:rsidRPr="002D6CED" w:rsidRDefault="00271AA1" w:rsidP="00271AA1">
      <w:pPr>
        <w:pStyle w:val="Corpotesto"/>
        <w:tabs>
          <w:tab w:val="left" w:pos="284"/>
        </w:tabs>
        <w:rPr>
          <w:rFonts w:ascii="Garamond" w:hAnsi="Garamond" w:cs="Tahoma"/>
          <w:color w:val="0000FF"/>
          <w:sz w:val="24"/>
          <w:szCs w:val="24"/>
        </w:rPr>
      </w:pP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 xml:space="preserve">PPI = </w:t>
      </w:r>
      <w:r w:rsidRPr="002D6CED">
        <w:rPr>
          <w:rFonts w:ascii="Garamond" w:hAnsi="Garamond" w:cs="Tahoma"/>
          <w:position w:val="-30"/>
          <w:sz w:val="24"/>
          <w:szCs w:val="24"/>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7.5pt" o:ole="" filled="t">
            <v:fill color2="black"/>
            <v:imagedata r:id="rId19" o:title=""/>
          </v:shape>
          <o:OLEObject Type="Embed" ProgID="Equation.3" ShapeID="_x0000_i1025" DrawAspect="Content" ObjectID="_1518596975" r:id="rId20"/>
        </w:object>
      </w:r>
    </w:p>
    <w:p w:rsidR="00271AA1" w:rsidRPr="002D6CED" w:rsidRDefault="00271AA1" w:rsidP="00271AA1">
      <w:pPr>
        <w:pStyle w:val="Corpotesto"/>
        <w:tabs>
          <w:tab w:val="left" w:pos="284"/>
        </w:tabs>
        <w:rPr>
          <w:rFonts w:ascii="Garamond" w:hAnsi="Garamond" w:cs="Tahoma"/>
          <w:sz w:val="24"/>
          <w:szCs w:val="24"/>
        </w:rPr>
      </w:pP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Dove:</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PPI</w:t>
      </w:r>
      <w:r w:rsidRPr="002D6CED">
        <w:rPr>
          <w:rFonts w:ascii="Garamond" w:hAnsi="Garamond" w:cs="Tahoma"/>
          <w:sz w:val="24"/>
          <w:szCs w:val="24"/>
        </w:rPr>
        <w:tab/>
        <w:t>=</w:t>
      </w:r>
      <w:r w:rsidRPr="002D6CED">
        <w:rPr>
          <w:rFonts w:ascii="Garamond" w:hAnsi="Garamond" w:cs="Tahoma"/>
          <w:sz w:val="24"/>
          <w:szCs w:val="24"/>
        </w:rPr>
        <w:tab/>
        <w:t>Punteggio prezzo da assegnare all’offerta considerata</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PI</w:t>
      </w:r>
      <w:r w:rsidRPr="002D6CED">
        <w:rPr>
          <w:rFonts w:ascii="Garamond" w:hAnsi="Garamond" w:cs="Tahoma"/>
          <w:sz w:val="24"/>
          <w:szCs w:val="24"/>
        </w:rPr>
        <w:tab/>
        <w:t>=</w:t>
      </w:r>
      <w:r w:rsidRPr="002D6CED">
        <w:rPr>
          <w:rFonts w:ascii="Garamond" w:hAnsi="Garamond" w:cs="Tahoma"/>
          <w:sz w:val="24"/>
          <w:szCs w:val="24"/>
        </w:rPr>
        <w:tab/>
      </w:r>
      <w:r w:rsidRPr="002D6CED">
        <w:rPr>
          <w:rFonts w:ascii="Garamond" w:hAnsi="Garamond" w:cs="Tahoma"/>
          <w:sz w:val="24"/>
          <w:szCs w:val="24"/>
        </w:rPr>
        <w:tab/>
        <w:t>Importo dell’offerta considerata</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PMIN</w:t>
      </w:r>
      <w:r w:rsidRPr="002D6CED">
        <w:rPr>
          <w:rFonts w:ascii="Garamond" w:hAnsi="Garamond" w:cs="Tahoma"/>
          <w:sz w:val="24"/>
          <w:szCs w:val="24"/>
        </w:rPr>
        <w:tab/>
        <w:t xml:space="preserve">= </w:t>
      </w:r>
      <w:r w:rsidRPr="002D6CED">
        <w:rPr>
          <w:rFonts w:ascii="Garamond" w:hAnsi="Garamond" w:cs="Tahoma"/>
          <w:sz w:val="24"/>
          <w:szCs w:val="24"/>
        </w:rPr>
        <w:tab/>
        <w:t>Importo dell’offerta più bassa</w:t>
      </w:r>
    </w:p>
    <w:p w:rsidR="00271AA1" w:rsidRPr="002D6CED" w:rsidRDefault="00271AA1" w:rsidP="00271AA1">
      <w:pPr>
        <w:pStyle w:val="Corpotesto"/>
        <w:tabs>
          <w:tab w:val="left" w:pos="284"/>
        </w:tabs>
        <w:rPr>
          <w:rFonts w:ascii="Garamond" w:hAnsi="Garamond" w:cs="Tahoma"/>
          <w:sz w:val="24"/>
          <w:szCs w:val="24"/>
        </w:rPr>
      </w:pPr>
      <w:r w:rsidRPr="002D6CED">
        <w:rPr>
          <w:rFonts w:ascii="Garamond" w:hAnsi="Garamond" w:cs="Tahoma"/>
          <w:sz w:val="24"/>
          <w:szCs w:val="24"/>
        </w:rPr>
        <w:t>MPP</w:t>
      </w:r>
      <w:r w:rsidRPr="002D6CED">
        <w:rPr>
          <w:rFonts w:ascii="Garamond" w:hAnsi="Garamond" w:cs="Tahoma"/>
          <w:sz w:val="24"/>
          <w:szCs w:val="24"/>
        </w:rPr>
        <w:tab/>
        <w:t>=</w:t>
      </w:r>
      <w:r w:rsidRPr="002D6CED">
        <w:rPr>
          <w:rFonts w:ascii="Garamond" w:hAnsi="Garamond" w:cs="Tahoma"/>
          <w:sz w:val="24"/>
          <w:szCs w:val="24"/>
        </w:rPr>
        <w:tab/>
        <w:t>Punteggio m</w:t>
      </w:r>
      <w:r w:rsidR="00323094" w:rsidRPr="002D6CED">
        <w:rPr>
          <w:rFonts w:ascii="Garamond" w:hAnsi="Garamond" w:cs="Tahoma"/>
          <w:sz w:val="24"/>
          <w:szCs w:val="24"/>
        </w:rPr>
        <w:t xml:space="preserve">assimo </w:t>
      </w:r>
      <w:r w:rsidR="004214EC" w:rsidRPr="002D6CED">
        <w:rPr>
          <w:rFonts w:ascii="Garamond" w:hAnsi="Garamond" w:cs="Tahoma"/>
          <w:sz w:val="24"/>
          <w:szCs w:val="24"/>
        </w:rPr>
        <w:t>previsto per il prezzo (6</w:t>
      </w:r>
      <w:r w:rsidRPr="002D6CED">
        <w:rPr>
          <w:rFonts w:ascii="Garamond" w:hAnsi="Garamond" w:cs="Tahoma"/>
          <w:sz w:val="24"/>
          <w:szCs w:val="24"/>
        </w:rPr>
        <w:t>0)</w:t>
      </w:r>
    </w:p>
    <w:p w:rsidR="00271AA1" w:rsidRPr="002D6CED" w:rsidRDefault="00271AA1" w:rsidP="00271AA1">
      <w:pPr>
        <w:pStyle w:val="Corpotesto"/>
        <w:tabs>
          <w:tab w:val="left" w:pos="284"/>
        </w:tabs>
        <w:rPr>
          <w:rFonts w:ascii="Garamond" w:hAnsi="Garamond" w:cs="Tahoma"/>
          <w:sz w:val="24"/>
          <w:szCs w:val="24"/>
        </w:rPr>
      </w:pPr>
    </w:p>
    <w:p w:rsidR="00271AA1" w:rsidRPr="002D6CED" w:rsidRDefault="00271AA1" w:rsidP="00271AA1">
      <w:pPr>
        <w:jc w:val="both"/>
        <w:rPr>
          <w:rFonts w:ascii="Garamond" w:hAnsi="Garamond" w:cs="Tahoma"/>
          <w:b/>
          <w:sz w:val="24"/>
          <w:szCs w:val="24"/>
          <w:u w:val="single"/>
        </w:rPr>
      </w:pPr>
    </w:p>
    <w:p w:rsidR="00271AA1" w:rsidRPr="002D6CED" w:rsidRDefault="00271AA1" w:rsidP="00271AA1">
      <w:pPr>
        <w:jc w:val="both"/>
        <w:rPr>
          <w:rFonts w:ascii="Garamond" w:hAnsi="Garamond" w:cs="Tahoma"/>
          <w:b/>
          <w:sz w:val="24"/>
          <w:szCs w:val="24"/>
          <w:u w:val="single"/>
        </w:rPr>
      </w:pPr>
      <w:r w:rsidRPr="002D6CED">
        <w:rPr>
          <w:rFonts w:ascii="Garamond" w:hAnsi="Garamond" w:cs="Tahoma"/>
          <w:b/>
          <w:sz w:val="24"/>
          <w:szCs w:val="24"/>
          <w:u w:val="single"/>
        </w:rPr>
        <w:t>Non saranno considerate valide e quindi verranno escluse, le offerte formulate in aumento rispetto agli importi ind</w:t>
      </w:r>
      <w:r w:rsidR="00323094" w:rsidRPr="002D6CED">
        <w:rPr>
          <w:rFonts w:ascii="Garamond" w:hAnsi="Garamond" w:cs="Tahoma"/>
          <w:b/>
          <w:sz w:val="24"/>
          <w:szCs w:val="24"/>
          <w:u w:val="single"/>
        </w:rPr>
        <w:t>icati al punto 4 del presente CSA</w:t>
      </w:r>
    </w:p>
    <w:p w:rsidR="00271AA1" w:rsidRPr="002D6CED" w:rsidRDefault="00271AA1" w:rsidP="00271AA1">
      <w:pPr>
        <w:shd w:val="clear" w:color="auto" w:fill="FFFFFF"/>
        <w:spacing w:line="274" w:lineRule="exact"/>
        <w:rPr>
          <w:rFonts w:ascii="Garamond" w:hAnsi="Garamond" w:cs="Tahoma"/>
          <w:sz w:val="24"/>
          <w:szCs w:val="24"/>
        </w:rPr>
      </w:pPr>
    </w:p>
    <w:p w:rsidR="00271AA1" w:rsidRPr="002D6CED" w:rsidRDefault="00271AA1" w:rsidP="00271AA1">
      <w:pPr>
        <w:shd w:val="clear" w:color="auto" w:fill="FFFFFF"/>
        <w:spacing w:line="274" w:lineRule="exact"/>
        <w:rPr>
          <w:rFonts w:ascii="Garamond" w:hAnsi="Garamond" w:cs="Tahoma"/>
          <w:sz w:val="24"/>
          <w:szCs w:val="24"/>
        </w:rPr>
      </w:pPr>
    </w:p>
    <w:p w:rsidR="002D6CED" w:rsidRPr="002D6CED" w:rsidRDefault="002D6CED">
      <w:pPr>
        <w:shd w:val="clear" w:color="auto" w:fill="FFFFFF"/>
        <w:spacing w:line="274" w:lineRule="exact"/>
        <w:rPr>
          <w:rFonts w:ascii="Garamond" w:hAnsi="Garamond" w:cs="Tahoma"/>
          <w:sz w:val="24"/>
          <w:szCs w:val="24"/>
        </w:rPr>
      </w:pPr>
    </w:p>
    <w:sectPr w:rsidR="002D6CED" w:rsidRPr="002D6CED" w:rsidSect="00CF4BE6">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
    <w:altName w:val="Arial Unicode MS"/>
    <w:charset w:val="8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BookAntiqu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TE1F550C8t00">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7D74E3"/>
    <w:multiLevelType w:val="hybridMultilevel"/>
    <w:tmpl w:val="CAD041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157693"/>
    <w:multiLevelType w:val="hybridMultilevel"/>
    <w:tmpl w:val="83FCBC0A"/>
    <w:lvl w:ilvl="0" w:tplc="26560EF2">
      <w:start w:val="1"/>
      <w:numFmt w:val="lowerLetter"/>
      <w:lvlText w:val="%1)"/>
      <w:lvlJc w:val="left"/>
      <w:pPr>
        <w:ind w:left="720" w:hanging="360"/>
      </w:pPr>
      <w:rPr>
        <w:rFonts w:hint="default"/>
      </w:rPr>
    </w:lvl>
    <w:lvl w:ilvl="1" w:tplc="60645D68">
      <w:start w:val="4"/>
      <w:numFmt w:val="bullet"/>
      <w:lvlText w:val="-"/>
      <w:lvlJc w:val="left"/>
      <w:pPr>
        <w:tabs>
          <w:tab w:val="num" w:pos="1440"/>
        </w:tabs>
        <w:ind w:left="1440" w:hanging="360"/>
      </w:pPr>
      <w:rPr>
        <w:rFonts w:ascii="Calibri" w:eastAsia="Times New Roman" w:hAnsi="Calibri" w:cs="Times New Roman" w:hint="default"/>
      </w:rPr>
    </w:lvl>
    <w:lvl w:ilvl="2" w:tplc="3F505380">
      <w:start w:val="1"/>
      <w:numFmt w:val="decimal"/>
      <w:lvlText w:val="%3)"/>
      <w:lvlJc w:val="left"/>
      <w:pPr>
        <w:ind w:left="2340" w:hanging="360"/>
      </w:pPr>
      <w:rPr>
        <w:rFonts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06554A"/>
    <w:multiLevelType w:val="hybridMultilevel"/>
    <w:tmpl w:val="F3F20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9733B4A"/>
    <w:multiLevelType w:val="hybridMultilevel"/>
    <w:tmpl w:val="A1AA9330"/>
    <w:lvl w:ilvl="0" w:tplc="D59EBD46">
      <w:start w:val="1"/>
      <w:numFmt w:val="decimal"/>
      <w:lvlText w:val="%1."/>
      <w:lvlJc w:val="left"/>
      <w:pPr>
        <w:ind w:left="3240" w:hanging="360"/>
      </w:pPr>
      <w:rPr>
        <w:rFonts w:hint="default"/>
        <w:strike w:val="0"/>
      </w:rPr>
    </w:lvl>
    <w:lvl w:ilvl="1" w:tplc="0410000F">
      <w:start w:val="1"/>
      <w:numFmt w:val="decimal"/>
      <w:lvlText w:val="%2."/>
      <w:lvlJc w:val="left"/>
      <w:pPr>
        <w:tabs>
          <w:tab w:val="num" w:pos="360"/>
        </w:tabs>
        <w:ind w:left="360" w:hanging="360"/>
      </w:pPr>
      <w:rPr>
        <w:rFonts w:hint="default"/>
        <w:strike w:val="0"/>
      </w:rPr>
    </w:lvl>
    <w:lvl w:ilvl="2" w:tplc="D8AA7B52">
      <w:start w:val="14"/>
      <w:numFmt w:val="lowerLetter"/>
      <w:lvlText w:val="%3)"/>
      <w:lvlJc w:val="left"/>
      <w:pPr>
        <w:tabs>
          <w:tab w:val="num" w:pos="2160"/>
        </w:tabs>
        <w:ind w:left="2160" w:hanging="360"/>
      </w:pPr>
      <w:rPr>
        <w:rFonts w:hint="default"/>
      </w:rPr>
    </w:lvl>
    <w:lvl w:ilvl="3" w:tplc="04100001">
      <w:start w:val="1"/>
      <w:numFmt w:val="bullet"/>
      <w:lvlText w:val=""/>
      <w:lvlJc w:val="left"/>
      <w:pPr>
        <w:tabs>
          <w:tab w:val="num" w:pos="2880"/>
        </w:tabs>
        <w:ind w:left="2880" w:hanging="360"/>
      </w:pPr>
      <w:rPr>
        <w:rFonts w:ascii="Symbol" w:hAnsi="Symbol" w:hint="default"/>
        <w:strike w:val="0"/>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D69799D"/>
    <w:multiLevelType w:val="hybridMultilevel"/>
    <w:tmpl w:val="A52AE6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0F87078"/>
    <w:multiLevelType w:val="hybridMultilevel"/>
    <w:tmpl w:val="ED346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5804B61"/>
    <w:multiLevelType w:val="hybridMultilevel"/>
    <w:tmpl w:val="E9EC9C84"/>
    <w:lvl w:ilvl="0" w:tplc="F048C49A">
      <w:start w:val="8"/>
      <w:numFmt w:val="decimal"/>
      <w:lvlText w:val="%1."/>
      <w:lvlJc w:val="left"/>
      <w:pPr>
        <w:ind w:left="720" w:hanging="360"/>
      </w:pPr>
      <w:rPr>
        <w:rFonts w:ascii="Garamond" w:hAnsi="Garamond" w:cstheme="minorHAnsi"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133232E"/>
    <w:multiLevelType w:val="hybridMultilevel"/>
    <w:tmpl w:val="847E446E"/>
    <w:lvl w:ilvl="0" w:tplc="04100017">
      <w:start w:val="1"/>
      <w:numFmt w:val="lowerLetter"/>
      <w:lvlText w:val="%1)"/>
      <w:lvlJc w:val="left"/>
      <w:pPr>
        <w:ind w:left="360" w:hanging="360"/>
      </w:pPr>
      <w:rPr>
        <w:rFonts w:cs="Times New Roman" w:hint="default"/>
      </w:rPr>
    </w:lvl>
    <w:lvl w:ilvl="1" w:tplc="FFFFFFFF">
      <w:start w:val="1"/>
      <w:numFmt w:val="lowerLetter"/>
      <w:lvlText w:val="%2."/>
      <w:lvlJc w:val="left"/>
      <w:pPr>
        <w:ind w:left="0" w:hanging="360"/>
      </w:pPr>
      <w:rPr>
        <w:rFonts w:cs="Times New Roman"/>
      </w:rPr>
    </w:lvl>
    <w:lvl w:ilvl="2" w:tplc="FFFFFFFF">
      <w:start w:val="1"/>
      <w:numFmt w:val="lowerRoman"/>
      <w:lvlText w:val="%3."/>
      <w:lvlJc w:val="right"/>
      <w:pPr>
        <w:ind w:left="720" w:hanging="180"/>
      </w:pPr>
      <w:rPr>
        <w:rFonts w:cs="Times New Roman"/>
      </w:rPr>
    </w:lvl>
    <w:lvl w:ilvl="3" w:tplc="FFFFFFFF">
      <w:start w:val="1"/>
      <w:numFmt w:val="decimal"/>
      <w:lvlText w:val="%4."/>
      <w:lvlJc w:val="left"/>
      <w:pPr>
        <w:ind w:left="1440" w:hanging="360"/>
      </w:pPr>
      <w:rPr>
        <w:rFonts w:cs="Times New Roman"/>
      </w:rPr>
    </w:lvl>
    <w:lvl w:ilvl="4" w:tplc="FFFFFFFF">
      <w:start w:val="1"/>
      <w:numFmt w:val="lowerLetter"/>
      <w:lvlText w:val="%5."/>
      <w:lvlJc w:val="left"/>
      <w:pPr>
        <w:ind w:left="2160" w:hanging="360"/>
      </w:pPr>
      <w:rPr>
        <w:rFonts w:cs="Times New Roman"/>
      </w:rPr>
    </w:lvl>
    <w:lvl w:ilvl="5" w:tplc="FFFFFFFF">
      <w:start w:val="1"/>
      <w:numFmt w:val="lowerRoman"/>
      <w:lvlText w:val="%6."/>
      <w:lvlJc w:val="right"/>
      <w:pPr>
        <w:ind w:left="2880" w:hanging="180"/>
      </w:pPr>
      <w:rPr>
        <w:rFonts w:cs="Times New Roman"/>
      </w:rPr>
    </w:lvl>
    <w:lvl w:ilvl="6" w:tplc="FFFFFFFF">
      <w:start w:val="1"/>
      <w:numFmt w:val="decimal"/>
      <w:lvlText w:val="%7."/>
      <w:lvlJc w:val="left"/>
      <w:pPr>
        <w:ind w:left="3600" w:hanging="360"/>
      </w:pPr>
      <w:rPr>
        <w:rFonts w:cs="Times New Roman"/>
      </w:rPr>
    </w:lvl>
    <w:lvl w:ilvl="7" w:tplc="FFFFFFFF">
      <w:start w:val="1"/>
      <w:numFmt w:val="lowerLetter"/>
      <w:lvlText w:val="%8."/>
      <w:lvlJc w:val="left"/>
      <w:pPr>
        <w:ind w:left="4320" w:hanging="360"/>
      </w:pPr>
      <w:rPr>
        <w:rFonts w:cs="Times New Roman"/>
      </w:rPr>
    </w:lvl>
    <w:lvl w:ilvl="8" w:tplc="FFFFFFFF">
      <w:start w:val="1"/>
      <w:numFmt w:val="lowerRoman"/>
      <w:lvlText w:val="%9."/>
      <w:lvlJc w:val="right"/>
      <w:pPr>
        <w:ind w:left="5040" w:hanging="180"/>
      </w:pPr>
      <w:rPr>
        <w:rFonts w:cs="Times New Roman"/>
      </w:rPr>
    </w:lvl>
  </w:abstractNum>
  <w:abstractNum w:abstractNumId="17">
    <w:nsid w:val="35967B1F"/>
    <w:multiLevelType w:val="hybridMultilevel"/>
    <w:tmpl w:val="D5C8F8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9">
    <w:nsid w:val="370919C5"/>
    <w:multiLevelType w:val="hybridMultilevel"/>
    <w:tmpl w:val="A7002DFE"/>
    <w:lvl w:ilvl="0" w:tplc="AB7E851C">
      <w:numFmt w:val="bullet"/>
      <w:lvlText w:val="-"/>
      <w:lvlJc w:val="left"/>
      <w:pPr>
        <w:tabs>
          <w:tab w:val="num" w:pos="1440"/>
        </w:tabs>
        <w:ind w:left="1440" w:hanging="360"/>
      </w:pPr>
      <w:rPr>
        <w:rFonts w:ascii="Times New Roman" w:eastAsia="Times New Roman" w:hAnsi="Times New Roman" w:cs="Times New Roman"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0">
    <w:nsid w:val="37FA32F7"/>
    <w:multiLevelType w:val="hybridMultilevel"/>
    <w:tmpl w:val="E4A65D86"/>
    <w:lvl w:ilvl="0" w:tplc="5DFC07EA">
      <w:start w:val="1"/>
      <w:numFmt w:val="decimal"/>
      <w:lvlText w:val="%1."/>
      <w:lvlJc w:val="left"/>
      <w:pPr>
        <w:ind w:left="720" w:hanging="360"/>
      </w:pPr>
      <w:rPr>
        <w:rFonts w:ascii="Tahoma" w:hAnsi="Tahoma" w:cs="Tahoma" w:hint="default"/>
        <w:b/>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8DF72E5"/>
    <w:multiLevelType w:val="hybridMultilevel"/>
    <w:tmpl w:val="FB34A35E"/>
    <w:lvl w:ilvl="0" w:tplc="4BBE120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C0C642B"/>
    <w:multiLevelType w:val="hybridMultilevel"/>
    <w:tmpl w:val="E9120842"/>
    <w:lvl w:ilvl="0" w:tplc="509258EC">
      <w:start w:val="1"/>
      <w:numFmt w:val="lowerLetter"/>
      <w:lvlText w:val="%1)"/>
      <w:lvlJc w:val="left"/>
      <w:pPr>
        <w:ind w:left="703" w:hanging="360"/>
      </w:pPr>
      <w:rPr>
        <w:rFonts w:hint="default"/>
      </w:rPr>
    </w:lvl>
    <w:lvl w:ilvl="1" w:tplc="04100019" w:tentative="1">
      <w:start w:val="1"/>
      <w:numFmt w:val="lowerLetter"/>
      <w:lvlText w:val="%2."/>
      <w:lvlJc w:val="left"/>
      <w:pPr>
        <w:ind w:left="1423" w:hanging="360"/>
      </w:pPr>
    </w:lvl>
    <w:lvl w:ilvl="2" w:tplc="0410001B" w:tentative="1">
      <w:start w:val="1"/>
      <w:numFmt w:val="lowerRoman"/>
      <w:lvlText w:val="%3."/>
      <w:lvlJc w:val="right"/>
      <w:pPr>
        <w:ind w:left="2143" w:hanging="180"/>
      </w:pPr>
    </w:lvl>
    <w:lvl w:ilvl="3" w:tplc="0410000F" w:tentative="1">
      <w:start w:val="1"/>
      <w:numFmt w:val="decimal"/>
      <w:lvlText w:val="%4."/>
      <w:lvlJc w:val="left"/>
      <w:pPr>
        <w:ind w:left="2863" w:hanging="360"/>
      </w:pPr>
    </w:lvl>
    <w:lvl w:ilvl="4" w:tplc="04100019" w:tentative="1">
      <w:start w:val="1"/>
      <w:numFmt w:val="lowerLetter"/>
      <w:lvlText w:val="%5."/>
      <w:lvlJc w:val="left"/>
      <w:pPr>
        <w:ind w:left="3583" w:hanging="360"/>
      </w:pPr>
    </w:lvl>
    <w:lvl w:ilvl="5" w:tplc="0410001B" w:tentative="1">
      <w:start w:val="1"/>
      <w:numFmt w:val="lowerRoman"/>
      <w:lvlText w:val="%6."/>
      <w:lvlJc w:val="right"/>
      <w:pPr>
        <w:ind w:left="4303" w:hanging="180"/>
      </w:pPr>
    </w:lvl>
    <w:lvl w:ilvl="6" w:tplc="0410000F" w:tentative="1">
      <w:start w:val="1"/>
      <w:numFmt w:val="decimal"/>
      <w:lvlText w:val="%7."/>
      <w:lvlJc w:val="left"/>
      <w:pPr>
        <w:ind w:left="5023" w:hanging="360"/>
      </w:pPr>
    </w:lvl>
    <w:lvl w:ilvl="7" w:tplc="04100019" w:tentative="1">
      <w:start w:val="1"/>
      <w:numFmt w:val="lowerLetter"/>
      <w:lvlText w:val="%8."/>
      <w:lvlJc w:val="left"/>
      <w:pPr>
        <w:ind w:left="5743" w:hanging="360"/>
      </w:pPr>
    </w:lvl>
    <w:lvl w:ilvl="8" w:tplc="0410001B" w:tentative="1">
      <w:start w:val="1"/>
      <w:numFmt w:val="lowerRoman"/>
      <w:lvlText w:val="%9."/>
      <w:lvlJc w:val="right"/>
      <w:pPr>
        <w:ind w:left="6463" w:hanging="180"/>
      </w:pPr>
    </w:lvl>
  </w:abstractNum>
  <w:abstractNum w:abstractNumId="23">
    <w:nsid w:val="3D7D1EF3"/>
    <w:multiLevelType w:val="hybridMultilevel"/>
    <w:tmpl w:val="2D8CA35A"/>
    <w:lvl w:ilvl="0" w:tplc="EA1CF324">
      <w:start w:val="2"/>
      <w:numFmt w:val="bullet"/>
      <w:lvlText w:val="-"/>
      <w:lvlJc w:val="left"/>
      <w:pPr>
        <w:ind w:left="390" w:hanging="360"/>
      </w:pPr>
      <w:rPr>
        <w:rFonts w:ascii="Calibri" w:eastAsia="Calibri" w:hAnsi="Calibri" w:cs="Calibri" w:hint="default"/>
        <w:u w:val="none"/>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4">
    <w:nsid w:val="3E4B7313"/>
    <w:multiLevelType w:val="hybridMultilevel"/>
    <w:tmpl w:val="E84C5E2C"/>
    <w:lvl w:ilvl="0" w:tplc="1AACB4AE">
      <w:start w:val="1"/>
      <w:numFmt w:val="decimal"/>
      <w:lvlText w:val="%1)"/>
      <w:lvlJc w:val="left"/>
      <w:pPr>
        <w:ind w:left="785" w:hanging="360"/>
      </w:pPr>
      <w:rPr>
        <w:rFonts w:hint="default"/>
        <w:strike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40D2076C"/>
    <w:multiLevelType w:val="hybridMultilevel"/>
    <w:tmpl w:val="D50830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9DE0250"/>
    <w:multiLevelType w:val="hybridMultilevel"/>
    <w:tmpl w:val="96A6013E"/>
    <w:lvl w:ilvl="0" w:tplc="E2F6B5CA">
      <w:start w:val="1"/>
      <w:numFmt w:val="lowerLetter"/>
      <w:lvlText w:val="%1)"/>
      <w:lvlJc w:val="left"/>
      <w:pPr>
        <w:ind w:left="765" w:hanging="360"/>
      </w:pPr>
      <w:rPr>
        <w:rFonts w:ascii="Garamond" w:eastAsia="Calibri" w:hAnsi="Garamond" w:cs="Tahoma"/>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0">
    <w:nsid w:val="4A7D4FA1"/>
    <w:multiLevelType w:val="hybridMultilevel"/>
    <w:tmpl w:val="7FEC2808"/>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4A86316E"/>
    <w:multiLevelType w:val="hybridMultilevel"/>
    <w:tmpl w:val="5BA2CC56"/>
    <w:lvl w:ilvl="0" w:tplc="89CC030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AAE4163"/>
    <w:multiLevelType w:val="hybridMultilevel"/>
    <w:tmpl w:val="FC525B54"/>
    <w:lvl w:ilvl="0" w:tplc="9978FEBC">
      <w:start w:val="1"/>
      <w:numFmt w:val="upperRoman"/>
      <w:pStyle w:val="Titolo25"/>
      <w:lvlText w:val="%1."/>
      <w:lvlJc w:val="right"/>
      <w:pPr>
        <w:ind w:left="180" w:hanging="180"/>
      </w:pPr>
      <w:rPr>
        <w:rFonts w:cs="Times New Roman" w:hint="default"/>
        <w:b/>
        <w:bCs/>
        <w:i/>
        <w:iCs/>
        <w:sz w:val="20"/>
        <w:szCs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3">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538428E0"/>
    <w:multiLevelType w:val="hybridMultilevel"/>
    <w:tmpl w:val="CAD041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36">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56F713FD"/>
    <w:multiLevelType w:val="hybridMultilevel"/>
    <w:tmpl w:val="B9686B08"/>
    <w:lvl w:ilvl="0" w:tplc="86C83F64">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AE67B25"/>
    <w:multiLevelType w:val="hybridMultilevel"/>
    <w:tmpl w:val="FB34A35E"/>
    <w:lvl w:ilvl="0" w:tplc="4BBE120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6C5679B1"/>
    <w:multiLevelType w:val="hybridMultilevel"/>
    <w:tmpl w:val="B402227E"/>
    <w:lvl w:ilvl="0" w:tplc="AB7E851C">
      <w:numFmt w:val="bullet"/>
      <w:lvlText w:val="-"/>
      <w:lvlJc w:val="left"/>
      <w:pPr>
        <w:tabs>
          <w:tab w:val="num" w:pos="720"/>
        </w:tabs>
        <w:ind w:left="720" w:hanging="360"/>
      </w:pPr>
      <w:rPr>
        <w:rFonts w:ascii="Times New Roman" w:eastAsia="Times New Roman" w:hAnsi="Times New Roman" w:cs="Times New Roman" w:hint="default"/>
      </w:rPr>
    </w:lvl>
    <w:lvl w:ilvl="1" w:tplc="AB7E851C">
      <w:numFmt w:val="bullet"/>
      <w:lvlText w:val="-"/>
      <w:lvlJc w:val="left"/>
      <w:pPr>
        <w:tabs>
          <w:tab w:val="num" w:pos="1440"/>
        </w:tabs>
        <w:ind w:left="1440" w:hanging="360"/>
      </w:pPr>
      <w:rPr>
        <w:rFonts w:ascii="Times New Roman" w:eastAsia="Times New Roman" w:hAnsi="Times New Roman" w:cs="Times New Roman" w:hint="default"/>
      </w:rPr>
    </w:lvl>
    <w:lvl w:ilvl="2" w:tplc="AB7E851C">
      <w:numFmt w:val="bullet"/>
      <w:lvlText w:val="-"/>
      <w:lvlJc w:val="left"/>
      <w:pPr>
        <w:tabs>
          <w:tab w:val="num" w:pos="2160"/>
        </w:tabs>
        <w:ind w:left="2160" w:hanging="360"/>
      </w:pPr>
      <w:rPr>
        <w:rFonts w:ascii="Times New Roman" w:eastAsia="Times New Roman" w:hAnsi="Times New Roman"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9">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nsid w:val="781D4A72"/>
    <w:multiLevelType w:val="hybridMultilevel"/>
    <w:tmpl w:val="CAD041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3"/>
  </w:num>
  <w:num w:numId="2">
    <w:abstractNumId w:val="31"/>
  </w:num>
  <w:num w:numId="3">
    <w:abstractNumId w:val="5"/>
  </w:num>
  <w:num w:numId="4">
    <w:abstractNumId w:val="48"/>
  </w:num>
  <w:num w:numId="5">
    <w:abstractNumId w:val="32"/>
  </w:num>
  <w:num w:numId="6">
    <w:abstractNumId w:val="16"/>
  </w:num>
  <w:num w:numId="7">
    <w:abstractNumId w:val="19"/>
  </w:num>
  <w:num w:numId="8">
    <w:abstractNumId w:val="38"/>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34"/>
  </w:num>
  <w:num w:numId="12">
    <w:abstractNumId w:val="1"/>
  </w:num>
  <w:num w:numId="13">
    <w:abstractNumId w:val="24"/>
  </w:num>
  <w:num w:numId="14">
    <w:abstractNumId w:val="12"/>
  </w:num>
  <w:num w:numId="15">
    <w:abstractNumId w:val="0"/>
    <w:lvlOverride w:ilvl="0">
      <w:lvl w:ilvl="0">
        <w:start w:val="65535"/>
        <w:numFmt w:val="bullet"/>
        <w:lvlText w:val="-"/>
        <w:legacy w:legacy="1" w:legacySpace="0" w:legacyIndent="360"/>
        <w:lvlJc w:val="left"/>
        <w:rPr>
          <w:rFonts w:ascii="Times New Roman" w:hAnsi="Times New Roman" w:hint="default"/>
        </w:rPr>
      </w:lvl>
    </w:lvlOverride>
  </w:num>
  <w:num w:numId="16">
    <w:abstractNumId w:val="22"/>
  </w:num>
  <w:num w:numId="17">
    <w:abstractNumId w:val="3"/>
  </w:num>
  <w:num w:numId="18">
    <w:abstractNumId w:val="21"/>
  </w:num>
  <w:num w:numId="19">
    <w:abstractNumId w:val="28"/>
  </w:num>
  <w:num w:numId="20">
    <w:abstractNumId w:val="6"/>
  </w:num>
  <w:num w:numId="21">
    <w:abstractNumId w:val="9"/>
  </w:num>
  <w:num w:numId="22">
    <w:abstractNumId w:val="13"/>
  </w:num>
  <w:num w:numId="23">
    <w:abstractNumId w:val="37"/>
  </w:num>
  <w:num w:numId="24">
    <w:abstractNumId w:val="18"/>
  </w:num>
  <w:num w:numId="25">
    <w:abstractNumId w:val="8"/>
  </w:num>
  <w:num w:numId="26">
    <w:abstractNumId w:val="14"/>
  </w:num>
  <w:num w:numId="27">
    <w:abstractNumId w:val="47"/>
  </w:num>
  <w:num w:numId="28">
    <w:abstractNumId w:val="30"/>
  </w:num>
  <w:num w:numId="29">
    <w:abstractNumId w:val="44"/>
  </w:num>
  <w:num w:numId="30">
    <w:abstractNumId w:val="20"/>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6"/>
  </w:num>
  <w:num w:numId="34">
    <w:abstractNumId w:val="51"/>
  </w:num>
  <w:num w:numId="35">
    <w:abstractNumId w:val="7"/>
  </w:num>
  <w:num w:numId="36">
    <w:abstractNumId w:val="39"/>
  </w:num>
  <w:num w:numId="37">
    <w:abstractNumId w:val="46"/>
  </w:num>
  <w:num w:numId="38">
    <w:abstractNumId w:val="45"/>
  </w:num>
  <w:num w:numId="39">
    <w:abstractNumId w:val="49"/>
  </w:num>
  <w:num w:numId="40">
    <w:abstractNumId w:val="4"/>
  </w:num>
  <w:num w:numId="41">
    <w:abstractNumId w:val="15"/>
  </w:num>
  <w:num w:numId="42">
    <w:abstractNumId w:val="33"/>
  </w:num>
  <w:num w:numId="43">
    <w:abstractNumId w:val="25"/>
  </w:num>
  <w:num w:numId="44">
    <w:abstractNumId w:val="35"/>
  </w:num>
  <w:num w:numId="45">
    <w:abstractNumId w:val="10"/>
  </w:num>
  <w:num w:numId="46">
    <w:abstractNumId w:val="11"/>
  </w:num>
  <w:num w:numId="47">
    <w:abstractNumId w:val="26"/>
  </w:num>
  <w:num w:numId="48">
    <w:abstractNumId w:val="40"/>
  </w:num>
  <w:num w:numId="49">
    <w:abstractNumId w:val="42"/>
  </w:num>
  <w:num w:numId="50">
    <w:abstractNumId w:val="41"/>
  </w:num>
  <w:num w:numId="51">
    <w:abstractNumId w:val="29"/>
  </w:num>
  <w:num w:numId="52">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2"/>
  </w:compat>
  <w:rsids>
    <w:rsidRoot w:val="00F0068D"/>
    <w:rsid w:val="000065CA"/>
    <w:rsid w:val="00013BFF"/>
    <w:rsid w:val="00030FE8"/>
    <w:rsid w:val="00032F2F"/>
    <w:rsid w:val="000345CA"/>
    <w:rsid w:val="0003683E"/>
    <w:rsid w:val="00044CA4"/>
    <w:rsid w:val="00055E05"/>
    <w:rsid w:val="000768B5"/>
    <w:rsid w:val="00081F98"/>
    <w:rsid w:val="00082B3C"/>
    <w:rsid w:val="00086BAA"/>
    <w:rsid w:val="000944AF"/>
    <w:rsid w:val="00094CB6"/>
    <w:rsid w:val="00096FBA"/>
    <w:rsid w:val="000A51FA"/>
    <w:rsid w:val="000A6B5F"/>
    <w:rsid w:val="000B2AA9"/>
    <w:rsid w:val="000B4C01"/>
    <w:rsid w:val="000B4F01"/>
    <w:rsid w:val="000B7532"/>
    <w:rsid w:val="000C6C8A"/>
    <w:rsid w:val="000D2362"/>
    <w:rsid w:val="000D2C89"/>
    <w:rsid w:val="000D2E9A"/>
    <w:rsid w:val="000D68CF"/>
    <w:rsid w:val="000D70F2"/>
    <w:rsid w:val="000E1342"/>
    <w:rsid w:val="000E3B7D"/>
    <w:rsid w:val="000E43DA"/>
    <w:rsid w:val="000F034B"/>
    <w:rsid w:val="000F259D"/>
    <w:rsid w:val="000F655B"/>
    <w:rsid w:val="001017D7"/>
    <w:rsid w:val="00103B57"/>
    <w:rsid w:val="00111FF7"/>
    <w:rsid w:val="00113EF6"/>
    <w:rsid w:val="001168E1"/>
    <w:rsid w:val="001227A7"/>
    <w:rsid w:val="00127A50"/>
    <w:rsid w:val="00131C92"/>
    <w:rsid w:val="00132246"/>
    <w:rsid w:val="00132D6A"/>
    <w:rsid w:val="0013425F"/>
    <w:rsid w:val="00136C62"/>
    <w:rsid w:val="001524E0"/>
    <w:rsid w:val="00156E48"/>
    <w:rsid w:val="00157BEE"/>
    <w:rsid w:val="001651AC"/>
    <w:rsid w:val="001753C5"/>
    <w:rsid w:val="00176AF6"/>
    <w:rsid w:val="00181619"/>
    <w:rsid w:val="001917C2"/>
    <w:rsid w:val="00192958"/>
    <w:rsid w:val="00194F12"/>
    <w:rsid w:val="00196488"/>
    <w:rsid w:val="00197213"/>
    <w:rsid w:val="001A101A"/>
    <w:rsid w:val="001A1FA4"/>
    <w:rsid w:val="001A3FF6"/>
    <w:rsid w:val="001B2B12"/>
    <w:rsid w:val="001C1C66"/>
    <w:rsid w:val="001C4D32"/>
    <w:rsid w:val="001C733E"/>
    <w:rsid w:val="001D14D4"/>
    <w:rsid w:val="001D2EA7"/>
    <w:rsid w:val="001D51E4"/>
    <w:rsid w:val="001D7D24"/>
    <w:rsid w:val="001E7949"/>
    <w:rsid w:val="002049BA"/>
    <w:rsid w:val="00213A6A"/>
    <w:rsid w:val="0021519F"/>
    <w:rsid w:val="00221DF6"/>
    <w:rsid w:val="00225BCE"/>
    <w:rsid w:val="00227AA8"/>
    <w:rsid w:val="00230DF0"/>
    <w:rsid w:val="00233647"/>
    <w:rsid w:val="0023756B"/>
    <w:rsid w:val="0024014E"/>
    <w:rsid w:val="002437EA"/>
    <w:rsid w:val="002453C3"/>
    <w:rsid w:val="0025082C"/>
    <w:rsid w:val="00250849"/>
    <w:rsid w:val="0025567B"/>
    <w:rsid w:val="00260CE9"/>
    <w:rsid w:val="00266BAC"/>
    <w:rsid w:val="00271AA1"/>
    <w:rsid w:val="002850EC"/>
    <w:rsid w:val="00286AE2"/>
    <w:rsid w:val="00291548"/>
    <w:rsid w:val="00295D2D"/>
    <w:rsid w:val="00296170"/>
    <w:rsid w:val="002A40C8"/>
    <w:rsid w:val="002B3623"/>
    <w:rsid w:val="002C3841"/>
    <w:rsid w:val="002C3CA3"/>
    <w:rsid w:val="002C6AA1"/>
    <w:rsid w:val="002C6DB6"/>
    <w:rsid w:val="002D21C7"/>
    <w:rsid w:val="002D4D83"/>
    <w:rsid w:val="002D633E"/>
    <w:rsid w:val="002D6CED"/>
    <w:rsid w:val="002F5678"/>
    <w:rsid w:val="00300B72"/>
    <w:rsid w:val="0031422D"/>
    <w:rsid w:val="00321987"/>
    <w:rsid w:val="00322DE1"/>
    <w:rsid w:val="00323094"/>
    <w:rsid w:val="003231E4"/>
    <w:rsid w:val="0032471C"/>
    <w:rsid w:val="00325785"/>
    <w:rsid w:val="00327869"/>
    <w:rsid w:val="00332AA8"/>
    <w:rsid w:val="003341AC"/>
    <w:rsid w:val="0033444A"/>
    <w:rsid w:val="00335077"/>
    <w:rsid w:val="00337C78"/>
    <w:rsid w:val="003512A9"/>
    <w:rsid w:val="00353320"/>
    <w:rsid w:val="003575E5"/>
    <w:rsid w:val="0036311A"/>
    <w:rsid w:val="00366D42"/>
    <w:rsid w:val="00372222"/>
    <w:rsid w:val="00372A74"/>
    <w:rsid w:val="00373807"/>
    <w:rsid w:val="00384C78"/>
    <w:rsid w:val="00387FB2"/>
    <w:rsid w:val="003A28AB"/>
    <w:rsid w:val="003A4F4C"/>
    <w:rsid w:val="003D0A6B"/>
    <w:rsid w:val="003D5594"/>
    <w:rsid w:val="003E2F72"/>
    <w:rsid w:val="0040400E"/>
    <w:rsid w:val="00405620"/>
    <w:rsid w:val="00407567"/>
    <w:rsid w:val="004214EC"/>
    <w:rsid w:val="00425455"/>
    <w:rsid w:val="00435628"/>
    <w:rsid w:val="004455F2"/>
    <w:rsid w:val="004468CC"/>
    <w:rsid w:val="004505DE"/>
    <w:rsid w:val="00454795"/>
    <w:rsid w:val="00454878"/>
    <w:rsid w:val="004561A1"/>
    <w:rsid w:val="00462D13"/>
    <w:rsid w:val="0046546F"/>
    <w:rsid w:val="00465980"/>
    <w:rsid w:val="00465F3E"/>
    <w:rsid w:val="004672E6"/>
    <w:rsid w:val="00470863"/>
    <w:rsid w:val="004710AF"/>
    <w:rsid w:val="00474CF7"/>
    <w:rsid w:val="00474DC2"/>
    <w:rsid w:val="00475D1A"/>
    <w:rsid w:val="00477DB8"/>
    <w:rsid w:val="00477EBB"/>
    <w:rsid w:val="00480877"/>
    <w:rsid w:val="00487ADE"/>
    <w:rsid w:val="00491F0E"/>
    <w:rsid w:val="00494361"/>
    <w:rsid w:val="004957E6"/>
    <w:rsid w:val="004A79A6"/>
    <w:rsid w:val="004B31DE"/>
    <w:rsid w:val="004B4C65"/>
    <w:rsid w:val="004C1FA0"/>
    <w:rsid w:val="004C22E0"/>
    <w:rsid w:val="004C23C3"/>
    <w:rsid w:val="004C68B1"/>
    <w:rsid w:val="004E191D"/>
    <w:rsid w:val="004E4AC8"/>
    <w:rsid w:val="004E7BE5"/>
    <w:rsid w:val="004F0E10"/>
    <w:rsid w:val="0050001C"/>
    <w:rsid w:val="00510D14"/>
    <w:rsid w:val="00511FC5"/>
    <w:rsid w:val="00520532"/>
    <w:rsid w:val="00522006"/>
    <w:rsid w:val="00523008"/>
    <w:rsid w:val="00524216"/>
    <w:rsid w:val="00530C8F"/>
    <w:rsid w:val="00534610"/>
    <w:rsid w:val="005364EF"/>
    <w:rsid w:val="00551092"/>
    <w:rsid w:val="0055131E"/>
    <w:rsid w:val="00560B68"/>
    <w:rsid w:val="00562044"/>
    <w:rsid w:val="00565B4C"/>
    <w:rsid w:val="00572E70"/>
    <w:rsid w:val="005746DB"/>
    <w:rsid w:val="00576452"/>
    <w:rsid w:val="00580465"/>
    <w:rsid w:val="00582077"/>
    <w:rsid w:val="00586AC6"/>
    <w:rsid w:val="00590A53"/>
    <w:rsid w:val="005976D2"/>
    <w:rsid w:val="005B1407"/>
    <w:rsid w:val="005B559F"/>
    <w:rsid w:val="005C1D14"/>
    <w:rsid w:val="005C46B4"/>
    <w:rsid w:val="005C578E"/>
    <w:rsid w:val="005C5FDC"/>
    <w:rsid w:val="005D6486"/>
    <w:rsid w:val="005E28B5"/>
    <w:rsid w:val="005F0DCE"/>
    <w:rsid w:val="005F2BC5"/>
    <w:rsid w:val="005F5F92"/>
    <w:rsid w:val="005F6B68"/>
    <w:rsid w:val="005F7357"/>
    <w:rsid w:val="00604066"/>
    <w:rsid w:val="006060AF"/>
    <w:rsid w:val="00607030"/>
    <w:rsid w:val="00607A79"/>
    <w:rsid w:val="00612676"/>
    <w:rsid w:val="0061358B"/>
    <w:rsid w:val="006144CE"/>
    <w:rsid w:val="00615808"/>
    <w:rsid w:val="00616E6C"/>
    <w:rsid w:val="00620981"/>
    <w:rsid w:val="00623A76"/>
    <w:rsid w:val="00624CF1"/>
    <w:rsid w:val="00626F4E"/>
    <w:rsid w:val="006273FE"/>
    <w:rsid w:val="00627A26"/>
    <w:rsid w:val="00627F8E"/>
    <w:rsid w:val="00630BA6"/>
    <w:rsid w:val="006347CB"/>
    <w:rsid w:val="00642F7D"/>
    <w:rsid w:val="00654B42"/>
    <w:rsid w:val="006562A9"/>
    <w:rsid w:val="006612ED"/>
    <w:rsid w:val="00665415"/>
    <w:rsid w:val="006654FD"/>
    <w:rsid w:val="00670390"/>
    <w:rsid w:val="006743D0"/>
    <w:rsid w:val="00677641"/>
    <w:rsid w:val="006802B5"/>
    <w:rsid w:val="00681296"/>
    <w:rsid w:val="006847EC"/>
    <w:rsid w:val="00686A38"/>
    <w:rsid w:val="0068767D"/>
    <w:rsid w:val="00693BA6"/>
    <w:rsid w:val="00695BE7"/>
    <w:rsid w:val="00696BAB"/>
    <w:rsid w:val="006A0B9F"/>
    <w:rsid w:val="006A1839"/>
    <w:rsid w:val="006B154E"/>
    <w:rsid w:val="006B38D6"/>
    <w:rsid w:val="006C177E"/>
    <w:rsid w:val="006C3D80"/>
    <w:rsid w:val="006C4178"/>
    <w:rsid w:val="006D7C52"/>
    <w:rsid w:val="006E34E9"/>
    <w:rsid w:val="006E77A4"/>
    <w:rsid w:val="006F39F3"/>
    <w:rsid w:val="006F6BDA"/>
    <w:rsid w:val="00707F0D"/>
    <w:rsid w:val="00707F66"/>
    <w:rsid w:val="00711C93"/>
    <w:rsid w:val="0072743C"/>
    <w:rsid w:val="007314F0"/>
    <w:rsid w:val="007345CE"/>
    <w:rsid w:val="007420BB"/>
    <w:rsid w:val="007441C9"/>
    <w:rsid w:val="0074660F"/>
    <w:rsid w:val="0076042C"/>
    <w:rsid w:val="00772AC2"/>
    <w:rsid w:val="00774FD7"/>
    <w:rsid w:val="00780E48"/>
    <w:rsid w:val="007963DC"/>
    <w:rsid w:val="007A5E0F"/>
    <w:rsid w:val="007B025F"/>
    <w:rsid w:val="007B23FE"/>
    <w:rsid w:val="007B2DAE"/>
    <w:rsid w:val="007B7A8A"/>
    <w:rsid w:val="007C2927"/>
    <w:rsid w:val="007D487A"/>
    <w:rsid w:val="007F3501"/>
    <w:rsid w:val="00802484"/>
    <w:rsid w:val="00804B41"/>
    <w:rsid w:val="0080536C"/>
    <w:rsid w:val="00807371"/>
    <w:rsid w:val="00812742"/>
    <w:rsid w:val="0081572C"/>
    <w:rsid w:val="00817E81"/>
    <w:rsid w:val="0082064D"/>
    <w:rsid w:val="008206CF"/>
    <w:rsid w:val="00826691"/>
    <w:rsid w:val="008302F9"/>
    <w:rsid w:val="00832AA6"/>
    <w:rsid w:val="00835288"/>
    <w:rsid w:val="00843F8E"/>
    <w:rsid w:val="00845300"/>
    <w:rsid w:val="00845F42"/>
    <w:rsid w:val="00854ED1"/>
    <w:rsid w:val="008574A2"/>
    <w:rsid w:val="00863DD9"/>
    <w:rsid w:val="00864560"/>
    <w:rsid w:val="00870702"/>
    <w:rsid w:val="00871035"/>
    <w:rsid w:val="0087486A"/>
    <w:rsid w:val="00880442"/>
    <w:rsid w:val="00890224"/>
    <w:rsid w:val="0089274E"/>
    <w:rsid w:val="008965CA"/>
    <w:rsid w:val="008B1F53"/>
    <w:rsid w:val="008B4866"/>
    <w:rsid w:val="008B5ABB"/>
    <w:rsid w:val="008C23F9"/>
    <w:rsid w:val="008D0178"/>
    <w:rsid w:val="008D051B"/>
    <w:rsid w:val="008D0E5B"/>
    <w:rsid w:val="008D1BF8"/>
    <w:rsid w:val="008D1DB4"/>
    <w:rsid w:val="008D34B9"/>
    <w:rsid w:val="008D3D6D"/>
    <w:rsid w:val="008D5F63"/>
    <w:rsid w:val="008E31A0"/>
    <w:rsid w:val="008F1B5F"/>
    <w:rsid w:val="008F2F26"/>
    <w:rsid w:val="008F30AA"/>
    <w:rsid w:val="008F4117"/>
    <w:rsid w:val="008F5072"/>
    <w:rsid w:val="008F58EC"/>
    <w:rsid w:val="009009F2"/>
    <w:rsid w:val="0091196A"/>
    <w:rsid w:val="009126D2"/>
    <w:rsid w:val="00914387"/>
    <w:rsid w:val="00916C47"/>
    <w:rsid w:val="009251DB"/>
    <w:rsid w:val="009308B4"/>
    <w:rsid w:val="00931942"/>
    <w:rsid w:val="009327B5"/>
    <w:rsid w:val="00932B44"/>
    <w:rsid w:val="0093762B"/>
    <w:rsid w:val="0093778F"/>
    <w:rsid w:val="00940D14"/>
    <w:rsid w:val="00942A9F"/>
    <w:rsid w:val="00951B05"/>
    <w:rsid w:val="00951D68"/>
    <w:rsid w:val="00952C2D"/>
    <w:rsid w:val="00953266"/>
    <w:rsid w:val="00962956"/>
    <w:rsid w:val="00963043"/>
    <w:rsid w:val="009648DA"/>
    <w:rsid w:val="00964DE3"/>
    <w:rsid w:val="0096667D"/>
    <w:rsid w:val="00970B78"/>
    <w:rsid w:val="009727B7"/>
    <w:rsid w:val="00974424"/>
    <w:rsid w:val="00974E64"/>
    <w:rsid w:val="00974F44"/>
    <w:rsid w:val="00975ECD"/>
    <w:rsid w:val="00991E7D"/>
    <w:rsid w:val="00997556"/>
    <w:rsid w:val="009A4AC3"/>
    <w:rsid w:val="009A6996"/>
    <w:rsid w:val="009A7213"/>
    <w:rsid w:val="009B041C"/>
    <w:rsid w:val="009B2F77"/>
    <w:rsid w:val="009B3E44"/>
    <w:rsid w:val="009B55AB"/>
    <w:rsid w:val="009B5933"/>
    <w:rsid w:val="009C32B4"/>
    <w:rsid w:val="009C3D86"/>
    <w:rsid w:val="009D1F31"/>
    <w:rsid w:val="009D4197"/>
    <w:rsid w:val="009E03FA"/>
    <w:rsid w:val="009E35F8"/>
    <w:rsid w:val="009F097B"/>
    <w:rsid w:val="00A00D35"/>
    <w:rsid w:val="00A024FD"/>
    <w:rsid w:val="00A07DB9"/>
    <w:rsid w:val="00A12716"/>
    <w:rsid w:val="00A21CF0"/>
    <w:rsid w:val="00A2603E"/>
    <w:rsid w:val="00A2720F"/>
    <w:rsid w:val="00A33151"/>
    <w:rsid w:val="00A51FDC"/>
    <w:rsid w:val="00A6285C"/>
    <w:rsid w:val="00A670DD"/>
    <w:rsid w:val="00A67C5F"/>
    <w:rsid w:val="00A70A83"/>
    <w:rsid w:val="00A72D74"/>
    <w:rsid w:val="00A75C1F"/>
    <w:rsid w:val="00A84EB2"/>
    <w:rsid w:val="00A8596F"/>
    <w:rsid w:val="00A86690"/>
    <w:rsid w:val="00A866BD"/>
    <w:rsid w:val="00A93D62"/>
    <w:rsid w:val="00AA5AE5"/>
    <w:rsid w:val="00AB1DC3"/>
    <w:rsid w:val="00AB3D44"/>
    <w:rsid w:val="00AB48DC"/>
    <w:rsid w:val="00AB71AF"/>
    <w:rsid w:val="00AB746C"/>
    <w:rsid w:val="00AC3CA5"/>
    <w:rsid w:val="00AC41C2"/>
    <w:rsid w:val="00AC46AC"/>
    <w:rsid w:val="00AC6F74"/>
    <w:rsid w:val="00AD0BCD"/>
    <w:rsid w:val="00AE4953"/>
    <w:rsid w:val="00AF10A6"/>
    <w:rsid w:val="00AF51BC"/>
    <w:rsid w:val="00B03E8F"/>
    <w:rsid w:val="00B14C06"/>
    <w:rsid w:val="00B155BD"/>
    <w:rsid w:val="00B17383"/>
    <w:rsid w:val="00B224CC"/>
    <w:rsid w:val="00B23F51"/>
    <w:rsid w:val="00B26861"/>
    <w:rsid w:val="00B31C49"/>
    <w:rsid w:val="00B32A9A"/>
    <w:rsid w:val="00B34A89"/>
    <w:rsid w:val="00B41051"/>
    <w:rsid w:val="00B422D1"/>
    <w:rsid w:val="00B4570E"/>
    <w:rsid w:val="00B53F89"/>
    <w:rsid w:val="00B759FC"/>
    <w:rsid w:val="00B903F8"/>
    <w:rsid w:val="00B95040"/>
    <w:rsid w:val="00B97F5C"/>
    <w:rsid w:val="00BB50B4"/>
    <w:rsid w:val="00BC3738"/>
    <w:rsid w:val="00BD07FC"/>
    <w:rsid w:val="00BD10AF"/>
    <w:rsid w:val="00BD202B"/>
    <w:rsid w:val="00BD34C4"/>
    <w:rsid w:val="00BD3CC3"/>
    <w:rsid w:val="00BD45D2"/>
    <w:rsid w:val="00BD4DE7"/>
    <w:rsid w:val="00BF3C9B"/>
    <w:rsid w:val="00BF4E72"/>
    <w:rsid w:val="00BF5CD9"/>
    <w:rsid w:val="00C01C35"/>
    <w:rsid w:val="00C048D5"/>
    <w:rsid w:val="00C0564C"/>
    <w:rsid w:val="00C13B7B"/>
    <w:rsid w:val="00C2483A"/>
    <w:rsid w:val="00C426EF"/>
    <w:rsid w:val="00C43C73"/>
    <w:rsid w:val="00C457CD"/>
    <w:rsid w:val="00C45923"/>
    <w:rsid w:val="00C51881"/>
    <w:rsid w:val="00C553D8"/>
    <w:rsid w:val="00C642F0"/>
    <w:rsid w:val="00C67AEF"/>
    <w:rsid w:val="00C73AA4"/>
    <w:rsid w:val="00C7415E"/>
    <w:rsid w:val="00C75D4E"/>
    <w:rsid w:val="00C90C20"/>
    <w:rsid w:val="00C94CBF"/>
    <w:rsid w:val="00C97D6E"/>
    <w:rsid w:val="00CA2003"/>
    <w:rsid w:val="00CA64A6"/>
    <w:rsid w:val="00CB2BC7"/>
    <w:rsid w:val="00CB5916"/>
    <w:rsid w:val="00CC6C6B"/>
    <w:rsid w:val="00CD180E"/>
    <w:rsid w:val="00CD539B"/>
    <w:rsid w:val="00CE5D5E"/>
    <w:rsid w:val="00CF0838"/>
    <w:rsid w:val="00CF2BB9"/>
    <w:rsid w:val="00CF4BE6"/>
    <w:rsid w:val="00CF7860"/>
    <w:rsid w:val="00D00CF3"/>
    <w:rsid w:val="00D01C18"/>
    <w:rsid w:val="00D03191"/>
    <w:rsid w:val="00D1471F"/>
    <w:rsid w:val="00D160FD"/>
    <w:rsid w:val="00D20F48"/>
    <w:rsid w:val="00D219D9"/>
    <w:rsid w:val="00D2243E"/>
    <w:rsid w:val="00D22635"/>
    <w:rsid w:val="00D314BD"/>
    <w:rsid w:val="00D40D1C"/>
    <w:rsid w:val="00D45563"/>
    <w:rsid w:val="00D45627"/>
    <w:rsid w:val="00D477F4"/>
    <w:rsid w:val="00D51FB9"/>
    <w:rsid w:val="00D57612"/>
    <w:rsid w:val="00D617F4"/>
    <w:rsid w:val="00D733C0"/>
    <w:rsid w:val="00D81271"/>
    <w:rsid w:val="00D81AAE"/>
    <w:rsid w:val="00D859C5"/>
    <w:rsid w:val="00D87B8D"/>
    <w:rsid w:val="00D91F1A"/>
    <w:rsid w:val="00D9257A"/>
    <w:rsid w:val="00D925EB"/>
    <w:rsid w:val="00D9663C"/>
    <w:rsid w:val="00D97D79"/>
    <w:rsid w:val="00DA2D3D"/>
    <w:rsid w:val="00DA3556"/>
    <w:rsid w:val="00DA7C86"/>
    <w:rsid w:val="00DB2025"/>
    <w:rsid w:val="00DB3572"/>
    <w:rsid w:val="00DB638F"/>
    <w:rsid w:val="00DC251B"/>
    <w:rsid w:val="00DC67FB"/>
    <w:rsid w:val="00DD2803"/>
    <w:rsid w:val="00DD4577"/>
    <w:rsid w:val="00DD64FD"/>
    <w:rsid w:val="00DE0ADF"/>
    <w:rsid w:val="00DE31A8"/>
    <w:rsid w:val="00DE65C4"/>
    <w:rsid w:val="00DF07FD"/>
    <w:rsid w:val="00DF1124"/>
    <w:rsid w:val="00DF2D61"/>
    <w:rsid w:val="00DF75C0"/>
    <w:rsid w:val="00E01641"/>
    <w:rsid w:val="00E0240C"/>
    <w:rsid w:val="00E02A4A"/>
    <w:rsid w:val="00E10544"/>
    <w:rsid w:val="00E2581F"/>
    <w:rsid w:val="00E258E9"/>
    <w:rsid w:val="00E30BDC"/>
    <w:rsid w:val="00E31B04"/>
    <w:rsid w:val="00E342A7"/>
    <w:rsid w:val="00E3632A"/>
    <w:rsid w:val="00E41290"/>
    <w:rsid w:val="00E41351"/>
    <w:rsid w:val="00E43833"/>
    <w:rsid w:val="00E519A5"/>
    <w:rsid w:val="00E5259B"/>
    <w:rsid w:val="00E54EE0"/>
    <w:rsid w:val="00E55BA7"/>
    <w:rsid w:val="00E60EDB"/>
    <w:rsid w:val="00E627A6"/>
    <w:rsid w:val="00E671F3"/>
    <w:rsid w:val="00E67D03"/>
    <w:rsid w:val="00E703C8"/>
    <w:rsid w:val="00E703CE"/>
    <w:rsid w:val="00E811FA"/>
    <w:rsid w:val="00E82D5D"/>
    <w:rsid w:val="00E847E7"/>
    <w:rsid w:val="00E91574"/>
    <w:rsid w:val="00E97741"/>
    <w:rsid w:val="00EA3B62"/>
    <w:rsid w:val="00EA4A49"/>
    <w:rsid w:val="00EA4CB4"/>
    <w:rsid w:val="00EA6296"/>
    <w:rsid w:val="00EB3DA8"/>
    <w:rsid w:val="00EB5852"/>
    <w:rsid w:val="00EC0388"/>
    <w:rsid w:val="00EC3719"/>
    <w:rsid w:val="00ED10D9"/>
    <w:rsid w:val="00ED2A40"/>
    <w:rsid w:val="00ED45EA"/>
    <w:rsid w:val="00EF3FE1"/>
    <w:rsid w:val="00EF684D"/>
    <w:rsid w:val="00F0068D"/>
    <w:rsid w:val="00F02117"/>
    <w:rsid w:val="00F040F5"/>
    <w:rsid w:val="00F10E86"/>
    <w:rsid w:val="00F15A43"/>
    <w:rsid w:val="00F15F23"/>
    <w:rsid w:val="00F22F05"/>
    <w:rsid w:val="00F247FD"/>
    <w:rsid w:val="00F25671"/>
    <w:rsid w:val="00F30D50"/>
    <w:rsid w:val="00F31025"/>
    <w:rsid w:val="00F31BFA"/>
    <w:rsid w:val="00F36E22"/>
    <w:rsid w:val="00F42819"/>
    <w:rsid w:val="00F43D4A"/>
    <w:rsid w:val="00F52830"/>
    <w:rsid w:val="00F53C50"/>
    <w:rsid w:val="00F54041"/>
    <w:rsid w:val="00F54470"/>
    <w:rsid w:val="00F54D0B"/>
    <w:rsid w:val="00F6138D"/>
    <w:rsid w:val="00F615F7"/>
    <w:rsid w:val="00F61893"/>
    <w:rsid w:val="00F679ED"/>
    <w:rsid w:val="00F76CA1"/>
    <w:rsid w:val="00F80780"/>
    <w:rsid w:val="00F92850"/>
    <w:rsid w:val="00F93C35"/>
    <w:rsid w:val="00F94C5B"/>
    <w:rsid w:val="00FA3FD6"/>
    <w:rsid w:val="00FA68F5"/>
    <w:rsid w:val="00FB1C6E"/>
    <w:rsid w:val="00FB1D9D"/>
    <w:rsid w:val="00FB6390"/>
    <w:rsid w:val="00FD04F3"/>
    <w:rsid w:val="00FD3BD9"/>
    <w:rsid w:val="00FD6055"/>
    <w:rsid w:val="00FD6BEF"/>
    <w:rsid w:val="00FE04F0"/>
    <w:rsid w:val="00FE56DE"/>
    <w:rsid w:val="00FF33D8"/>
    <w:rsid w:val="00FF5E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042C"/>
    <w:pPr>
      <w:spacing w:after="200" w:line="276" w:lineRule="auto"/>
    </w:pPr>
    <w:rPr>
      <w:lang w:eastAsia="en-US"/>
    </w:rPr>
  </w:style>
  <w:style w:type="paragraph" w:styleId="Titolo1">
    <w:name w:val="heading 1"/>
    <w:basedOn w:val="Normale"/>
    <w:next w:val="Normale"/>
    <w:link w:val="Titolo1Carattere"/>
    <w:qFormat/>
    <w:locked/>
    <w:rsid w:val="00DE31A8"/>
    <w:pPr>
      <w:keepNext/>
      <w:spacing w:before="240" w:after="60" w:line="240" w:lineRule="auto"/>
      <w:outlineLvl w:val="0"/>
    </w:pPr>
    <w:rPr>
      <w:rFonts w:ascii="Arial" w:eastAsia="Times New Roman" w:hAnsi="Arial"/>
      <w:b/>
      <w:bCs/>
      <w:kern w:val="32"/>
      <w:sz w:val="32"/>
      <w:szCs w:val="32"/>
      <w:lang w:eastAsia="it-IT"/>
    </w:rPr>
  </w:style>
  <w:style w:type="paragraph" w:styleId="Titolo2">
    <w:name w:val="heading 2"/>
    <w:basedOn w:val="Normale"/>
    <w:next w:val="Normale"/>
    <w:link w:val="Titolo2Carattere"/>
    <w:qFormat/>
    <w:locked/>
    <w:rsid w:val="00DE31A8"/>
    <w:pPr>
      <w:keepNext/>
      <w:spacing w:after="0" w:line="240" w:lineRule="auto"/>
      <w:jc w:val="right"/>
      <w:outlineLvl w:val="1"/>
    </w:pPr>
    <w:rPr>
      <w:rFonts w:ascii="Tahoma" w:eastAsia="Times New Roman" w:hAnsi="Tahoma"/>
      <w:b/>
      <w:sz w:val="40"/>
      <w:szCs w:val="18"/>
      <w:lang w:eastAsia="it-IT"/>
    </w:rPr>
  </w:style>
  <w:style w:type="paragraph" w:styleId="Titolo3">
    <w:name w:val="heading 3"/>
    <w:basedOn w:val="Normale"/>
    <w:next w:val="Normale"/>
    <w:link w:val="Titolo3Carattere"/>
    <w:qFormat/>
    <w:locked/>
    <w:rsid w:val="00DE31A8"/>
    <w:pPr>
      <w:keepNext/>
      <w:spacing w:after="0" w:line="240" w:lineRule="auto"/>
      <w:jc w:val="both"/>
      <w:outlineLvl w:val="2"/>
    </w:pPr>
    <w:rPr>
      <w:rFonts w:ascii="Tahoma" w:eastAsia="Times New Roman" w:hAnsi="Tahoma"/>
      <w:b/>
      <w:bCs/>
      <w:sz w:val="20"/>
      <w:szCs w:val="20"/>
      <w:lang w:eastAsia="it-IT"/>
    </w:rPr>
  </w:style>
  <w:style w:type="paragraph" w:styleId="Titolo4">
    <w:name w:val="heading 4"/>
    <w:basedOn w:val="Normale"/>
    <w:next w:val="Normale"/>
    <w:link w:val="Titolo4Carattere"/>
    <w:qFormat/>
    <w:locked/>
    <w:rsid w:val="00DE31A8"/>
    <w:pPr>
      <w:keepNext/>
      <w:spacing w:after="0" w:line="240" w:lineRule="auto"/>
      <w:jc w:val="both"/>
      <w:outlineLvl w:val="3"/>
    </w:pPr>
    <w:rPr>
      <w:rFonts w:ascii="Arial" w:eastAsia="Arial Unicode MS" w:hAnsi="Arial"/>
      <w:sz w:val="24"/>
      <w:szCs w:val="20"/>
      <w:u w:val="single"/>
      <w:lang w:eastAsia="it-IT"/>
    </w:rPr>
  </w:style>
  <w:style w:type="paragraph" w:styleId="Titolo5">
    <w:name w:val="heading 5"/>
    <w:basedOn w:val="Normale"/>
    <w:next w:val="Normale"/>
    <w:link w:val="Titolo5Carattere"/>
    <w:qFormat/>
    <w:locked/>
    <w:rsid w:val="00DE31A8"/>
    <w:pPr>
      <w:spacing w:before="240" w:after="60" w:line="240" w:lineRule="auto"/>
      <w:outlineLvl w:val="4"/>
    </w:pPr>
    <w:rPr>
      <w:rFonts w:ascii="Times New Roman" w:eastAsia="Times New Roman" w:hAnsi="Times New Roman"/>
      <w:b/>
      <w:bCs/>
      <w:i/>
      <w:iCs/>
      <w:sz w:val="26"/>
      <w:szCs w:val="26"/>
      <w:lang w:eastAsia="it-IT"/>
    </w:rPr>
  </w:style>
  <w:style w:type="paragraph" w:styleId="Titolo6">
    <w:name w:val="heading 6"/>
    <w:basedOn w:val="Normale"/>
    <w:next w:val="Normale"/>
    <w:link w:val="Titolo6Carattere"/>
    <w:qFormat/>
    <w:locked/>
    <w:rsid w:val="00DE31A8"/>
    <w:pPr>
      <w:spacing w:before="240" w:after="60" w:line="240" w:lineRule="auto"/>
      <w:outlineLvl w:val="5"/>
    </w:pPr>
    <w:rPr>
      <w:rFonts w:ascii="Times New Roman" w:eastAsia="Times New Roman" w:hAnsi="Times New Roman"/>
      <w:b/>
      <w:bCs/>
      <w:sz w:val="20"/>
      <w:szCs w:val="20"/>
      <w:lang w:eastAsia="it-IT"/>
    </w:rPr>
  </w:style>
  <w:style w:type="paragraph" w:styleId="Titolo7">
    <w:name w:val="heading 7"/>
    <w:basedOn w:val="Normale"/>
    <w:next w:val="Normale"/>
    <w:link w:val="Titolo7Carattere"/>
    <w:qFormat/>
    <w:locked/>
    <w:rsid w:val="00DE31A8"/>
    <w:pPr>
      <w:spacing w:before="240" w:after="60" w:line="240" w:lineRule="auto"/>
      <w:outlineLvl w:val="6"/>
    </w:pPr>
    <w:rPr>
      <w:rFonts w:ascii="Times New Roman" w:eastAsia="Times New Roman" w:hAnsi="Times New Roman"/>
      <w:sz w:val="24"/>
      <w:szCs w:val="24"/>
      <w:lang w:eastAsia="it-IT"/>
    </w:rPr>
  </w:style>
  <w:style w:type="paragraph" w:styleId="Titolo8">
    <w:name w:val="heading 8"/>
    <w:basedOn w:val="Normale"/>
    <w:next w:val="Normale"/>
    <w:link w:val="Titolo8Carattere"/>
    <w:qFormat/>
    <w:locked/>
    <w:rsid w:val="00DE31A8"/>
    <w:pPr>
      <w:keepNext/>
      <w:pBdr>
        <w:top w:val="single" w:sz="6" w:space="1" w:color="auto"/>
        <w:left w:val="single" w:sz="6" w:space="1" w:color="auto"/>
        <w:bottom w:val="single" w:sz="6" w:space="1" w:color="auto"/>
        <w:right w:val="single" w:sz="6" w:space="1" w:color="auto"/>
      </w:pBdr>
      <w:spacing w:after="0" w:line="240" w:lineRule="auto"/>
      <w:jc w:val="center"/>
      <w:outlineLvl w:val="7"/>
    </w:pPr>
    <w:rPr>
      <w:rFonts w:ascii="Times New Roman" w:eastAsia="Times New Roman" w:hAnsi="Times New Roman"/>
      <w:sz w:val="4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455F2"/>
    <w:pPr>
      <w:ind w:left="720"/>
      <w:contextualSpacing/>
    </w:pPr>
  </w:style>
  <w:style w:type="paragraph" w:styleId="Testofumetto">
    <w:name w:val="Balloon Text"/>
    <w:basedOn w:val="Normale"/>
    <w:link w:val="TestofumettoCarattere"/>
    <w:semiHidden/>
    <w:unhideWhenUsed/>
    <w:rsid w:val="00695B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695BE7"/>
    <w:rPr>
      <w:rFonts w:ascii="Tahoma" w:hAnsi="Tahoma" w:cs="Tahoma"/>
      <w:sz w:val="16"/>
      <w:szCs w:val="16"/>
      <w:lang w:eastAsia="en-US"/>
    </w:rPr>
  </w:style>
  <w:style w:type="character" w:styleId="Collegamentoipertestuale">
    <w:name w:val="Hyperlink"/>
    <w:basedOn w:val="Carpredefinitoparagrafo"/>
    <w:uiPriority w:val="99"/>
    <w:unhideWhenUsed/>
    <w:rsid w:val="005F0DCE"/>
    <w:rPr>
      <w:color w:val="0A3560"/>
      <w:u w:val="single"/>
    </w:rPr>
  </w:style>
  <w:style w:type="character" w:styleId="Enfasigrassetto">
    <w:name w:val="Strong"/>
    <w:basedOn w:val="Carpredefinitoparagrafo"/>
    <w:uiPriority w:val="22"/>
    <w:qFormat/>
    <w:locked/>
    <w:rsid w:val="005F0DCE"/>
    <w:rPr>
      <w:b/>
      <w:bCs/>
    </w:rPr>
  </w:style>
  <w:style w:type="character" w:customStyle="1" w:styleId="alinea">
    <w:name w:val="alinea"/>
    <w:basedOn w:val="Carpredefinitoparagrafo"/>
    <w:rsid w:val="005F0DCE"/>
  </w:style>
  <w:style w:type="paragraph" w:customStyle="1" w:styleId="Corpodeltesto21">
    <w:name w:val="Corpo del testo 21"/>
    <w:basedOn w:val="Normale"/>
    <w:rsid w:val="00435628"/>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character" w:customStyle="1" w:styleId="virgoletteparole">
    <w:name w:val="virgoletteparole"/>
    <w:basedOn w:val="Carpredefinitoparagrafo"/>
    <w:rsid w:val="00AC6F74"/>
  </w:style>
  <w:style w:type="table" w:styleId="Grigliatabella">
    <w:name w:val="Table Grid"/>
    <w:basedOn w:val="Tabellanormale"/>
    <w:locked/>
    <w:rsid w:val="002D6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DE31A8"/>
    <w:rPr>
      <w:rFonts w:ascii="Arial" w:eastAsia="Times New Roman" w:hAnsi="Arial"/>
      <w:b/>
      <w:bCs/>
      <w:kern w:val="32"/>
      <w:sz w:val="32"/>
      <w:szCs w:val="32"/>
    </w:rPr>
  </w:style>
  <w:style w:type="character" w:customStyle="1" w:styleId="Titolo2Carattere">
    <w:name w:val="Titolo 2 Carattere"/>
    <w:basedOn w:val="Carpredefinitoparagrafo"/>
    <w:link w:val="Titolo2"/>
    <w:rsid w:val="00DE31A8"/>
    <w:rPr>
      <w:rFonts w:ascii="Tahoma" w:eastAsia="Times New Roman" w:hAnsi="Tahoma"/>
      <w:b/>
      <w:sz w:val="40"/>
      <w:szCs w:val="18"/>
    </w:rPr>
  </w:style>
  <w:style w:type="character" w:customStyle="1" w:styleId="Titolo3Carattere">
    <w:name w:val="Titolo 3 Carattere"/>
    <w:basedOn w:val="Carpredefinitoparagrafo"/>
    <w:link w:val="Titolo3"/>
    <w:rsid w:val="00DE31A8"/>
    <w:rPr>
      <w:rFonts w:ascii="Tahoma" w:eastAsia="Times New Roman" w:hAnsi="Tahoma"/>
      <w:b/>
      <w:bCs/>
      <w:sz w:val="20"/>
      <w:szCs w:val="20"/>
    </w:rPr>
  </w:style>
  <w:style w:type="character" w:customStyle="1" w:styleId="Titolo4Carattere">
    <w:name w:val="Titolo 4 Carattere"/>
    <w:basedOn w:val="Carpredefinitoparagrafo"/>
    <w:link w:val="Titolo4"/>
    <w:rsid w:val="00DE31A8"/>
    <w:rPr>
      <w:rFonts w:ascii="Arial" w:eastAsia="Arial Unicode MS" w:hAnsi="Arial"/>
      <w:sz w:val="24"/>
      <w:szCs w:val="20"/>
      <w:u w:val="single"/>
    </w:rPr>
  </w:style>
  <w:style w:type="character" w:customStyle="1" w:styleId="Titolo5Carattere">
    <w:name w:val="Titolo 5 Carattere"/>
    <w:basedOn w:val="Carpredefinitoparagrafo"/>
    <w:link w:val="Titolo5"/>
    <w:rsid w:val="00DE31A8"/>
    <w:rPr>
      <w:rFonts w:ascii="Times New Roman" w:eastAsia="Times New Roman" w:hAnsi="Times New Roman"/>
      <w:b/>
      <w:bCs/>
      <w:i/>
      <w:iCs/>
      <w:sz w:val="26"/>
      <w:szCs w:val="26"/>
    </w:rPr>
  </w:style>
  <w:style w:type="character" w:customStyle="1" w:styleId="Titolo6Carattere">
    <w:name w:val="Titolo 6 Carattere"/>
    <w:basedOn w:val="Carpredefinitoparagrafo"/>
    <w:link w:val="Titolo6"/>
    <w:rsid w:val="00DE31A8"/>
    <w:rPr>
      <w:rFonts w:ascii="Times New Roman" w:eastAsia="Times New Roman" w:hAnsi="Times New Roman"/>
      <w:b/>
      <w:bCs/>
      <w:sz w:val="20"/>
      <w:szCs w:val="20"/>
    </w:rPr>
  </w:style>
  <w:style w:type="character" w:customStyle="1" w:styleId="Titolo7Carattere">
    <w:name w:val="Titolo 7 Carattere"/>
    <w:basedOn w:val="Carpredefinitoparagrafo"/>
    <w:link w:val="Titolo7"/>
    <w:rsid w:val="00DE31A8"/>
    <w:rPr>
      <w:rFonts w:ascii="Times New Roman" w:eastAsia="Times New Roman" w:hAnsi="Times New Roman"/>
      <w:sz w:val="24"/>
      <w:szCs w:val="24"/>
    </w:rPr>
  </w:style>
  <w:style w:type="character" w:customStyle="1" w:styleId="Titolo8Carattere">
    <w:name w:val="Titolo 8 Carattere"/>
    <w:basedOn w:val="Carpredefinitoparagrafo"/>
    <w:link w:val="Titolo8"/>
    <w:rsid w:val="00DE31A8"/>
    <w:rPr>
      <w:rFonts w:ascii="Times New Roman" w:eastAsia="Times New Roman" w:hAnsi="Times New Roman"/>
      <w:sz w:val="40"/>
      <w:szCs w:val="20"/>
    </w:rPr>
  </w:style>
  <w:style w:type="paragraph" w:styleId="Intestazione">
    <w:name w:val="header"/>
    <w:basedOn w:val="Normale"/>
    <w:link w:val="IntestazioneCarattere"/>
    <w:uiPriority w:val="99"/>
    <w:rsid w:val="00DE31A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uiPriority w:val="99"/>
    <w:rsid w:val="00DE31A8"/>
    <w:rPr>
      <w:rFonts w:ascii="Times New Roman" w:eastAsia="Times New Roman" w:hAnsi="Times New Roman"/>
      <w:sz w:val="20"/>
      <w:szCs w:val="20"/>
    </w:rPr>
  </w:style>
  <w:style w:type="paragraph" w:styleId="Pidipagina">
    <w:name w:val="footer"/>
    <w:basedOn w:val="Normale"/>
    <w:link w:val="PidipaginaCarattere"/>
    <w:uiPriority w:val="99"/>
    <w:rsid w:val="00DE31A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PidipaginaCarattere">
    <w:name w:val="Piè di pagina Carattere"/>
    <w:basedOn w:val="Carpredefinitoparagrafo"/>
    <w:link w:val="Pidipagina"/>
    <w:uiPriority w:val="99"/>
    <w:rsid w:val="00DE31A8"/>
    <w:rPr>
      <w:rFonts w:ascii="Times New Roman" w:eastAsia="Times New Roman" w:hAnsi="Times New Roman"/>
      <w:sz w:val="20"/>
      <w:szCs w:val="20"/>
    </w:rPr>
  </w:style>
  <w:style w:type="paragraph" w:styleId="Corpotesto">
    <w:name w:val="Body Text"/>
    <w:basedOn w:val="Normale"/>
    <w:link w:val="CorpotestoCarattere"/>
    <w:rsid w:val="00DE31A8"/>
    <w:pPr>
      <w:spacing w:after="0" w:line="240" w:lineRule="auto"/>
      <w:jc w:val="both"/>
    </w:pPr>
    <w:rPr>
      <w:rFonts w:ascii="Times New Roman" w:eastAsia="Times New Roman" w:hAnsi="Times New Roman"/>
      <w:sz w:val="28"/>
      <w:szCs w:val="20"/>
      <w:lang w:eastAsia="it-IT"/>
    </w:rPr>
  </w:style>
  <w:style w:type="character" w:customStyle="1" w:styleId="CorpotestoCarattere">
    <w:name w:val="Corpo testo Carattere"/>
    <w:basedOn w:val="Carpredefinitoparagrafo"/>
    <w:link w:val="Corpotesto"/>
    <w:rsid w:val="00DE31A8"/>
    <w:rPr>
      <w:rFonts w:ascii="Times New Roman" w:eastAsia="Times New Roman" w:hAnsi="Times New Roman"/>
      <w:sz w:val="28"/>
      <w:szCs w:val="20"/>
    </w:rPr>
  </w:style>
  <w:style w:type="paragraph" w:styleId="Rientrocorpodeltesto">
    <w:name w:val="Body Text Indent"/>
    <w:basedOn w:val="Normale"/>
    <w:link w:val="RientrocorpodeltestoCarattere"/>
    <w:rsid w:val="00DE31A8"/>
    <w:pPr>
      <w:spacing w:after="120" w:line="240" w:lineRule="auto"/>
      <w:ind w:left="283"/>
    </w:pPr>
    <w:rPr>
      <w:rFonts w:ascii="Times New Roman" w:eastAsia="Times New Roman" w:hAnsi="Times New Roman"/>
      <w:sz w:val="20"/>
      <w:szCs w:val="20"/>
      <w:lang w:eastAsia="it-IT"/>
    </w:rPr>
  </w:style>
  <w:style w:type="character" w:customStyle="1" w:styleId="RientrocorpodeltestoCarattere">
    <w:name w:val="Rientro corpo del testo Carattere"/>
    <w:basedOn w:val="Carpredefinitoparagrafo"/>
    <w:link w:val="Rientrocorpodeltesto"/>
    <w:rsid w:val="00DE31A8"/>
    <w:rPr>
      <w:rFonts w:ascii="Times New Roman" w:eastAsia="Times New Roman" w:hAnsi="Times New Roman"/>
      <w:sz w:val="20"/>
      <w:szCs w:val="20"/>
    </w:rPr>
  </w:style>
  <w:style w:type="paragraph" w:styleId="Corpodeltesto2">
    <w:name w:val="Body Text 2"/>
    <w:basedOn w:val="Normale"/>
    <w:link w:val="Corpodeltesto2Carattere"/>
    <w:rsid w:val="00DE31A8"/>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rsid w:val="00DE31A8"/>
    <w:rPr>
      <w:rFonts w:ascii="Times New Roman" w:eastAsia="Times New Roman" w:hAnsi="Times New Roman"/>
      <w:sz w:val="20"/>
      <w:szCs w:val="20"/>
    </w:rPr>
  </w:style>
  <w:style w:type="paragraph" w:styleId="Corpodeltesto3">
    <w:name w:val="Body Text 3"/>
    <w:basedOn w:val="Normale"/>
    <w:link w:val="Corpodeltesto3Carattere"/>
    <w:rsid w:val="00DE31A8"/>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DE31A8"/>
    <w:rPr>
      <w:rFonts w:ascii="Times New Roman" w:eastAsia="Times New Roman" w:hAnsi="Times New Roman"/>
      <w:sz w:val="16"/>
      <w:szCs w:val="16"/>
    </w:rPr>
  </w:style>
  <w:style w:type="paragraph" w:customStyle="1" w:styleId="NormaleTahoma">
    <w:name w:val="Normale + Tahoma"/>
    <w:aliases w:val="11 pt"/>
    <w:basedOn w:val="Normale"/>
    <w:rsid w:val="00DE31A8"/>
    <w:pPr>
      <w:spacing w:after="0" w:line="240" w:lineRule="auto"/>
    </w:pPr>
    <w:rPr>
      <w:rFonts w:ascii="Tahoma" w:eastAsia="Times New Roman" w:hAnsi="Tahoma" w:cs="Tahoma"/>
      <w:b/>
      <w:lang w:eastAsia="it-IT"/>
    </w:rPr>
  </w:style>
  <w:style w:type="character" w:styleId="Numeropagina">
    <w:name w:val="page number"/>
    <w:basedOn w:val="Carpredefinitoparagrafo"/>
    <w:rsid w:val="00DE31A8"/>
  </w:style>
  <w:style w:type="paragraph" w:customStyle="1" w:styleId="p3">
    <w:name w:val="p3"/>
    <w:basedOn w:val="Normale"/>
    <w:rsid w:val="00DE31A8"/>
    <w:pPr>
      <w:widowControl w:val="0"/>
      <w:tabs>
        <w:tab w:val="left" w:pos="640"/>
      </w:tabs>
      <w:spacing w:after="0" w:line="280" w:lineRule="atLeast"/>
      <w:ind w:left="864" w:hanging="576"/>
      <w:jc w:val="both"/>
    </w:pPr>
    <w:rPr>
      <w:rFonts w:ascii="Times New Roman" w:eastAsia="Arial Unicode MS" w:hAnsi="Times New Roman"/>
      <w:sz w:val="24"/>
      <w:szCs w:val="20"/>
      <w:lang w:val="en-US" w:eastAsia="it-IT"/>
    </w:rPr>
  </w:style>
  <w:style w:type="paragraph" w:customStyle="1" w:styleId="p8">
    <w:name w:val="p8"/>
    <w:basedOn w:val="Normale"/>
    <w:rsid w:val="00DE31A8"/>
    <w:pPr>
      <w:widowControl w:val="0"/>
      <w:spacing w:after="0" w:line="240" w:lineRule="atLeast"/>
      <w:ind w:left="288" w:firstLine="576"/>
      <w:jc w:val="both"/>
    </w:pPr>
    <w:rPr>
      <w:rFonts w:ascii="Times New Roman" w:eastAsia="Arial Unicode MS" w:hAnsi="Times New Roman"/>
      <w:sz w:val="24"/>
      <w:szCs w:val="20"/>
      <w:lang w:val="en-US" w:eastAsia="it-IT"/>
    </w:rPr>
  </w:style>
  <w:style w:type="paragraph" w:customStyle="1" w:styleId="p9">
    <w:name w:val="p9"/>
    <w:basedOn w:val="Normale"/>
    <w:rsid w:val="00DE31A8"/>
    <w:pPr>
      <w:widowControl w:val="0"/>
      <w:tabs>
        <w:tab w:val="left" w:pos="1220"/>
        <w:tab w:val="left" w:pos="1760"/>
      </w:tabs>
      <w:spacing w:after="0" w:line="240" w:lineRule="atLeast"/>
      <w:ind w:left="288" w:hanging="576"/>
      <w:jc w:val="both"/>
    </w:pPr>
    <w:rPr>
      <w:rFonts w:ascii="Times New Roman" w:eastAsia="Arial Unicode MS" w:hAnsi="Times New Roman"/>
      <w:sz w:val="24"/>
      <w:szCs w:val="20"/>
      <w:lang w:val="en-US" w:eastAsia="it-IT"/>
    </w:rPr>
  </w:style>
  <w:style w:type="character" w:styleId="Collegamentovisitato">
    <w:name w:val="FollowedHyperlink"/>
    <w:rsid w:val="00DE31A8"/>
    <w:rPr>
      <w:color w:val="800080"/>
      <w:u w:val="single"/>
    </w:rPr>
  </w:style>
  <w:style w:type="paragraph" w:customStyle="1" w:styleId="Corpodeltesto31">
    <w:name w:val="Corpo del testo 31"/>
    <w:basedOn w:val="Normale"/>
    <w:rsid w:val="00DE31A8"/>
    <w:pPr>
      <w:widowControl w:val="0"/>
      <w:overflowPunct w:val="0"/>
      <w:autoSpaceDE w:val="0"/>
      <w:autoSpaceDN w:val="0"/>
      <w:adjustRightInd w:val="0"/>
      <w:spacing w:after="0" w:line="240" w:lineRule="auto"/>
      <w:textAlignment w:val="baseline"/>
    </w:pPr>
    <w:rPr>
      <w:rFonts w:ascii="Comic Sans MS" w:eastAsia="Times New Roman" w:hAnsi="Comic Sans MS"/>
      <w:b/>
      <w:szCs w:val="20"/>
      <w:lang w:eastAsia="it-IT"/>
    </w:rPr>
  </w:style>
  <w:style w:type="character" w:customStyle="1" w:styleId="cadt">
    <w:name w:val="cadt"/>
    <w:basedOn w:val="Carpredefinitoparagrafo"/>
    <w:rsid w:val="00DE31A8"/>
  </w:style>
  <w:style w:type="paragraph" w:customStyle="1" w:styleId="Testodelblocco1">
    <w:name w:val="Testo del blocco1"/>
    <w:basedOn w:val="Normale"/>
    <w:rsid w:val="00DE31A8"/>
    <w:pPr>
      <w:spacing w:after="0" w:line="240" w:lineRule="auto"/>
      <w:ind w:left="1134" w:right="1133"/>
    </w:pPr>
    <w:rPr>
      <w:rFonts w:ascii="Times New Roman" w:eastAsia="Times New Roman" w:hAnsi="Times New Roman"/>
      <w:sz w:val="24"/>
      <w:szCs w:val="20"/>
      <w:lang w:eastAsia="it-IT"/>
    </w:rPr>
  </w:style>
  <w:style w:type="paragraph" w:styleId="Rientrocorpodeltesto2">
    <w:name w:val="Body Text Indent 2"/>
    <w:basedOn w:val="Normale"/>
    <w:link w:val="Rientrocorpodeltesto2Carattere"/>
    <w:rsid w:val="00DE31A8"/>
    <w:pPr>
      <w:spacing w:after="120" w:line="480" w:lineRule="auto"/>
      <w:ind w:left="283"/>
    </w:pPr>
    <w:rPr>
      <w:rFonts w:ascii="Times New Roman" w:eastAsia="Times New Roman" w:hAnsi="Times New Roman"/>
      <w:sz w:val="20"/>
      <w:szCs w:val="20"/>
      <w:lang w:eastAsia="it-IT"/>
    </w:rPr>
  </w:style>
  <w:style w:type="character" w:customStyle="1" w:styleId="Rientrocorpodeltesto2Carattere">
    <w:name w:val="Rientro corpo del testo 2 Carattere"/>
    <w:basedOn w:val="Carpredefinitoparagrafo"/>
    <w:link w:val="Rientrocorpodeltesto2"/>
    <w:rsid w:val="00DE31A8"/>
    <w:rPr>
      <w:rFonts w:ascii="Times New Roman" w:eastAsia="Times New Roman" w:hAnsi="Times New Roman"/>
      <w:sz w:val="20"/>
      <w:szCs w:val="20"/>
    </w:rPr>
  </w:style>
  <w:style w:type="paragraph" w:styleId="Titolo">
    <w:name w:val="Title"/>
    <w:basedOn w:val="Normale"/>
    <w:link w:val="TitoloCarattere"/>
    <w:qFormat/>
    <w:locked/>
    <w:rsid w:val="00DE31A8"/>
    <w:pPr>
      <w:spacing w:after="0" w:line="240" w:lineRule="auto"/>
      <w:jc w:val="center"/>
    </w:pPr>
    <w:rPr>
      <w:rFonts w:ascii="Times New Roman" w:eastAsia="Times New Roman" w:hAnsi="Times New Roman"/>
      <w:b/>
      <w:bCs/>
      <w:i/>
      <w:sz w:val="24"/>
      <w:szCs w:val="24"/>
      <w:lang w:eastAsia="it-IT"/>
    </w:rPr>
  </w:style>
  <w:style w:type="character" w:customStyle="1" w:styleId="TitoloCarattere">
    <w:name w:val="Titolo Carattere"/>
    <w:basedOn w:val="Carpredefinitoparagrafo"/>
    <w:link w:val="Titolo"/>
    <w:rsid w:val="00DE31A8"/>
    <w:rPr>
      <w:rFonts w:ascii="Times New Roman" w:eastAsia="Times New Roman" w:hAnsi="Times New Roman"/>
      <w:b/>
      <w:bCs/>
      <w:i/>
      <w:sz w:val="24"/>
      <w:szCs w:val="24"/>
    </w:rPr>
  </w:style>
  <w:style w:type="paragraph" w:styleId="Didascalia">
    <w:name w:val="caption"/>
    <w:basedOn w:val="Normale"/>
    <w:next w:val="Normale"/>
    <w:qFormat/>
    <w:locked/>
    <w:rsid w:val="00DE31A8"/>
    <w:pPr>
      <w:spacing w:after="0" w:line="480" w:lineRule="auto"/>
      <w:jc w:val="center"/>
    </w:pPr>
    <w:rPr>
      <w:rFonts w:ascii="Times New Roman" w:eastAsia="Times New Roman" w:hAnsi="Times New Roman"/>
      <w:b/>
      <w:bCs/>
      <w:sz w:val="24"/>
      <w:szCs w:val="24"/>
      <w:u w:val="single"/>
      <w:lang w:eastAsia="it-IT"/>
    </w:rPr>
  </w:style>
  <w:style w:type="paragraph" w:styleId="NormaleWeb">
    <w:name w:val="Normal (Web)"/>
    <w:basedOn w:val="Normale"/>
    <w:uiPriority w:val="99"/>
    <w:rsid w:val="00DE31A8"/>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arattereCarattereCarattere">
    <w:name w:val="Carattere Carattere Carattere"/>
    <w:basedOn w:val="Normale"/>
    <w:rsid w:val="00DE31A8"/>
    <w:pPr>
      <w:spacing w:after="160" w:line="240" w:lineRule="exact"/>
    </w:pPr>
    <w:rPr>
      <w:rFonts w:ascii="Arial" w:eastAsia="Times New Roman" w:hAnsi="Arial"/>
      <w:sz w:val="18"/>
      <w:szCs w:val="20"/>
      <w:lang w:val="en-US"/>
    </w:rPr>
  </w:style>
  <w:style w:type="paragraph" w:customStyle="1" w:styleId="Carattere1">
    <w:name w:val="Carattere1"/>
    <w:basedOn w:val="Normale"/>
    <w:rsid w:val="00DE31A8"/>
    <w:pPr>
      <w:tabs>
        <w:tab w:val="left" w:pos="1134"/>
      </w:tabs>
      <w:spacing w:after="160" w:line="240" w:lineRule="exact"/>
    </w:pPr>
    <w:rPr>
      <w:rFonts w:ascii="Arial" w:eastAsia="Times New Roman" w:hAnsi="Arial"/>
      <w:sz w:val="18"/>
      <w:szCs w:val="20"/>
      <w:lang w:val="en-US"/>
    </w:rPr>
  </w:style>
  <w:style w:type="paragraph" w:customStyle="1" w:styleId="CM17">
    <w:name w:val="CM17"/>
    <w:basedOn w:val="Normale"/>
    <w:next w:val="Normale"/>
    <w:rsid w:val="00DE31A8"/>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Default"/>
    <w:next w:val="Default"/>
    <w:rsid w:val="00DE31A8"/>
    <w:pPr>
      <w:widowControl w:val="0"/>
      <w:spacing w:line="276" w:lineRule="atLeast"/>
    </w:pPr>
    <w:rPr>
      <w:rFonts w:ascii="Times New Roman" w:hAnsi="Times New Roman"/>
      <w:sz w:val="24"/>
      <w:szCs w:val="24"/>
    </w:rPr>
  </w:style>
  <w:style w:type="paragraph" w:customStyle="1" w:styleId="Default">
    <w:name w:val="Default"/>
    <w:rsid w:val="00DE31A8"/>
    <w:pPr>
      <w:autoSpaceDE w:val="0"/>
      <w:autoSpaceDN w:val="0"/>
      <w:adjustRightInd w:val="0"/>
    </w:pPr>
    <w:rPr>
      <w:rFonts w:ascii="TimesNewRoman" w:eastAsia="Times New Roman" w:hAnsi="TimesNewRoman"/>
      <w:sz w:val="20"/>
      <w:szCs w:val="20"/>
    </w:rPr>
  </w:style>
  <w:style w:type="paragraph" w:customStyle="1" w:styleId="CM19">
    <w:name w:val="CM19"/>
    <w:basedOn w:val="Default"/>
    <w:next w:val="Default"/>
    <w:rsid w:val="00DE31A8"/>
    <w:pPr>
      <w:widowControl w:val="0"/>
      <w:spacing w:after="380"/>
    </w:pPr>
    <w:rPr>
      <w:rFonts w:ascii="Times New Roman" w:hAnsi="Times New Roman"/>
      <w:sz w:val="24"/>
      <w:szCs w:val="24"/>
    </w:rPr>
  </w:style>
  <w:style w:type="paragraph" w:customStyle="1" w:styleId="CM1">
    <w:name w:val="CM1"/>
    <w:basedOn w:val="Default"/>
    <w:next w:val="Default"/>
    <w:rsid w:val="00DE31A8"/>
    <w:pPr>
      <w:widowControl w:val="0"/>
    </w:pPr>
    <w:rPr>
      <w:rFonts w:ascii="Times New Roman" w:hAnsi="Times New Roman"/>
      <w:sz w:val="24"/>
      <w:szCs w:val="24"/>
    </w:rPr>
  </w:style>
  <w:style w:type="paragraph" w:customStyle="1" w:styleId="CM4">
    <w:name w:val="CM4"/>
    <w:basedOn w:val="Default"/>
    <w:next w:val="Default"/>
    <w:rsid w:val="00DE31A8"/>
    <w:pPr>
      <w:widowControl w:val="0"/>
      <w:spacing w:line="416" w:lineRule="atLeast"/>
    </w:pPr>
    <w:rPr>
      <w:rFonts w:ascii="Times New Roman" w:hAnsi="Times New Roman"/>
      <w:sz w:val="24"/>
      <w:szCs w:val="24"/>
    </w:rPr>
  </w:style>
  <w:style w:type="paragraph" w:customStyle="1" w:styleId="CM5">
    <w:name w:val="CM5"/>
    <w:basedOn w:val="Default"/>
    <w:next w:val="Default"/>
    <w:rsid w:val="00DE31A8"/>
    <w:pPr>
      <w:widowControl w:val="0"/>
      <w:spacing w:line="416" w:lineRule="atLeast"/>
    </w:pPr>
    <w:rPr>
      <w:rFonts w:ascii="Times New Roman" w:hAnsi="Times New Roman"/>
      <w:sz w:val="24"/>
      <w:szCs w:val="24"/>
    </w:rPr>
  </w:style>
  <w:style w:type="paragraph" w:customStyle="1" w:styleId="CM8">
    <w:name w:val="CM8"/>
    <w:basedOn w:val="Default"/>
    <w:next w:val="Default"/>
    <w:rsid w:val="00DE31A8"/>
    <w:pPr>
      <w:widowControl w:val="0"/>
      <w:spacing w:line="416" w:lineRule="atLeast"/>
    </w:pPr>
    <w:rPr>
      <w:rFonts w:ascii="Times New Roman" w:hAnsi="Times New Roman"/>
      <w:sz w:val="24"/>
      <w:szCs w:val="24"/>
    </w:rPr>
  </w:style>
  <w:style w:type="paragraph" w:customStyle="1" w:styleId="CM10">
    <w:name w:val="CM10"/>
    <w:basedOn w:val="Default"/>
    <w:next w:val="Default"/>
    <w:rsid w:val="00DE31A8"/>
    <w:pPr>
      <w:widowControl w:val="0"/>
      <w:spacing w:line="416" w:lineRule="atLeast"/>
    </w:pPr>
    <w:rPr>
      <w:rFonts w:ascii="Times New Roman" w:hAnsi="Times New Roman"/>
      <w:sz w:val="24"/>
      <w:szCs w:val="24"/>
    </w:rPr>
  </w:style>
  <w:style w:type="paragraph" w:customStyle="1" w:styleId="CM20">
    <w:name w:val="CM20"/>
    <w:basedOn w:val="Default"/>
    <w:next w:val="Default"/>
    <w:rsid w:val="00DE31A8"/>
    <w:pPr>
      <w:widowControl w:val="0"/>
      <w:spacing w:after="788"/>
    </w:pPr>
    <w:rPr>
      <w:rFonts w:ascii="Times New Roman" w:hAnsi="Times New Roman"/>
      <w:sz w:val="24"/>
      <w:szCs w:val="24"/>
    </w:rPr>
  </w:style>
  <w:style w:type="paragraph" w:customStyle="1" w:styleId="CM21">
    <w:name w:val="CM21"/>
    <w:basedOn w:val="Default"/>
    <w:next w:val="Default"/>
    <w:rsid w:val="00DE31A8"/>
    <w:pPr>
      <w:widowControl w:val="0"/>
      <w:spacing w:after="260"/>
    </w:pPr>
    <w:rPr>
      <w:rFonts w:ascii="Times New Roman" w:hAnsi="Times New Roman"/>
      <w:sz w:val="24"/>
      <w:szCs w:val="24"/>
    </w:rPr>
  </w:style>
  <w:style w:type="paragraph" w:customStyle="1" w:styleId="CM18">
    <w:name w:val="CM18"/>
    <w:basedOn w:val="Default"/>
    <w:next w:val="Default"/>
    <w:rsid w:val="00DE31A8"/>
    <w:pPr>
      <w:widowControl w:val="0"/>
      <w:spacing w:after="155"/>
    </w:pPr>
    <w:rPr>
      <w:rFonts w:ascii="Times New Roman" w:hAnsi="Times New Roman"/>
      <w:sz w:val="24"/>
      <w:szCs w:val="24"/>
    </w:rPr>
  </w:style>
  <w:style w:type="paragraph" w:customStyle="1" w:styleId="CM7">
    <w:name w:val="CM7"/>
    <w:basedOn w:val="Default"/>
    <w:next w:val="Default"/>
    <w:rsid w:val="00DE31A8"/>
    <w:pPr>
      <w:widowControl w:val="0"/>
      <w:spacing w:line="416" w:lineRule="atLeast"/>
    </w:pPr>
    <w:rPr>
      <w:rFonts w:ascii="Times New Roman" w:hAnsi="Times New Roman"/>
      <w:sz w:val="24"/>
      <w:szCs w:val="24"/>
    </w:rPr>
  </w:style>
  <w:style w:type="paragraph" w:customStyle="1" w:styleId="CM22">
    <w:name w:val="CM22"/>
    <w:basedOn w:val="Default"/>
    <w:next w:val="Default"/>
    <w:rsid w:val="00DE31A8"/>
    <w:pPr>
      <w:widowControl w:val="0"/>
      <w:spacing w:after="245"/>
    </w:pPr>
    <w:rPr>
      <w:rFonts w:ascii="Times New Roman" w:hAnsi="Times New Roman"/>
      <w:sz w:val="24"/>
      <w:szCs w:val="24"/>
    </w:rPr>
  </w:style>
  <w:style w:type="paragraph" w:customStyle="1" w:styleId="CM2">
    <w:name w:val="CM2"/>
    <w:basedOn w:val="Default"/>
    <w:next w:val="Default"/>
    <w:rsid w:val="00DE31A8"/>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DE31A8"/>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DE31A8"/>
    <w:rPr>
      <w:rFonts w:ascii="Courier New" w:eastAsia="Times New Roman" w:hAnsi="Courier New"/>
      <w:sz w:val="20"/>
      <w:szCs w:val="20"/>
    </w:rPr>
  </w:style>
  <w:style w:type="character" w:styleId="Enfasicorsivo">
    <w:name w:val="Emphasis"/>
    <w:qFormat/>
    <w:locked/>
    <w:rsid w:val="00DE31A8"/>
    <w:rPr>
      <w:i/>
      <w:iCs/>
    </w:rPr>
  </w:style>
  <w:style w:type="paragraph" w:customStyle="1" w:styleId="Testo10modulistica">
    <w:name w:val="Testo 10 modulistica"/>
    <w:basedOn w:val="Normale"/>
    <w:uiPriority w:val="99"/>
    <w:rsid w:val="00DE31A8"/>
    <w:pPr>
      <w:autoSpaceDE w:val="0"/>
      <w:autoSpaceDN w:val="0"/>
      <w:adjustRightInd w:val="0"/>
      <w:spacing w:after="0" w:line="288" w:lineRule="atLeast"/>
      <w:ind w:firstLine="360"/>
      <w:jc w:val="both"/>
    </w:pPr>
    <w:rPr>
      <w:rFonts w:ascii="NewAster" w:eastAsia="Times New Roman" w:hAnsi="NewAster" w:cs="NewAster"/>
      <w:color w:val="000000"/>
      <w:sz w:val="20"/>
      <w:szCs w:val="20"/>
      <w:lang w:eastAsia="it-IT"/>
    </w:rPr>
  </w:style>
  <w:style w:type="paragraph" w:customStyle="1" w:styleId="Testonormale1">
    <w:name w:val="Testo normale1"/>
    <w:basedOn w:val="Normale"/>
    <w:rsid w:val="00DE31A8"/>
    <w:pPr>
      <w:suppressAutoHyphens/>
      <w:spacing w:after="0" w:line="240" w:lineRule="auto"/>
    </w:pPr>
    <w:rPr>
      <w:rFonts w:ascii="Courier New" w:eastAsia="Times New Roman" w:hAnsi="Courier New"/>
      <w:sz w:val="20"/>
      <w:szCs w:val="20"/>
      <w:lang w:eastAsia="ar-SA"/>
    </w:rPr>
  </w:style>
  <w:style w:type="character" w:customStyle="1" w:styleId="FontStyle64">
    <w:name w:val="Font Style64"/>
    <w:rsid w:val="00DE31A8"/>
    <w:rPr>
      <w:color w:val="000000"/>
      <w:sz w:val="22"/>
      <w:szCs w:val="22"/>
      <w:lang w:eastAsia="hi-IN" w:bidi="hi-IN"/>
    </w:rPr>
  </w:style>
  <w:style w:type="paragraph" w:customStyle="1" w:styleId="Lottonr">
    <w:name w:val="Lotto nr."/>
    <w:basedOn w:val="Normale"/>
    <w:autoRedefine/>
    <w:rsid w:val="00DE31A8"/>
    <w:pPr>
      <w:pBdr>
        <w:top w:val="single" w:sz="4" w:space="1" w:color="auto"/>
        <w:left w:val="single" w:sz="4" w:space="4" w:color="auto"/>
        <w:bottom w:val="single" w:sz="4" w:space="1" w:color="auto"/>
        <w:right w:val="single" w:sz="4" w:space="4" w:color="auto"/>
      </w:pBdr>
      <w:spacing w:after="0" w:line="240" w:lineRule="auto"/>
      <w:jc w:val="center"/>
    </w:pPr>
    <w:rPr>
      <w:rFonts w:ascii="Garamond" w:eastAsia="Times New Roman" w:hAnsi="Garamond" w:cs="Arial"/>
      <w:b/>
      <w:bCs/>
      <w:lang w:eastAsia="it-IT"/>
    </w:rPr>
  </w:style>
  <w:style w:type="paragraph" w:customStyle="1" w:styleId="elencodeveprecisare">
    <w:name w:val="'elenco deve precisare"/>
    <w:basedOn w:val="Normale"/>
    <w:rsid w:val="00DE31A8"/>
    <w:pPr>
      <w:widowControl w:val="0"/>
      <w:spacing w:after="0" w:line="240" w:lineRule="auto"/>
      <w:jc w:val="both"/>
    </w:pPr>
    <w:rPr>
      <w:rFonts w:ascii="grassettoPS" w:eastAsia="Times New Roman" w:hAnsi="grassettoPS"/>
      <w:sz w:val="24"/>
      <w:szCs w:val="20"/>
      <w:lang w:eastAsia="it-IT"/>
    </w:rPr>
  </w:style>
  <w:style w:type="paragraph" w:customStyle="1" w:styleId="BodyText21">
    <w:name w:val="Body Text 21"/>
    <w:basedOn w:val="Normale"/>
    <w:rsid w:val="00DE31A8"/>
    <w:pPr>
      <w:spacing w:before="120" w:after="120" w:line="240" w:lineRule="auto"/>
      <w:ind w:firstLine="851"/>
      <w:jc w:val="both"/>
    </w:pPr>
    <w:rPr>
      <w:rFonts w:ascii="Arial" w:eastAsia="Times New Roman" w:hAnsi="Arial"/>
      <w:sz w:val="24"/>
      <w:szCs w:val="20"/>
      <w:lang w:eastAsia="it-IT"/>
    </w:rPr>
  </w:style>
  <w:style w:type="paragraph" w:customStyle="1" w:styleId="p65">
    <w:name w:val="p65"/>
    <w:basedOn w:val="Normale"/>
    <w:rsid w:val="00DE31A8"/>
    <w:pPr>
      <w:widowControl w:val="0"/>
      <w:tabs>
        <w:tab w:val="left" w:pos="1000"/>
      </w:tabs>
      <w:snapToGrid w:val="0"/>
      <w:spacing w:after="0" w:line="240" w:lineRule="atLeast"/>
      <w:ind w:left="440"/>
    </w:pPr>
    <w:rPr>
      <w:rFonts w:ascii="Times New Roman" w:eastAsia="Times New Roman" w:hAnsi="Times New Roman"/>
      <w:sz w:val="24"/>
      <w:szCs w:val="20"/>
      <w:lang w:eastAsia="it-IT"/>
    </w:rPr>
  </w:style>
  <w:style w:type="paragraph" w:customStyle="1" w:styleId="t1">
    <w:name w:val="t1"/>
    <w:basedOn w:val="Normale"/>
    <w:rsid w:val="00DE31A8"/>
    <w:pPr>
      <w:widowControl w:val="0"/>
      <w:spacing w:after="0" w:line="240" w:lineRule="atLeast"/>
    </w:pPr>
    <w:rPr>
      <w:rFonts w:ascii="Times New Roman" w:eastAsia="Times New Roman" w:hAnsi="Times New Roman"/>
      <w:snapToGrid w:val="0"/>
      <w:sz w:val="24"/>
      <w:szCs w:val="20"/>
      <w:lang w:eastAsia="it-IT"/>
    </w:rPr>
  </w:style>
  <w:style w:type="paragraph" w:customStyle="1" w:styleId="Intestazionetabella">
    <w:name w:val="Intestazione tabella"/>
    <w:basedOn w:val="Normale"/>
    <w:rsid w:val="00DE31A8"/>
    <w:pPr>
      <w:suppressLineNumbers/>
      <w:suppressAutoHyphens/>
      <w:spacing w:after="0" w:line="240" w:lineRule="auto"/>
      <w:jc w:val="center"/>
    </w:pPr>
    <w:rPr>
      <w:rFonts w:ascii="Times New Roman" w:eastAsia="Times New Roman" w:hAnsi="Times New Roman"/>
      <w:b/>
      <w:bCs/>
      <w:sz w:val="24"/>
      <w:szCs w:val="24"/>
      <w:lang w:eastAsia="ar-SA"/>
    </w:rPr>
  </w:style>
  <w:style w:type="paragraph" w:customStyle="1" w:styleId="Tabella">
    <w:name w:val="Tabella"/>
    <w:rsid w:val="00DE31A8"/>
    <w:pPr>
      <w:spacing w:before="60" w:after="60"/>
    </w:pPr>
    <w:rPr>
      <w:rFonts w:ascii="Arial" w:eastAsia="SimSun" w:hAnsi="Arial"/>
      <w:sz w:val="20"/>
      <w:szCs w:val="20"/>
      <w:lang w:eastAsia="zh-CN"/>
    </w:rPr>
  </w:style>
  <w:style w:type="character" w:styleId="Rimandocommento">
    <w:name w:val="annotation reference"/>
    <w:rsid w:val="00DE31A8"/>
    <w:rPr>
      <w:sz w:val="16"/>
      <w:szCs w:val="16"/>
    </w:rPr>
  </w:style>
  <w:style w:type="paragraph" w:styleId="Testocommento">
    <w:name w:val="annotation text"/>
    <w:basedOn w:val="Normale"/>
    <w:link w:val="TestocommentoCarattere"/>
    <w:rsid w:val="00DE31A8"/>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rsid w:val="00DE31A8"/>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rsid w:val="00DE31A8"/>
    <w:rPr>
      <w:b/>
      <w:bCs/>
    </w:rPr>
  </w:style>
  <w:style w:type="character" w:customStyle="1" w:styleId="SoggettocommentoCarattere">
    <w:name w:val="Soggetto commento Carattere"/>
    <w:basedOn w:val="TestocommentoCarattere"/>
    <w:link w:val="Soggettocommento"/>
    <w:rsid w:val="00DE31A8"/>
    <w:rPr>
      <w:rFonts w:ascii="Times New Roman" w:eastAsia="Times New Roman" w:hAnsi="Times New Roman"/>
      <w:b/>
      <w:bCs/>
      <w:sz w:val="20"/>
      <w:szCs w:val="20"/>
    </w:rPr>
  </w:style>
  <w:style w:type="paragraph" w:styleId="Revisione">
    <w:name w:val="Revision"/>
    <w:hidden/>
    <w:uiPriority w:val="99"/>
    <w:semiHidden/>
    <w:rsid w:val="00DE31A8"/>
    <w:rPr>
      <w:rFonts w:ascii="Times New Roman" w:eastAsia="Times New Roman" w:hAnsi="Times New Roman"/>
      <w:sz w:val="20"/>
      <w:szCs w:val="20"/>
    </w:rPr>
  </w:style>
  <w:style w:type="character" w:customStyle="1" w:styleId="FontStyle44">
    <w:name w:val="Font Style44"/>
    <w:uiPriority w:val="99"/>
    <w:rsid w:val="00DE31A8"/>
    <w:rPr>
      <w:rFonts w:ascii="Times New Roman" w:hAnsi="Times New Roman" w:cs="Times New Roman"/>
      <w:color w:val="000000"/>
      <w:lang w:eastAsia="zh-CN"/>
    </w:rPr>
  </w:style>
  <w:style w:type="paragraph" w:customStyle="1" w:styleId="Style6">
    <w:name w:val="Style6"/>
    <w:basedOn w:val="Normale"/>
    <w:next w:val="Normale"/>
    <w:uiPriority w:val="99"/>
    <w:rsid w:val="00DE31A8"/>
    <w:pPr>
      <w:widowControl w:val="0"/>
      <w:autoSpaceDE w:val="0"/>
      <w:autoSpaceDN w:val="0"/>
      <w:adjustRightInd w:val="0"/>
      <w:spacing w:after="0" w:line="290" w:lineRule="exact"/>
      <w:jc w:val="both"/>
    </w:pPr>
    <w:rPr>
      <w:rFonts w:ascii="Tahoma" w:eastAsia="Times New Roman" w:hAnsi="Tahoma" w:cs="Tahoma"/>
      <w:sz w:val="24"/>
      <w:szCs w:val="24"/>
      <w:lang w:eastAsia="zh-CN"/>
    </w:rPr>
  </w:style>
  <w:style w:type="paragraph" w:customStyle="1" w:styleId="Elencoacolori-Colore11">
    <w:name w:val="Elenco a colori - Colore 11"/>
    <w:basedOn w:val="Normale"/>
    <w:rsid w:val="00DE31A8"/>
    <w:pPr>
      <w:spacing w:after="0" w:line="240" w:lineRule="auto"/>
      <w:ind w:left="720"/>
    </w:pPr>
    <w:rPr>
      <w:rFonts w:eastAsia="MS ??" w:cs="Calibri"/>
      <w:lang w:eastAsia="it-IT"/>
    </w:rPr>
  </w:style>
  <w:style w:type="paragraph" w:customStyle="1" w:styleId="Nessunaspaziatura1">
    <w:name w:val="Nessuna spaziatura1"/>
    <w:aliases w:val="Standard,Corpo del testy"/>
    <w:rsid w:val="00DE31A8"/>
    <w:pPr>
      <w:jc w:val="both"/>
    </w:pPr>
    <w:rPr>
      <w:rFonts w:ascii="Arial" w:eastAsia="MS ??" w:hAnsi="Arial" w:cs="Arial"/>
      <w:sz w:val="20"/>
      <w:szCs w:val="20"/>
      <w:lang w:eastAsia="en-US"/>
    </w:rPr>
  </w:style>
  <w:style w:type="paragraph" w:customStyle="1" w:styleId="Titolo25">
    <w:name w:val="Titolo 2 (5)"/>
    <w:basedOn w:val="Normale"/>
    <w:next w:val="Titolo2"/>
    <w:link w:val="Titolo25Carattere"/>
    <w:rsid w:val="00DE31A8"/>
    <w:pPr>
      <w:keepNext/>
      <w:keepLines/>
      <w:numPr>
        <w:numId w:val="5"/>
      </w:numPr>
      <w:spacing w:before="360" w:after="120" w:line="240" w:lineRule="auto"/>
      <w:jc w:val="both"/>
      <w:outlineLvl w:val="1"/>
    </w:pPr>
    <w:rPr>
      <w:rFonts w:ascii="Arial" w:eastAsia="MS ??" w:hAnsi="Arial"/>
      <w:b/>
      <w:i/>
      <w:sz w:val="20"/>
      <w:szCs w:val="20"/>
    </w:rPr>
  </w:style>
  <w:style w:type="character" w:customStyle="1" w:styleId="Titolo25Carattere">
    <w:name w:val="Titolo 2 (5) Carattere"/>
    <w:link w:val="Titolo25"/>
    <w:locked/>
    <w:rsid w:val="00DE31A8"/>
    <w:rPr>
      <w:rFonts w:ascii="Arial" w:eastAsia="MS ??" w:hAnsi="Arial"/>
      <w:b/>
      <w:i/>
      <w:sz w:val="20"/>
      <w:szCs w:val="20"/>
      <w:lang w:eastAsia="en-US"/>
    </w:rPr>
  </w:style>
  <w:style w:type="paragraph" w:customStyle="1" w:styleId="Normale00">
    <w:name w:val="Normale 0.0"/>
    <w:basedOn w:val="Normale"/>
    <w:rsid w:val="00DE31A8"/>
    <w:pPr>
      <w:spacing w:after="0" w:line="240" w:lineRule="auto"/>
      <w:jc w:val="both"/>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rsid w:val="00DE31A8"/>
    <w:pPr>
      <w:spacing w:after="120" w:line="240" w:lineRule="auto"/>
      <w:ind w:left="283"/>
    </w:pPr>
    <w:rPr>
      <w:rFonts w:ascii="Times New Roman" w:eastAsia="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rsid w:val="00DE31A8"/>
    <w:rPr>
      <w:rFonts w:ascii="Times New Roman" w:eastAsia="Times New Roman" w:hAnsi="Times New Roman"/>
      <w:sz w:val="16"/>
      <w:szCs w:val="16"/>
    </w:rPr>
  </w:style>
  <w:style w:type="paragraph" w:customStyle="1" w:styleId="00-Normal-BB">
    <w:name w:val="00-Normal-BB"/>
    <w:rsid w:val="00DE31A8"/>
    <w:pPr>
      <w:jc w:val="both"/>
    </w:pPr>
    <w:rPr>
      <w:rFonts w:ascii="Arial" w:eastAsia="Times New Roman" w:hAnsi="Arial"/>
      <w:szCs w:val="20"/>
      <w:lang w:val="en-GB" w:eastAsia="en-US"/>
    </w:rPr>
  </w:style>
  <w:style w:type="character" w:customStyle="1" w:styleId="apple-style-span">
    <w:name w:val="apple-style-span"/>
    <w:basedOn w:val="Carpredefinitoparagrafo"/>
    <w:rsid w:val="00AF51BC"/>
  </w:style>
  <w:style w:type="paragraph" w:styleId="PreformattatoHTML">
    <w:name w:val="HTML Preformatted"/>
    <w:basedOn w:val="Normale"/>
    <w:link w:val="PreformattatoHTMLCarattere"/>
    <w:uiPriority w:val="99"/>
    <w:unhideWhenUsed/>
    <w:rsid w:val="00AF5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AF51BC"/>
    <w:rPr>
      <w:rFonts w:ascii="Courier New" w:eastAsia="Times New Roman" w:hAnsi="Courier New" w:cs="Courier New"/>
      <w:sz w:val="20"/>
      <w:szCs w:val="20"/>
    </w:rPr>
  </w:style>
  <w:style w:type="character" w:customStyle="1" w:styleId="label">
    <w:name w:val="label"/>
    <w:basedOn w:val="Carpredefinitoparagrafo"/>
    <w:rsid w:val="00EC3719"/>
  </w:style>
  <w:style w:type="paragraph" w:customStyle="1" w:styleId="Corpodeltesto22">
    <w:name w:val="Corpo del testo 22"/>
    <w:basedOn w:val="Normale"/>
    <w:rsid w:val="00271AA1"/>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23">
    <w:name w:val="Corpo del testo 23"/>
    <w:basedOn w:val="Normale"/>
    <w:rsid w:val="00295D2D"/>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32">
    <w:name w:val="Corpo del testo 32"/>
    <w:basedOn w:val="Normale"/>
    <w:rsid w:val="00295D2D"/>
    <w:pPr>
      <w:widowControl w:val="0"/>
      <w:overflowPunct w:val="0"/>
      <w:autoSpaceDE w:val="0"/>
      <w:autoSpaceDN w:val="0"/>
      <w:adjustRightInd w:val="0"/>
      <w:spacing w:after="0" w:line="240" w:lineRule="auto"/>
      <w:textAlignment w:val="baseline"/>
    </w:pPr>
    <w:rPr>
      <w:rFonts w:ascii="Comic Sans MS" w:eastAsia="Times New Roman" w:hAnsi="Comic Sans MS"/>
      <w:b/>
      <w:szCs w:val="20"/>
      <w:lang w:eastAsia="it-IT"/>
    </w:rPr>
  </w:style>
  <w:style w:type="paragraph" w:customStyle="1" w:styleId="Testodelblocco2">
    <w:name w:val="Testo del blocco2"/>
    <w:basedOn w:val="Normale"/>
    <w:rsid w:val="00295D2D"/>
    <w:pPr>
      <w:spacing w:after="0" w:line="240" w:lineRule="auto"/>
      <w:ind w:left="1134" w:right="1133"/>
    </w:pPr>
    <w:rPr>
      <w:rFonts w:ascii="Times New Roman" w:eastAsia="Times New Roman" w:hAnsi="Times New Roman"/>
      <w:sz w:val="24"/>
      <w:szCs w:val="20"/>
      <w:lang w:eastAsia="it-IT"/>
    </w:rPr>
  </w:style>
  <w:style w:type="paragraph" w:customStyle="1" w:styleId="CarattereCarattereCarattere0">
    <w:name w:val="Carattere Carattere Carattere"/>
    <w:basedOn w:val="Normale"/>
    <w:rsid w:val="00295D2D"/>
    <w:pPr>
      <w:spacing w:after="160" w:line="240" w:lineRule="exact"/>
    </w:pPr>
    <w:rPr>
      <w:rFonts w:ascii="Arial" w:eastAsia="Times New Roman" w:hAnsi="Arial"/>
      <w:sz w:val="18"/>
      <w:szCs w:val="20"/>
      <w:lang w:val="en-US"/>
    </w:rPr>
  </w:style>
  <w:style w:type="paragraph" w:customStyle="1" w:styleId="Carattere10">
    <w:name w:val="Carattere1"/>
    <w:basedOn w:val="Normale"/>
    <w:rsid w:val="00295D2D"/>
    <w:pPr>
      <w:tabs>
        <w:tab w:val="left" w:pos="1134"/>
      </w:tabs>
      <w:spacing w:after="160" w:line="240" w:lineRule="exact"/>
    </w:pPr>
    <w:rPr>
      <w:rFonts w:ascii="Arial" w:eastAsia="Times New Roman" w:hAnsi="Arial"/>
      <w:sz w:val="1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37651">
      <w:bodyDiv w:val="1"/>
      <w:marLeft w:val="0"/>
      <w:marRight w:val="0"/>
      <w:marTop w:val="0"/>
      <w:marBottom w:val="0"/>
      <w:divBdr>
        <w:top w:val="none" w:sz="0" w:space="0" w:color="auto"/>
        <w:left w:val="none" w:sz="0" w:space="0" w:color="auto"/>
        <w:bottom w:val="none" w:sz="0" w:space="0" w:color="auto"/>
        <w:right w:val="none" w:sz="0" w:space="0" w:color="auto"/>
      </w:divBdr>
      <w:divsChild>
        <w:div w:id="1819420471">
          <w:marLeft w:val="0"/>
          <w:marRight w:val="0"/>
          <w:marTop w:val="127"/>
          <w:marBottom w:val="127"/>
          <w:divBdr>
            <w:top w:val="none" w:sz="0" w:space="0" w:color="auto"/>
            <w:left w:val="none" w:sz="0" w:space="0" w:color="auto"/>
            <w:bottom w:val="none" w:sz="0" w:space="0" w:color="auto"/>
            <w:right w:val="none" w:sz="0" w:space="0" w:color="auto"/>
          </w:divBdr>
          <w:divsChild>
            <w:div w:id="142477836">
              <w:marLeft w:val="0"/>
              <w:marRight w:val="0"/>
              <w:marTop w:val="13"/>
              <w:marBottom w:val="0"/>
              <w:divBdr>
                <w:top w:val="single" w:sz="4" w:space="0" w:color="E6E6E6"/>
                <w:left w:val="none" w:sz="0" w:space="0" w:color="auto"/>
                <w:bottom w:val="single" w:sz="4" w:space="0" w:color="E6E6E6"/>
                <w:right w:val="none" w:sz="0" w:space="0" w:color="auto"/>
              </w:divBdr>
              <w:divsChild>
                <w:div w:id="1392197079">
                  <w:marLeft w:val="0"/>
                  <w:marRight w:val="0"/>
                  <w:marTop w:val="0"/>
                  <w:marBottom w:val="0"/>
                  <w:divBdr>
                    <w:top w:val="none" w:sz="0" w:space="0" w:color="auto"/>
                    <w:left w:val="single" w:sz="4" w:space="0" w:color="E6E6E6"/>
                    <w:bottom w:val="none" w:sz="0" w:space="0" w:color="auto"/>
                    <w:right w:val="single" w:sz="4" w:space="0" w:color="E6E6E6"/>
                  </w:divBdr>
                  <w:divsChild>
                    <w:div w:id="1403604886">
                      <w:marLeft w:val="0"/>
                      <w:marRight w:val="0"/>
                      <w:marTop w:val="0"/>
                      <w:marBottom w:val="0"/>
                      <w:divBdr>
                        <w:top w:val="none" w:sz="0" w:space="0" w:color="auto"/>
                        <w:left w:val="none" w:sz="0" w:space="0" w:color="auto"/>
                        <w:bottom w:val="none" w:sz="0" w:space="0" w:color="auto"/>
                        <w:right w:val="none" w:sz="0" w:space="0" w:color="auto"/>
                      </w:divBdr>
                      <w:divsChild>
                        <w:div w:id="1558317055">
                          <w:marLeft w:val="0"/>
                          <w:marRight w:val="0"/>
                          <w:marTop w:val="0"/>
                          <w:marBottom w:val="0"/>
                          <w:divBdr>
                            <w:top w:val="none" w:sz="0" w:space="0" w:color="auto"/>
                            <w:left w:val="none" w:sz="0" w:space="0" w:color="auto"/>
                            <w:bottom w:val="none" w:sz="0" w:space="0" w:color="auto"/>
                            <w:right w:val="none" w:sz="0" w:space="0" w:color="auto"/>
                          </w:divBdr>
                          <w:divsChild>
                            <w:div w:id="1409883744">
                              <w:marLeft w:val="0"/>
                              <w:marRight w:val="0"/>
                              <w:marTop w:val="0"/>
                              <w:marBottom w:val="0"/>
                              <w:divBdr>
                                <w:top w:val="none" w:sz="0" w:space="0" w:color="auto"/>
                                <w:left w:val="none" w:sz="0" w:space="0" w:color="auto"/>
                                <w:bottom w:val="none" w:sz="0" w:space="0" w:color="auto"/>
                                <w:right w:val="none" w:sz="0" w:space="0" w:color="auto"/>
                              </w:divBdr>
                              <w:divsChild>
                                <w:div w:id="1522862990">
                                  <w:marLeft w:val="0"/>
                                  <w:marRight w:val="0"/>
                                  <w:marTop w:val="0"/>
                                  <w:marBottom w:val="0"/>
                                  <w:divBdr>
                                    <w:top w:val="none" w:sz="0" w:space="0" w:color="auto"/>
                                    <w:left w:val="none" w:sz="0" w:space="0" w:color="auto"/>
                                    <w:bottom w:val="none" w:sz="0" w:space="0" w:color="auto"/>
                                    <w:right w:val="none" w:sz="0" w:space="0" w:color="auto"/>
                                  </w:divBdr>
                                  <w:divsChild>
                                    <w:div w:id="870845913">
                                      <w:marLeft w:val="0"/>
                                      <w:marRight w:val="0"/>
                                      <w:marTop w:val="0"/>
                                      <w:marBottom w:val="0"/>
                                      <w:divBdr>
                                        <w:top w:val="none" w:sz="0" w:space="0" w:color="auto"/>
                                        <w:left w:val="none" w:sz="0" w:space="0" w:color="auto"/>
                                        <w:bottom w:val="none" w:sz="0" w:space="0" w:color="auto"/>
                                        <w:right w:val="none" w:sz="0" w:space="0" w:color="auto"/>
                                      </w:divBdr>
                                      <w:divsChild>
                                        <w:div w:id="584001996">
                                          <w:marLeft w:val="0"/>
                                          <w:marRight w:val="0"/>
                                          <w:marTop w:val="0"/>
                                          <w:marBottom w:val="0"/>
                                          <w:divBdr>
                                            <w:top w:val="none" w:sz="0" w:space="0" w:color="auto"/>
                                            <w:left w:val="none" w:sz="0" w:space="0" w:color="auto"/>
                                            <w:bottom w:val="none" w:sz="0" w:space="0" w:color="auto"/>
                                            <w:right w:val="none" w:sz="0" w:space="0" w:color="auto"/>
                                          </w:divBdr>
                                          <w:divsChild>
                                            <w:div w:id="1096902829">
                                              <w:marLeft w:val="0"/>
                                              <w:marRight w:val="0"/>
                                              <w:marTop w:val="0"/>
                                              <w:marBottom w:val="0"/>
                                              <w:divBdr>
                                                <w:top w:val="none" w:sz="0" w:space="0" w:color="auto"/>
                                                <w:left w:val="none" w:sz="0" w:space="0" w:color="auto"/>
                                                <w:bottom w:val="none" w:sz="0" w:space="0" w:color="auto"/>
                                                <w:right w:val="none" w:sz="0" w:space="0" w:color="auto"/>
                                              </w:divBdr>
                                            </w:div>
                                            <w:div w:id="1443724219">
                                              <w:marLeft w:val="0"/>
                                              <w:marRight w:val="0"/>
                                              <w:marTop w:val="0"/>
                                              <w:marBottom w:val="0"/>
                                              <w:divBdr>
                                                <w:top w:val="none" w:sz="0" w:space="0" w:color="auto"/>
                                                <w:left w:val="none" w:sz="0" w:space="0" w:color="auto"/>
                                                <w:bottom w:val="none" w:sz="0" w:space="0" w:color="auto"/>
                                                <w:right w:val="none" w:sz="0" w:space="0" w:color="auto"/>
                                              </w:divBdr>
                                            </w:div>
                                            <w:div w:id="1510870048">
                                              <w:marLeft w:val="0"/>
                                              <w:marRight w:val="0"/>
                                              <w:marTop w:val="0"/>
                                              <w:marBottom w:val="0"/>
                                              <w:divBdr>
                                                <w:top w:val="none" w:sz="0" w:space="0" w:color="auto"/>
                                                <w:left w:val="none" w:sz="0" w:space="0" w:color="auto"/>
                                                <w:bottom w:val="none" w:sz="0" w:space="0" w:color="auto"/>
                                                <w:right w:val="none" w:sz="0" w:space="0" w:color="auto"/>
                                              </w:divBdr>
                                            </w:div>
                                            <w:div w:id="660472827">
                                              <w:marLeft w:val="0"/>
                                              <w:marRight w:val="0"/>
                                              <w:marTop w:val="0"/>
                                              <w:marBottom w:val="0"/>
                                              <w:divBdr>
                                                <w:top w:val="none" w:sz="0" w:space="0" w:color="auto"/>
                                                <w:left w:val="none" w:sz="0" w:space="0" w:color="auto"/>
                                                <w:bottom w:val="none" w:sz="0" w:space="0" w:color="auto"/>
                                                <w:right w:val="none" w:sz="0" w:space="0" w:color="auto"/>
                                              </w:divBdr>
                                            </w:div>
                                            <w:div w:id="931166729">
                                              <w:marLeft w:val="0"/>
                                              <w:marRight w:val="0"/>
                                              <w:marTop w:val="0"/>
                                              <w:marBottom w:val="0"/>
                                              <w:divBdr>
                                                <w:top w:val="none" w:sz="0" w:space="0" w:color="auto"/>
                                                <w:left w:val="none" w:sz="0" w:space="0" w:color="auto"/>
                                                <w:bottom w:val="none" w:sz="0" w:space="0" w:color="auto"/>
                                                <w:right w:val="none" w:sz="0" w:space="0" w:color="auto"/>
                                              </w:divBdr>
                                            </w:div>
                                            <w:div w:id="1327201276">
                                              <w:marLeft w:val="0"/>
                                              <w:marRight w:val="0"/>
                                              <w:marTop w:val="0"/>
                                              <w:marBottom w:val="0"/>
                                              <w:divBdr>
                                                <w:top w:val="none" w:sz="0" w:space="0" w:color="auto"/>
                                                <w:left w:val="none" w:sz="0" w:space="0" w:color="auto"/>
                                                <w:bottom w:val="none" w:sz="0" w:space="0" w:color="auto"/>
                                                <w:right w:val="none" w:sz="0" w:space="0" w:color="auto"/>
                                              </w:divBdr>
                                            </w:div>
                                            <w:div w:id="832766760">
                                              <w:marLeft w:val="0"/>
                                              <w:marRight w:val="0"/>
                                              <w:marTop w:val="0"/>
                                              <w:marBottom w:val="0"/>
                                              <w:divBdr>
                                                <w:top w:val="none" w:sz="0" w:space="0" w:color="auto"/>
                                                <w:left w:val="none" w:sz="0" w:space="0" w:color="auto"/>
                                                <w:bottom w:val="none" w:sz="0" w:space="0" w:color="auto"/>
                                                <w:right w:val="none" w:sz="0" w:space="0" w:color="auto"/>
                                              </w:divBdr>
                                            </w:div>
                                          </w:divsChild>
                                        </w:div>
                                        <w:div w:id="1739589635">
                                          <w:marLeft w:val="0"/>
                                          <w:marRight w:val="0"/>
                                          <w:marTop w:val="0"/>
                                          <w:marBottom w:val="0"/>
                                          <w:divBdr>
                                            <w:top w:val="none" w:sz="0" w:space="0" w:color="auto"/>
                                            <w:left w:val="none" w:sz="0" w:space="0" w:color="auto"/>
                                            <w:bottom w:val="none" w:sz="0" w:space="0" w:color="auto"/>
                                            <w:right w:val="none" w:sz="0" w:space="0" w:color="auto"/>
                                          </w:divBdr>
                                          <w:divsChild>
                                            <w:div w:id="277761503">
                                              <w:marLeft w:val="0"/>
                                              <w:marRight w:val="0"/>
                                              <w:marTop w:val="0"/>
                                              <w:marBottom w:val="0"/>
                                              <w:divBdr>
                                                <w:top w:val="none" w:sz="0" w:space="0" w:color="auto"/>
                                                <w:left w:val="none" w:sz="0" w:space="0" w:color="auto"/>
                                                <w:bottom w:val="none" w:sz="0" w:space="0" w:color="auto"/>
                                                <w:right w:val="none" w:sz="0" w:space="0" w:color="auto"/>
                                              </w:divBdr>
                                            </w:div>
                                            <w:div w:id="1984768282">
                                              <w:marLeft w:val="0"/>
                                              <w:marRight w:val="0"/>
                                              <w:marTop w:val="0"/>
                                              <w:marBottom w:val="0"/>
                                              <w:divBdr>
                                                <w:top w:val="none" w:sz="0" w:space="0" w:color="auto"/>
                                                <w:left w:val="none" w:sz="0" w:space="0" w:color="auto"/>
                                                <w:bottom w:val="none" w:sz="0" w:space="0" w:color="auto"/>
                                                <w:right w:val="none" w:sz="0" w:space="0" w:color="auto"/>
                                              </w:divBdr>
                                            </w:div>
                                          </w:divsChild>
                                        </w:div>
                                        <w:div w:id="1413040935">
                                          <w:marLeft w:val="0"/>
                                          <w:marRight w:val="0"/>
                                          <w:marTop w:val="0"/>
                                          <w:marBottom w:val="0"/>
                                          <w:divBdr>
                                            <w:top w:val="none" w:sz="0" w:space="0" w:color="auto"/>
                                            <w:left w:val="none" w:sz="0" w:space="0" w:color="auto"/>
                                            <w:bottom w:val="none" w:sz="0" w:space="0" w:color="auto"/>
                                            <w:right w:val="none" w:sz="0" w:space="0" w:color="auto"/>
                                          </w:divBdr>
                                          <w:divsChild>
                                            <w:div w:id="1530726621">
                                              <w:marLeft w:val="0"/>
                                              <w:marRight w:val="0"/>
                                              <w:marTop w:val="0"/>
                                              <w:marBottom w:val="0"/>
                                              <w:divBdr>
                                                <w:top w:val="none" w:sz="0" w:space="0" w:color="auto"/>
                                                <w:left w:val="none" w:sz="0" w:space="0" w:color="auto"/>
                                                <w:bottom w:val="none" w:sz="0" w:space="0" w:color="auto"/>
                                                <w:right w:val="none" w:sz="0" w:space="0" w:color="auto"/>
                                              </w:divBdr>
                                            </w:div>
                                            <w:div w:id="14768056">
                                              <w:marLeft w:val="0"/>
                                              <w:marRight w:val="0"/>
                                              <w:marTop w:val="0"/>
                                              <w:marBottom w:val="0"/>
                                              <w:divBdr>
                                                <w:top w:val="none" w:sz="0" w:space="0" w:color="auto"/>
                                                <w:left w:val="none" w:sz="0" w:space="0" w:color="auto"/>
                                                <w:bottom w:val="none" w:sz="0" w:space="0" w:color="auto"/>
                                                <w:right w:val="none" w:sz="0" w:space="0" w:color="auto"/>
                                              </w:divBdr>
                                            </w:div>
                                            <w:div w:id="1021005467">
                                              <w:marLeft w:val="0"/>
                                              <w:marRight w:val="0"/>
                                              <w:marTop w:val="0"/>
                                              <w:marBottom w:val="0"/>
                                              <w:divBdr>
                                                <w:top w:val="none" w:sz="0" w:space="0" w:color="auto"/>
                                                <w:left w:val="none" w:sz="0" w:space="0" w:color="auto"/>
                                                <w:bottom w:val="none" w:sz="0" w:space="0" w:color="auto"/>
                                                <w:right w:val="none" w:sz="0" w:space="0" w:color="auto"/>
                                              </w:divBdr>
                                            </w:div>
                                            <w:div w:id="913322703">
                                              <w:marLeft w:val="0"/>
                                              <w:marRight w:val="0"/>
                                              <w:marTop w:val="0"/>
                                              <w:marBottom w:val="0"/>
                                              <w:divBdr>
                                                <w:top w:val="none" w:sz="0" w:space="0" w:color="auto"/>
                                                <w:left w:val="none" w:sz="0" w:space="0" w:color="auto"/>
                                                <w:bottom w:val="none" w:sz="0" w:space="0" w:color="auto"/>
                                                <w:right w:val="none" w:sz="0" w:space="0" w:color="auto"/>
                                              </w:divBdr>
                                              <w:divsChild>
                                                <w:div w:id="685984211">
                                                  <w:marLeft w:val="0"/>
                                                  <w:marRight w:val="0"/>
                                                  <w:marTop w:val="0"/>
                                                  <w:marBottom w:val="0"/>
                                                  <w:divBdr>
                                                    <w:top w:val="none" w:sz="0" w:space="0" w:color="auto"/>
                                                    <w:left w:val="none" w:sz="0" w:space="0" w:color="auto"/>
                                                    <w:bottom w:val="none" w:sz="0" w:space="0" w:color="auto"/>
                                                    <w:right w:val="none" w:sz="0" w:space="0" w:color="auto"/>
                                                  </w:divBdr>
                                                </w:div>
                                                <w:div w:id="1373267567">
                                                  <w:marLeft w:val="0"/>
                                                  <w:marRight w:val="0"/>
                                                  <w:marTop w:val="0"/>
                                                  <w:marBottom w:val="0"/>
                                                  <w:divBdr>
                                                    <w:top w:val="none" w:sz="0" w:space="0" w:color="auto"/>
                                                    <w:left w:val="none" w:sz="0" w:space="0" w:color="auto"/>
                                                    <w:bottom w:val="none" w:sz="0" w:space="0" w:color="auto"/>
                                                    <w:right w:val="none" w:sz="0" w:space="0" w:color="auto"/>
                                                  </w:divBdr>
                                                </w:div>
                                                <w:div w:id="1332677804">
                                                  <w:marLeft w:val="0"/>
                                                  <w:marRight w:val="0"/>
                                                  <w:marTop w:val="0"/>
                                                  <w:marBottom w:val="0"/>
                                                  <w:divBdr>
                                                    <w:top w:val="none" w:sz="0" w:space="0" w:color="auto"/>
                                                    <w:left w:val="none" w:sz="0" w:space="0" w:color="auto"/>
                                                    <w:bottom w:val="none" w:sz="0" w:space="0" w:color="auto"/>
                                                    <w:right w:val="none" w:sz="0" w:space="0" w:color="auto"/>
                                                  </w:divBdr>
                                                </w:div>
                                                <w:div w:id="649870542">
                                                  <w:marLeft w:val="0"/>
                                                  <w:marRight w:val="0"/>
                                                  <w:marTop w:val="0"/>
                                                  <w:marBottom w:val="0"/>
                                                  <w:divBdr>
                                                    <w:top w:val="none" w:sz="0" w:space="0" w:color="auto"/>
                                                    <w:left w:val="none" w:sz="0" w:space="0" w:color="auto"/>
                                                    <w:bottom w:val="none" w:sz="0" w:space="0" w:color="auto"/>
                                                    <w:right w:val="none" w:sz="0" w:space="0" w:color="auto"/>
                                                  </w:divBdr>
                                                </w:div>
                                              </w:divsChild>
                                            </w:div>
                                            <w:div w:id="982857094">
                                              <w:marLeft w:val="0"/>
                                              <w:marRight w:val="0"/>
                                              <w:marTop w:val="0"/>
                                              <w:marBottom w:val="0"/>
                                              <w:divBdr>
                                                <w:top w:val="none" w:sz="0" w:space="0" w:color="auto"/>
                                                <w:left w:val="none" w:sz="0" w:space="0" w:color="auto"/>
                                                <w:bottom w:val="none" w:sz="0" w:space="0" w:color="auto"/>
                                                <w:right w:val="none" w:sz="0" w:space="0" w:color="auto"/>
                                              </w:divBdr>
                                            </w:div>
                                            <w:div w:id="1794786596">
                                              <w:marLeft w:val="0"/>
                                              <w:marRight w:val="0"/>
                                              <w:marTop w:val="0"/>
                                              <w:marBottom w:val="0"/>
                                              <w:divBdr>
                                                <w:top w:val="none" w:sz="0" w:space="0" w:color="auto"/>
                                                <w:left w:val="none" w:sz="0" w:space="0" w:color="auto"/>
                                                <w:bottom w:val="none" w:sz="0" w:space="0" w:color="auto"/>
                                                <w:right w:val="none" w:sz="0" w:space="0" w:color="auto"/>
                                              </w:divBdr>
                                            </w:div>
                                            <w:div w:id="391779204">
                                              <w:marLeft w:val="0"/>
                                              <w:marRight w:val="0"/>
                                              <w:marTop w:val="0"/>
                                              <w:marBottom w:val="0"/>
                                              <w:divBdr>
                                                <w:top w:val="none" w:sz="0" w:space="0" w:color="auto"/>
                                                <w:left w:val="none" w:sz="0" w:space="0" w:color="auto"/>
                                                <w:bottom w:val="none" w:sz="0" w:space="0" w:color="auto"/>
                                                <w:right w:val="none" w:sz="0" w:space="0" w:color="auto"/>
                                              </w:divBdr>
                                            </w:div>
                                            <w:div w:id="1002195385">
                                              <w:marLeft w:val="0"/>
                                              <w:marRight w:val="0"/>
                                              <w:marTop w:val="0"/>
                                              <w:marBottom w:val="0"/>
                                              <w:divBdr>
                                                <w:top w:val="none" w:sz="0" w:space="0" w:color="auto"/>
                                                <w:left w:val="none" w:sz="0" w:space="0" w:color="auto"/>
                                                <w:bottom w:val="none" w:sz="0" w:space="0" w:color="auto"/>
                                                <w:right w:val="none" w:sz="0" w:space="0" w:color="auto"/>
                                              </w:divBdr>
                                            </w:div>
                                            <w:div w:id="1852716838">
                                              <w:marLeft w:val="0"/>
                                              <w:marRight w:val="0"/>
                                              <w:marTop w:val="0"/>
                                              <w:marBottom w:val="0"/>
                                              <w:divBdr>
                                                <w:top w:val="none" w:sz="0" w:space="0" w:color="auto"/>
                                                <w:left w:val="none" w:sz="0" w:space="0" w:color="auto"/>
                                                <w:bottom w:val="none" w:sz="0" w:space="0" w:color="auto"/>
                                                <w:right w:val="none" w:sz="0" w:space="0" w:color="auto"/>
                                              </w:divBdr>
                                            </w:div>
                                          </w:divsChild>
                                        </w:div>
                                        <w:div w:id="5910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83358">
      <w:bodyDiv w:val="1"/>
      <w:marLeft w:val="0"/>
      <w:marRight w:val="0"/>
      <w:marTop w:val="0"/>
      <w:marBottom w:val="0"/>
      <w:divBdr>
        <w:top w:val="none" w:sz="0" w:space="0" w:color="auto"/>
        <w:left w:val="none" w:sz="0" w:space="0" w:color="auto"/>
        <w:bottom w:val="none" w:sz="0" w:space="0" w:color="auto"/>
        <w:right w:val="none" w:sz="0" w:space="0" w:color="auto"/>
      </w:divBdr>
      <w:divsChild>
        <w:div w:id="1996639070">
          <w:marLeft w:val="0"/>
          <w:marRight w:val="0"/>
          <w:marTop w:val="0"/>
          <w:marBottom w:val="0"/>
          <w:divBdr>
            <w:top w:val="none" w:sz="0" w:space="0" w:color="auto"/>
            <w:left w:val="none" w:sz="0" w:space="8" w:color="auto"/>
            <w:bottom w:val="none" w:sz="0" w:space="8" w:color="auto"/>
            <w:right w:val="none" w:sz="0" w:space="8" w:color="auto"/>
          </w:divBdr>
          <w:divsChild>
            <w:div w:id="1050226547">
              <w:marLeft w:val="0"/>
              <w:marRight w:val="0"/>
              <w:marTop w:val="75"/>
              <w:marBottom w:val="180"/>
              <w:divBdr>
                <w:top w:val="none" w:sz="0" w:space="0" w:color="auto"/>
                <w:left w:val="none" w:sz="0" w:space="0" w:color="auto"/>
                <w:bottom w:val="none" w:sz="0" w:space="0" w:color="auto"/>
                <w:right w:val="none" w:sz="0" w:space="0" w:color="auto"/>
              </w:divBdr>
              <w:divsChild>
                <w:div w:id="2232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94593">
      <w:bodyDiv w:val="1"/>
      <w:marLeft w:val="0"/>
      <w:marRight w:val="0"/>
      <w:marTop w:val="0"/>
      <w:marBottom w:val="0"/>
      <w:divBdr>
        <w:top w:val="none" w:sz="0" w:space="0" w:color="auto"/>
        <w:left w:val="none" w:sz="0" w:space="0" w:color="auto"/>
        <w:bottom w:val="none" w:sz="0" w:space="0" w:color="auto"/>
        <w:right w:val="none" w:sz="0" w:space="0" w:color="auto"/>
      </w:divBdr>
    </w:div>
    <w:div w:id="150297504">
      <w:bodyDiv w:val="1"/>
      <w:marLeft w:val="0"/>
      <w:marRight w:val="0"/>
      <w:marTop w:val="0"/>
      <w:marBottom w:val="0"/>
      <w:divBdr>
        <w:top w:val="none" w:sz="0" w:space="0" w:color="auto"/>
        <w:left w:val="none" w:sz="0" w:space="0" w:color="auto"/>
        <w:bottom w:val="none" w:sz="0" w:space="0" w:color="auto"/>
        <w:right w:val="none" w:sz="0" w:space="0" w:color="auto"/>
      </w:divBdr>
    </w:div>
    <w:div w:id="232011662">
      <w:bodyDiv w:val="1"/>
      <w:marLeft w:val="0"/>
      <w:marRight w:val="0"/>
      <w:marTop w:val="0"/>
      <w:marBottom w:val="0"/>
      <w:divBdr>
        <w:top w:val="none" w:sz="0" w:space="0" w:color="auto"/>
        <w:left w:val="none" w:sz="0" w:space="0" w:color="auto"/>
        <w:bottom w:val="none" w:sz="0" w:space="0" w:color="auto"/>
        <w:right w:val="none" w:sz="0" w:space="0" w:color="auto"/>
      </w:divBdr>
    </w:div>
    <w:div w:id="409422867">
      <w:bodyDiv w:val="1"/>
      <w:marLeft w:val="0"/>
      <w:marRight w:val="0"/>
      <w:marTop w:val="0"/>
      <w:marBottom w:val="0"/>
      <w:divBdr>
        <w:top w:val="none" w:sz="0" w:space="0" w:color="auto"/>
        <w:left w:val="none" w:sz="0" w:space="0" w:color="auto"/>
        <w:bottom w:val="none" w:sz="0" w:space="0" w:color="auto"/>
        <w:right w:val="none" w:sz="0" w:space="0" w:color="auto"/>
      </w:divBdr>
    </w:div>
    <w:div w:id="444038056">
      <w:bodyDiv w:val="1"/>
      <w:marLeft w:val="0"/>
      <w:marRight w:val="0"/>
      <w:marTop w:val="0"/>
      <w:marBottom w:val="0"/>
      <w:divBdr>
        <w:top w:val="none" w:sz="0" w:space="0" w:color="auto"/>
        <w:left w:val="none" w:sz="0" w:space="0" w:color="auto"/>
        <w:bottom w:val="none" w:sz="0" w:space="0" w:color="auto"/>
        <w:right w:val="none" w:sz="0" w:space="0" w:color="auto"/>
      </w:divBdr>
    </w:div>
    <w:div w:id="478570932">
      <w:bodyDiv w:val="1"/>
      <w:marLeft w:val="0"/>
      <w:marRight w:val="0"/>
      <w:marTop w:val="0"/>
      <w:marBottom w:val="0"/>
      <w:divBdr>
        <w:top w:val="none" w:sz="0" w:space="0" w:color="auto"/>
        <w:left w:val="none" w:sz="0" w:space="0" w:color="auto"/>
        <w:bottom w:val="none" w:sz="0" w:space="0" w:color="auto"/>
        <w:right w:val="none" w:sz="0" w:space="0" w:color="auto"/>
      </w:divBdr>
      <w:divsChild>
        <w:div w:id="434516129">
          <w:marLeft w:val="0"/>
          <w:marRight w:val="0"/>
          <w:marTop w:val="0"/>
          <w:marBottom w:val="0"/>
          <w:divBdr>
            <w:top w:val="none" w:sz="0" w:space="0" w:color="auto"/>
            <w:left w:val="none" w:sz="0" w:space="0" w:color="auto"/>
            <w:bottom w:val="none" w:sz="0" w:space="0" w:color="auto"/>
            <w:right w:val="none" w:sz="0" w:space="0" w:color="auto"/>
          </w:divBdr>
          <w:divsChild>
            <w:div w:id="543563458">
              <w:marLeft w:val="0"/>
              <w:marRight w:val="0"/>
              <w:marTop w:val="0"/>
              <w:marBottom w:val="0"/>
              <w:divBdr>
                <w:top w:val="none" w:sz="0" w:space="0" w:color="auto"/>
                <w:left w:val="none" w:sz="0" w:space="0" w:color="auto"/>
                <w:bottom w:val="none" w:sz="0" w:space="0" w:color="auto"/>
                <w:right w:val="none" w:sz="0" w:space="0" w:color="auto"/>
              </w:divBdr>
              <w:divsChild>
                <w:div w:id="1477915505">
                  <w:marLeft w:val="0"/>
                  <w:marRight w:val="0"/>
                  <w:marTop w:val="0"/>
                  <w:marBottom w:val="0"/>
                  <w:divBdr>
                    <w:top w:val="none" w:sz="0" w:space="0" w:color="auto"/>
                    <w:left w:val="none" w:sz="0" w:space="0" w:color="auto"/>
                    <w:bottom w:val="none" w:sz="0" w:space="0" w:color="auto"/>
                    <w:right w:val="none" w:sz="0" w:space="0" w:color="auto"/>
                  </w:divBdr>
                  <w:divsChild>
                    <w:div w:id="2011325242">
                      <w:marLeft w:val="0"/>
                      <w:marRight w:val="0"/>
                      <w:marTop w:val="0"/>
                      <w:marBottom w:val="0"/>
                      <w:divBdr>
                        <w:top w:val="none" w:sz="0" w:space="0" w:color="auto"/>
                        <w:left w:val="none" w:sz="0" w:space="0" w:color="auto"/>
                        <w:bottom w:val="none" w:sz="0" w:space="0" w:color="auto"/>
                        <w:right w:val="none" w:sz="0" w:space="0" w:color="auto"/>
                      </w:divBdr>
                      <w:divsChild>
                        <w:div w:id="998339739">
                          <w:marLeft w:val="0"/>
                          <w:marRight w:val="0"/>
                          <w:marTop w:val="0"/>
                          <w:marBottom w:val="0"/>
                          <w:divBdr>
                            <w:top w:val="none" w:sz="0" w:space="0" w:color="auto"/>
                            <w:left w:val="none" w:sz="0" w:space="0" w:color="auto"/>
                            <w:bottom w:val="none" w:sz="0" w:space="0" w:color="auto"/>
                            <w:right w:val="none" w:sz="0" w:space="0" w:color="auto"/>
                          </w:divBdr>
                          <w:divsChild>
                            <w:div w:id="1562594902">
                              <w:marLeft w:val="0"/>
                              <w:marRight w:val="0"/>
                              <w:marTop w:val="0"/>
                              <w:marBottom w:val="0"/>
                              <w:divBdr>
                                <w:top w:val="none" w:sz="0" w:space="0" w:color="auto"/>
                                <w:left w:val="none" w:sz="0" w:space="0" w:color="auto"/>
                                <w:bottom w:val="none" w:sz="0" w:space="0" w:color="auto"/>
                                <w:right w:val="none" w:sz="0" w:space="0" w:color="auto"/>
                              </w:divBdr>
                              <w:divsChild>
                                <w:div w:id="1497303693">
                                  <w:marLeft w:val="0"/>
                                  <w:marRight w:val="0"/>
                                  <w:marTop w:val="0"/>
                                  <w:marBottom w:val="0"/>
                                  <w:divBdr>
                                    <w:top w:val="none" w:sz="0" w:space="0" w:color="auto"/>
                                    <w:left w:val="none" w:sz="0" w:space="0" w:color="auto"/>
                                    <w:bottom w:val="none" w:sz="0" w:space="0" w:color="auto"/>
                                    <w:right w:val="none" w:sz="0" w:space="0" w:color="auto"/>
                                  </w:divBdr>
                                  <w:divsChild>
                                    <w:div w:id="676807981">
                                      <w:marLeft w:val="0"/>
                                      <w:marRight w:val="0"/>
                                      <w:marTop w:val="0"/>
                                      <w:marBottom w:val="0"/>
                                      <w:divBdr>
                                        <w:top w:val="none" w:sz="0" w:space="0" w:color="auto"/>
                                        <w:left w:val="none" w:sz="0" w:space="0" w:color="auto"/>
                                        <w:bottom w:val="none" w:sz="0" w:space="0" w:color="auto"/>
                                        <w:right w:val="none" w:sz="0" w:space="0" w:color="auto"/>
                                      </w:divBdr>
                                      <w:divsChild>
                                        <w:div w:id="238246559">
                                          <w:marLeft w:val="0"/>
                                          <w:marRight w:val="0"/>
                                          <w:marTop w:val="0"/>
                                          <w:marBottom w:val="0"/>
                                          <w:divBdr>
                                            <w:top w:val="none" w:sz="0" w:space="0" w:color="auto"/>
                                            <w:left w:val="none" w:sz="0" w:space="0" w:color="auto"/>
                                            <w:bottom w:val="none" w:sz="0" w:space="0" w:color="auto"/>
                                            <w:right w:val="none" w:sz="0" w:space="0" w:color="auto"/>
                                          </w:divBdr>
                                          <w:divsChild>
                                            <w:div w:id="970673172">
                                              <w:marLeft w:val="0"/>
                                              <w:marRight w:val="0"/>
                                              <w:marTop w:val="0"/>
                                              <w:marBottom w:val="0"/>
                                              <w:divBdr>
                                                <w:top w:val="none" w:sz="0" w:space="0" w:color="auto"/>
                                                <w:left w:val="none" w:sz="0" w:space="0" w:color="auto"/>
                                                <w:bottom w:val="none" w:sz="0" w:space="0" w:color="auto"/>
                                                <w:right w:val="none" w:sz="0" w:space="0" w:color="auto"/>
                                              </w:divBdr>
                                            </w:div>
                                            <w:div w:id="65707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6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4730">
                              <w:marLeft w:val="0"/>
                              <w:marRight w:val="0"/>
                              <w:marTop w:val="0"/>
                              <w:marBottom w:val="0"/>
                              <w:divBdr>
                                <w:top w:val="none" w:sz="0" w:space="0" w:color="auto"/>
                                <w:left w:val="none" w:sz="0" w:space="0" w:color="auto"/>
                                <w:bottom w:val="none" w:sz="0" w:space="0" w:color="auto"/>
                                <w:right w:val="none" w:sz="0" w:space="0" w:color="auto"/>
                              </w:divBdr>
                              <w:divsChild>
                                <w:div w:id="230703387">
                                  <w:marLeft w:val="0"/>
                                  <w:marRight w:val="0"/>
                                  <w:marTop w:val="0"/>
                                  <w:marBottom w:val="0"/>
                                  <w:divBdr>
                                    <w:top w:val="none" w:sz="0" w:space="0" w:color="auto"/>
                                    <w:left w:val="none" w:sz="0" w:space="0" w:color="auto"/>
                                    <w:bottom w:val="none" w:sz="0" w:space="0" w:color="auto"/>
                                    <w:right w:val="none" w:sz="0" w:space="0" w:color="auto"/>
                                  </w:divBdr>
                                  <w:divsChild>
                                    <w:div w:id="1256015570">
                                      <w:marLeft w:val="0"/>
                                      <w:marRight w:val="0"/>
                                      <w:marTop w:val="0"/>
                                      <w:marBottom w:val="0"/>
                                      <w:divBdr>
                                        <w:top w:val="none" w:sz="0" w:space="0" w:color="auto"/>
                                        <w:left w:val="none" w:sz="0" w:space="0" w:color="auto"/>
                                        <w:bottom w:val="none" w:sz="0" w:space="0" w:color="auto"/>
                                        <w:right w:val="none" w:sz="0" w:space="0" w:color="auto"/>
                                      </w:divBdr>
                                      <w:divsChild>
                                        <w:div w:id="144133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5861538">
      <w:bodyDiv w:val="1"/>
      <w:marLeft w:val="0"/>
      <w:marRight w:val="0"/>
      <w:marTop w:val="0"/>
      <w:marBottom w:val="0"/>
      <w:divBdr>
        <w:top w:val="none" w:sz="0" w:space="0" w:color="auto"/>
        <w:left w:val="none" w:sz="0" w:space="0" w:color="auto"/>
        <w:bottom w:val="none" w:sz="0" w:space="0" w:color="auto"/>
        <w:right w:val="none" w:sz="0" w:space="0" w:color="auto"/>
      </w:divBdr>
    </w:div>
    <w:div w:id="793600389">
      <w:bodyDiv w:val="1"/>
      <w:marLeft w:val="0"/>
      <w:marRight w:val="0"/>
      <w:marTop w:val="1164"/>
      <w:marBottom w:val="0"/>
      <w:divBdr>
        <w:top w:val="none" w:sz="0" w:space="0" w:color="auto"/>
        <w:left w:val="none" w:sz="0" w:space="0" w:color="auto"/>
        <w:bottom w:val="none" w:sz="0" w:space="0" w:color="auto"/>
        <w:right w:val="none" w:sz="0" w:space="0" w:color="auto"/>
      </w:divBdr>
      <w:divsChild>
        <w:div w:id="966818235">
          <w:marLeft w:val="0"/>
          <w:marRight w:val="0"/>
          <w:marTop w:val="0"/>
          <w:marBottom w:val="0"/>
          <w:divBdr>
            <w:top w:val="none" w:sz="0" w:space="0" w:color="auto"/>
            <w:left w:val="none" w:sz="0" w:space="0" w:color="auto"/>
            <w:bottom w:val="none" w:sz="0" w:space="0" w:color="auto"/>
            <w:right w:val="none" w:sz="0" w:space="0" w:color="auto"/>
          </w:divBdr>
          <w:divsChild>
            <w:div w:id="10958706">
              <w:marLeft w:val="0"/>
              <w:marRight w:val="0"/>
              <w:marTop w:val="0"/>
              <w:marBottom w:val="0"/>
              <w:divBdr>
                <w:top w:val="none" w:sz="0" w:space="0" w:color="auto"/>
                <w:left w:val="none" w:sz="0" w:space="0" w:color="auto"/>
                <w:bottom w:val="none" w:sz="0" w:space="0" w:color="auto"/>
                <w:right w:val="none" w:sz="0" w:space="0" w:color="auto"/>
              </w:divBdr>
              <w:divsChild>
                <w:div w:id="332998128">
                  <w:marLeft w:val="0"/>
                  <w:marRight w:val="0"/>
                  <w:marTop w:val="0"/>
                  <w:marBottom w:val="0"/>
                  <w:divBdr>
                    <w:top w:val="none" w:sz="0" w:space="0" w:color="auto"/>
                    <w:left w:val="none" w:sz="0" w:space="0" w:color="auto"/>
                    <w:bottom w:val="none" w:sz="0" w:space="0" w:color="auto"/>
                    <w:right w:val="none" w:sz="0" w:space="0" w:color="auto"/>
                  </w:divBdr>
                  <w:divsChild>
                    <w:div w:id="1050499245">
                      <w:marLeft w:val="0"/>
                      <w:marRight w:val="0"/>
                      <w:marTop w:val="0"/>
                      <w:marBottom w:val="0"/>
                      <w:divBdr>
                        <w:top w:val="none" w:sz="0" w:space="0" w:color="auto"/>
                        <w:left w:val="none" w:sz="0" w:space="0" w:color="auto"/>
                        <w:bottom w:val="none" w:sz="0" w:space="0" w:color="auto"/>
                        <w:right w:val="none" w:sz="0" w:space="0" w:color="auto"/>
                      </w:divBdr>
                      <w:divsChild>
                        <w:div w:id="5864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027029">
      <w:bodyDiv w:val="1"/>
      <w:marLeft w:val="0"/>
      <w:marRight w:val="0"/>
      <w:marTop w:val="0"/>
      <w:marBottom w:val="0"/>
      <w:divBdr>
        <w:top w:val="none" w:sz="0" w:space="0" w:color="auto"/>
        <w:left w:val="none" w:sz="0" w:space="0" w:color="auto"/>
        <w:bottom w:val="none" w:sz="0" w:space="0" w:color="auto"/>
        <w:right w:val="none" w:sz="0" w:space="0" w:color="auto"/>
      </w:divBdr>
    </w:div>
    <w:div w:id="814106201">
      <w:bodyDiv w:val="1"/>
      <w:marLeft w:val="0"/>
      <w:marRight w:val="0"/>
      <w:marTop w:val="0"/>
      <w:marBottom w:val="0"/>
      <w:divBdr>
        <w:top w:val="none" w:sz="0" w:space="0" w:color="auto"/>
        <w:left w:val="none" w:sz="0" w:space="0" w:color="auto"/>
        <w:bottom w:val="none" w:sz="0" w:space="0" w:color="auto"/>
        <w:right w:val="none" w:sz="0" w:space="0" w:color="auto"/>
      </w:divBdr>
    </w:div>
    <w:div w:id="965356274">
      <w:bodyDiv w:val="1"/>
      <w:marLeft w:val="0"/>
      <w:marRight w:val="0"/>
      <w:marTop w:val="0"/>
      <w:marBottom w:val="0"/>
      <w:divBdr>
        <w:top w:val="none" w:sz="0" w:space="0" w:color="auto"/>
        <w:left w:val="none" w:sz="0" w:space="0" w:color="auto"/>
        <w:bottom w:val="none" w:sz="0" w:space="0" w:color="auto"/>
        <w:right w:val="none" w:sz="0" w:space="0" w:color="auto"/>
      </w:divBdr>
    </w:div>
    <w:div w:id="1045712332">
      <w:bodyDiv w:val="1"/>
      <w:marLeft w:val="0"/>
      <w:marRight w:val="0"/>
      <w:marTop w:val="0"/>
      <w:marBottom w:val="0"/>
      <w:divBdr>
        <w:top w:val="none" w:sz="0" w:space="0" w:color="auto"/>
        <w:left w:val="none" w:sz="0" w:space="0" w:color="auto"/>
        <w:bottom w:val="none" w:sz="0" w:space="0" w:color="auto"/>
        <w:right w:val="none" w:sz="0" w:space="0" w:color="auto"/>
      </w:divBdr>
    </w:div>
    <w:div w:id="1185366513">
      <w:bodyDiv w:val="1"/>
      <w:marLeft w:val="0"/>
      <w:marRight w:val="0"/>
      <w:marTop w:val="0"/>
      <w:marBottom w:val="0"/>
      <w:divBdr>
        <w:top w:val="none" w:sz="0" w:space="0" w:color="auto"/>
        <w:left w:val="none" w:sz="0" w:space="0" w:color="auto"/>
        <w:bottom w:val="none" w:sz="0" w:space="0" w:color="auto"/>
        <w:right w:val="none" w:sz="0" w:space="0" w:color="auto"/>
      </w:divBdr>
    </w:div>
    <w:div w:id="1300260532">
      <w:bodyDiv w:val="1"/>
      <w:marLeft w:val="0"/>
      <w:marRight w:val="0"/>
      <w:marTop w:val="0"/>
      <w:marBottom w:val="0"/>
      <w:divBdr>
        <w:top w:val="none" w:sz="0" w:space="0" w:color="auto"/>
        <w:left w:val="none" w:sz="0" w:space="0" w:color="auto"/>
        <w:bottom w:val="none" w:sz="0" w:space="0" w:color="auto"/>
        <w:right w:val="none" w:sz="0" w:space="0" w:color="auto"/>
      </w:divBdr>
    </w:div>
    <w:div w:id="1327974757">
      <w:bodyDiv w:val="1"/>
      <w:marLeft w:val="0"/>
      <w:marRight w:val="0"/>
      <w:marTop w:val="0"/>
      <w:marBottom w:val="0"/>
      <w:divBdr>
        <w:top w:val="none" w:sz="0" w:space="0" w:color="auto"/>
        <w:left w:val="none" w:sz="0" w:space="0" w:color="auto"/>
        <w:bottom w:val="none" w:sz="0" w:space="0" w:color="auto"/>
        <w:right w:val="none" w:sz="0" w:space="0" w:color="auto"/>
      </w:divBdr>
    </w:div>
    <w:div w:id="1335763452">
      <w:bodyDiv w:val="1"/>
      <w:marLeft w:val="0"/>
      <w:marRight w:val="0"/>
      <w:marTop w:val="0"/>
      <w:marBottom w:val="0"/>
      <w:divBdr>
        <w:top w:val="none" w:sz="0" w:space="0" w:color="auto"/>
        <w:left w:val="none" w:sz="0" w:space="0" w:color="auto"/>
        <w:bottom w:val="none" w:sz="0" w:space="0" w:color="auto"/>
        <w:right w:val="none" w:sz="0" w:space="0" w:color="auto"/>
      </w:divBdr>
      <w:divsChild>
        <w:div w:id="70665673">
          <w:marLeft w:val="0"/>
          <w:marRight w:val="0"/>
          <w:marTop w:val="150"/>
          <w:marBottom w:val="150"/>
          <w:divBdr>
            <w:top w:val="none" w:sz="0" w:space="0" w:color="auto"/>
            <w:left w:val="none" w:sz="0" w:space="0" w:color="auto"/>
            <w:bottom w:val="none" w:sz="0" w:space="0" w:color="auto"/>
            <w:right w:val="none" w:sz="0" w:space="0" w:color="auto"/>
          </w:divBdr>
          <w:divsChild>
            <w:div w:id="266354122">
              <w:marLeft w:val="0"/>
              <w:marRight w:val="0"/>
              <w:marTop w:val="15"/>
              <w:marBottom w:val="0"/>
              <w:divBdr>
                <w:top w:val="single" w:sz="6" w:space="0" w:color="E6E6E6"/>
                <w:left w:val="none" w:sz="0" w:space="0" w:color="auto"/>
                <w:bottom w:val="single" w:sz="6" w:space="0" w:color="E6E6E6"/>
                <w:right w:val="none" w:sz="0" w:space="0" w:color="auto"/>
              </w:divBdr>
              <w:divsChild>
                <w:div w:id="2055226643">
                  <w:marLeft w:val="0"/>
                  <w:marRight w:val="0"/>
                  <w:marTop w:val="0"/>
                  <w:marBottom w:val="0"/>
                  <w:divBdr>
                    <w:top w:val="none" w:sz="0" w:space="0" w:color="auto"/>
                    <w:left w:val="single" w:sz="6" w:space="0" w:color="E6E6E6"/>
                    <w:bottom w:val="none" w:sz="0" w:space="0" w:color="auto"/>
                    <w:right w:val="single" w:sz="6" w:space="0" w:color="E6E6E6"/>
                  </w:divBdr>
                  <w:divsChild>
                    <w:div w:id="1509367303">
                      <w:marLeft w:val="0"/>
                      <w:marRight w:val="0"/>
                      <w:marTop w:val="0"/>
                      <w:marBottom w:val="0"/>
                      <w:divBdr>
                        <w:top w:val="none" w:sz="0" w:space="0" w:color="auto"/>
                        <w:left w:val="none" w:sz="0" w:space="0" w:color="auto"/>
                        <w:bottom w:val="none" w:sz="0" w:space="0" w:color="auto"/>
                        <w:right w:val="none" w:sz="0" w:space="0" w:color="auto"/>
                      </w:divBdr>
                      <w:divsChild>
                        <w:div w:id="1405879252">
                          <w:marLeft w:val="0"/>
                          <w:marRight w:val="0"/>
                          <w:marTop w:val="0"/>
                          <w:marBottom w:val="0"/>
                          <w:divBdr>
                            <w:top w:val="none" w:sz="0" w:space="0" w:color="auto"/>
                            <w:left w:val="none" w:sz="0" w:space="0" w:color="auto"/>
                            <w:bottom w:val="none" w:sz="0" w:space="0" w:color="auto"/>
                            <w:right w:val="none" w:sz="0" w:space="0" w:color="auto"/>
                          </w:divBdr>
                          <w:divsChild>
                            <w:div w:id="818692963">
                              <w:marLeft w:val="0"/>
                              <w:marRight w:val="0"/>
                              <w:marTop w:val="0"/>
                              <w:marBottom w:val="0"/>
                              <w:divBdr>
                                <w:top w:val="none" w:sz="0" w:space="0" w:color="auto"/>
                                <w:left w:val="none" w:sz="0" w:space="0" w:color="auto"/>
                                <w:bottom w:val="none" w:sz="0" w:space="0" w:color="auto"/>
                                <w:right w:val="none" w:sz="0" w:space="0" w:color="auto"/>
                              </w:divBdr>
                              <w:divsChild>
                                <w:div w:id="117646817">
                                  <w:marLeft w:val="0"/>
                                  <w:marRight w:val="0"/>
                                  <w:marTop w:val="0"/>
                                  <w:marBottom w:val="0"/>
                                  <w:divBdr>
                                    <w:top w:val="none" w:sz="0" w:space="0" w:color="auto"/>
                                    <w:left w:val="none" w:sz="0" w:space="0" w:color="auto"/>
                                    <w:bottom w:val="none" w:sz="0" w:space="0" w:color="auto"/>
                                    <w:right w:val="none" w:sz="0" w:space="0" w:color="auto"/>
                                  </w:divBdr>
                                  <w:divsChild>
                                    <w:div w:id="746070088">
                                      <w:marLeft w:val="0"/>
                                      <w:marRight w:val="0"/>
                                      <w:marTop w:val="0"/>
                                      <w:marBottom w:val="0"/>
                                      <w:divBdr>
                                        <w:top w:val="none" w:sz="0" w:space="0" w:color="auto"/>
                                        <w:left w:val="none" w:sz="0" w:space="0" w:color="auto"/>
                                        <w:bottom w:val="none" w:sz="0" w:space="0" w:color="auto"/>
                                        <w:right w:val="none" w:sz="0" w:space="0" w:color="auto"/>
                                      </w:divBdr>
                                      <w:divsChild>
                                        <w:div w:id="1337807432">
                                          <w:marLeft w:val="0"/>
                                          <w:marRight w:val="0"/>
                                          <w:marTop w:val="0"/>
                                          <w:marBottom w:val="0"/>
                                          <w:divBdr>
                                            <w:top w:val="none" w:sz="0" w:space="0" w:color="auto"/>
                                            <w:left w:val="none" w:sz="0" w:space="0" w:color="auto"/>
                                            <w:bottom w:val="none" w:sz="0" w:space="0" w:color="auto"/>
                                            <w:right w:val="none" w:sz="0" w:space="0" w:color="auto"/>
                                          </w:divBdr>
                                          <w:divsChild>
                                            <w:div w:id="637759355">
                                              <w:marLeft w:val="0"/>
                                              <w:marRight w:val="0"/>
                                              <w:marTop w:val="0"/>
                                              <w:marBottom w:val="0"/>
                                              <w:divBdr>
                                                <w:top w:val="none" w:sz="0" w:space="0" w:color="auto"/>
                                                <w:left w:val="none" w:sz="0" w:space="0" w:color="auto"/>
                                                <w:bottom w:val="none" w:sz="0" w:space="0" w:color="auto"/>
                                                <w:right w:val="none" w:sz="0" w:space="0" w:color="auto"/>
                                              </w:divBdr>
                                            </w:div>
                                            <w:div w:id="1571428609">
                                              <w:marLeft w:val="0"/>
                                              <w:marRight w:val="0"/>
                                              <w:marTop w:val="0"/>
                                              <w:marBottom w:val="0"/>
                                              <w:divBdr>
                                                <w:top w:val="none" w:sz="0" w:space="0" w:color="auto"/>
                                                <w:left w:val="none" w:sz="0" w:space="0" w:color="auto"/>
                                                <w:bottom w:val="none" w:sz="0" w:space="0" w:color="auto"/>
                                                <w:right w:val="none" w:sz="0" w:space="0" w:color="auto"/>
                                              </w:divBdr>
                                            </w:div>
                                            <w:div w:id="12328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8893419">
      <w:bodyDiv w:val="1"/>
      <w:marLeft w:val="0"/>
      <w:marRight w:val="0"/>
      <w:marTop w:val="0"/>
      <w:marBottom w:val="0"/>
      <w:divBdr>
        <w:top w:val="none" w:sz="0" w:space="0" w:color="auto"/>
        <w:left w:val="none" w:sz="0" w:space="0" w:color="auto"/>
        <w:bottom w:val="none" w:sz="0" w:space="0" w:color="auto"/>
        <w:right w:val="none" w:sz="0" w:space="0" w:color="auto"/>
      </w:divBdr>
    </w:div>
    <w:div w:id="1488009148">
      <w:bodyDiv w:val="1"/>
      <w:marLeft w:val="0"/>
      <w:marRight w:val="0"/>
      <w:marTop w:val="0"/>
      <w:marBottom w:val="0"/>
      <w:divBdr>
        <w:top w:val="none" w:sz="0" w:space="0" w:color="auto"/>
        <w:left w:val="none" w:sz="0" w:space="0" w:color="auto"/>
        <w:bottom w:val="none" w:sz="0" w:space="0" w:color="auto"/>
        <w:right w:val="none" w:sz="0" w:space="0" w:color="auto"/>
      </w:divBdr>
    </w:div>
    <w:div w:id="1544293638">
      <w:bodyDiv w:val="1"/>
      <w:marLeft w:val="0"/>
      <w:marRight w:val="0"/>
      <w:marTop w:val="0"/>
      <w:marBottom w:val="0"/>
      <w:divBdr>
        <w:top w:val="none" w:sz="0" w:space="0" w:color="auto"/>
        <w:left w:val="none" w:sz="0" w:space="0" w:color="auto"/>
        <w:bottom w:val="none" w:sz="0" w:space="0" w:color="auto"/>
        <w:right w:val="none" w:sz="0" w:space="0" w:color="auto"/>
      </w:divBdr>
      <w:divsChild>
        <w:div w:id="1470898958">
          <w:marLeft w:val="0"/>
          <w:marRight w:val="0"/>
          <w:marTop w:val="127"/>
          <w:marBottom w:val="127"/>
          <w:divBdr>
            <w:top w:val="none" w:sz="0" w:space="0" w:color="auto"/>
            <w:left w:val="none" w:sz="0" w:space="0" w:color="auto"/>
            <w:bottom w:val="none" w:sz="0" w:space="0" w:color="auto"/>
            <w:right w:val="none" w:sz="0" w:space="0" w:color="auto"/>
          </w:divBdr>
          <w:divsChild>
            <w:div w:id="606667645">
              <w:marLeft w:val="0"/>
              <w:marRight w:val="0"/>
              <w:marTop w:val="13"/>
              <w:marBottom w:val="0"/>
              <w:divBdr>
                <w:top w:val="single" w:sz="4" w:space="0" w:color="E6E6E6"/>
                <w:left w:val="none" w:sz="0" w:space="0" w:color="auto"/>
                <w:bottom w:val="single" w:sz="4" w:space="0" w:color="E6E6E6"/>
                <w:right w:val="none" w:sz="0" w:space="0" w:color="auto"/>
              </w:divBdr>
              <w:divsChild>
                <w:div w:id="294801424">
                  <w:marLeft w:val="0"/>
                  <w:marRight w:val="0"/>
                  <w:marTop w:val="0"/>
                  <w:marBottom w:val="0"/>
                  <w:divBdr>
                    <w:top w:val="none" w:sz="0" w:space="0" w:color="auto"/>
                    <w:left w:val="single" w:sz="4" w:space="0" w:color="E6E6E6"/>
                    <w:bottom w:val="none" w:sz="0" w:space="0" w:color="auto"/>
                    <w:right w:val="single" w:sz="4" w:space="0" w:color="E6E6E6"/>
                  </w:divBdr>
                  <w:divsChild>
                    <w:div w:id="1523279713">
                      <w:marLeft w:val="0"/>
                      <w:marRight w:val="0"/>
                      <w:marTop w:val="0"/>
                      <w:marBottom w:val="0"/>
                      <w:divBdr>
                        <w:top w:val="none" w:sz="0" w:space="0" w:color="auto"/>
                        <w:left w:val="none" w:sz="0" w:space="0" w:color="auto"/>
                        <w:bottom w:val="none" w:sz="0" w:space="0" w:color="auto"/>
                        <w:right w:val="none" w:sz="0" w:space="0" w:color="auto"/>
                      </w:divBdr>
                      <w:divsChild>
                        <w:div w:id="1623270318">
                          <w:marLeft w:val="0"/>
                          <w:marRight w:val="0"/>
                          <w:marTop w:val="0"/>
                          <w:marBottom w:val="0"/>
                          <w:divBdr>
                            <w:top w:val="none" w:sz="0" w:space="0" w:color="auto"/>
                            <w:left w:val="none" w:sz="0" w:space="0" w:color="auto"/>
                            <w:bottom w:val="none" w:sz="0" w:space="0" w:color="auto"/>
                            <w:right w:val="none" w:sz="0" w:space="0" w:color="auto"/>
                          </w:divBdr>
                          <w:divsChild>
                            <w:div w:id="87315514">
                              <w:marLeft w:val="0"/>
                              <w:marRight w:val="0"/>
                              <w:marTop w:val="0"/>
                              <w:marBottom w:val="0"/>
                              <w:divBdr>
                                <w:top w:val="none" w:sz="0" w:space="0" w:color="auto"/>
                                <w:left w:val="none" w:sz="0" w:space="0" w:color="auto"/>
                                <w:bottom w:val="none" w:sz="0" w:space="0" w:color="auto"/>
                                <w:right w:val="none" w:sz="0" w:space="0" w:color="auto"/>
                              </w:divBdr>
                              <w:divsChild>
                                <w:div w:id="1316253420">
                                  <w:marLeft w:val="0"/>
                                  <w:marRight w:val="0"/>
                                  <w:marTop w:val="0"/>
                                  <w:marBottom w:val="0"/>
                                  <w:divBdr>
                                    <w:top w:val="none" w:sz="0" w:space="0" w:color="auto"/>
                                    <w:left w:val="none" w:sz="0" w:space="0" w:color="auto"/>
                                    <w:bottom w:val="none" w:sz="0" w:space="0" w:color="auto"/>
                                    <w:right w:val="none" w:sz="0" w:space="0" w:color="auto"/>
                                  </w:divBdr>
                                  <w:divsChild>
                                    <w:div w:id="1645039371">
                                      <w:marLeft w:val="0"/>
                                      <w:marRight w:val="0"/>
                                      <w:marTop w:val="0"/>
                                      <w:marBottom w:val="0"/>
                                      <w:divBdr>
                                        <w:top w:val="none" w:sz="0" w:space="0" w:color="auto"/>
                                        <w:left w:val="none" w:sz="0" w:space="0" w:color="auto"/>
                                        <w:bottom w:val="none" w:sz="0" w:space="0" w:color="auto"/>
                                        <w:right w:val="none" w:sz="0" w:space="0" w:color="auto"/>
                                      </w:divBdr>
                                      <w:divsChild>
                                        <w:div w:id="1332297249">
                                          <w:marLeft w:val="0"/>
                                          <w:marRight w:val="0"/>
                                          <w:marTop w:val="0"/>
                                          <w:marBottom w:val="0"/>
                                          <w:divBdr>
                                            <w:top w:val="none" w:sz="0" w:space="0" w:color="auto"/>
                                            <w:left w:val="none" w:sz="0" w:space="0" w:color="auto"/>
                                            <w:bottom w:val="none" w:sz="0" w:space="0" w:color="auto"/>
                                            <w:right w:val="none" w:sz="0" w:space="0" w:color="auto"/>
                                          </w:divBdr>
                                          <w:divsChild>
                                            <w:div w:id="647783012">
                                              <w:marLeft w:val="0"/>
                                              <w:marRight w:val="0"/>
                                              <w:marTop w:val="0"/>
                                              <w:marBottom w:val="0"/>
                                              <w:divBdr>
                                                <w:top w:val="none" w:sz="0" w:space="0" w:color="auto"/>
                                                <w:left w:val="none" w:sz="0" w:space="0" w:color="auto"/>
                                                <w:bottom w:val="none" w:sz="0" w:space="0" w:color="auto"/>
                                                <w:right w:val="none" w:sz="0" w:space="0" w:color="auto"/>
                                              </w:divBdr>
                                            </w:div>
                                            <w:div w:id="1374768010">
                                              <w:marLeft w:val="0"/>
                                              <w:marRight w:val="0"/>
                                              <w:marTop w:val="0"/>
                                              <w:marBottom w:val="0"/>
                                              <w:divBdr>
                                                <w:top w:val="none" w:sz="0" w:space="0" w:color="auto"/>
                                                <w:left w:val="none" w:sz="0" w:space="0" w:color="auto"/>
                                                <w:bottom w:val="none" w:sz="0" w:space="0" w:color="auto"/>
                                                <w:right w:val="none" w:sz="0" w:space="0" w:color="auto"/>
                                              </w:divBdr>
                                              <w:divsChild>
                                                <w:div w:id="844705757">
                                                  <w:marLeft w:val="0"/>
                                                  <w:marRight w:val="0"/>
                                                  <w:marTop w:val="0"/>
                                                  <w:marBottom w:val="0"/>
                                                  <w:divBdr>
                                                    <w:top w:val="none" w:sz="0" w:space="0" w:color="auto"/>
                                                    <w:left w:val="none" w:sz="0" w:space="0" w:color="auto"/>
                                                    <w:bottom w:val="none" w:sz="0" w:space="0" w:color="auto"/>
                                                    <w:right w:val="none" w:sz="0" w:space="0" w:color="auto"/>
                                                  </w:divBdr>
                                                </w:div>
                                                <w:div w:id="891112731">
                                                  <w:marLeft w:val="0"/>
                                                  <w:marRight w:val="0"/>
                                                  <w:marTop w:val="0"/>
                                                  <w:marBottom w:val="0"/>
                                                  <w:divBdr>
                                                    <w:top w:val="none" w:sz="0" w:space="0" w:color="auto"/>
                                                    <w:left w:val="none" w:sz="0" w:space="0" w:color="auto"/>
                                                    <w:bottom w:val="none" w:sz="0" w:space="0" w:color="auto"/>
                                                    <w:right w:val="none" w:sz="0" w:space="0" w:color="auto"/>
                                                  </w:divBdr>
                                                </w:div>
                                                <w:div w:id="567882488">
                                                  <w:marLeft w:val="0"/>
                                                  <w:marRight w:val="0"/>
                                                  <w:marTop w:val="0"/>
                                                  <w:marBottom w:val="0"/>
                                                  <w:divBdr>
                                                    <w:top w:val="none" w:sz="0" w:space="0" w:color="auto"/>
                                                    <w:left w:val="none" w:sz="0" w:space="0" w:color="auto"/>
                                                    <w:bottom w:val="none" w:sz="0" w:space="0" w:color="auto"/>
                                                    <w:right w:val="none" w:sz="0" w:space="0" w:color="auto"/>
                                                  </w:divBdr>
                                                </w:div>
                                                <w:div w:id="2081899692">
                                                  <w:marLeft w:val="0"/>
                                                  <w:marRight w:val="0"/>
                                                  <w:marTop w:val="0"/>
                                                  <w:marBottom w:val="0"/>
                                                  <w:divBdr>
                                                    <w:top w:val="none" w:sz="0" w:space="0" w:color="auto"/>
                                                    <w:left w:val="none" w:sz="0" w:space="0" w:color="auto"/>
                                                    <w:bottom w:val="none" w:sz="0" w:space="0" w:color="auto"/>
                                                    <w:right w:val="none" w:sz="0" w:space="0" w:color="auto"/>
                                                  </w:divBdr>
                                                </w:div>
                                                <w:div w:id="179706428">
                                                  <w:marLeft w:val="0"/>
                                                  <w:marRight w:val="0"/>
                                                  <w:marTop w:val="0"/>
                                                  <w:marBottom w:val="0"/>
                                                  <w:divBdr>
                                                    <w:top w:val="none" w:sz="0" w:space="0" w:color="auto"/>
                                                    <w:left w:val="none" w:sz="0" w:space="0" w:color="auto"/>
                                                    <w:bottom w:val="none" w:sz="0" w:space="0" w:color="auto"/>
                                                    <w:right w:val="none" w:sz="0" w:space="0" w:color="auto"/>
                                                  </w:divBdr>
                                                </w:div>
                                                <w:div w:id="58552324">
                                                  <w:marLeft w:val="0"/>
                                                  <w:marRight w:val="0"/>
                                                  <w:marTop w:val="0"/>
                                                  <w:marBottom w:val="0"/>
                                                  <w:divBdr>
                                                    <w:top w:val="none" w:sz="0" w:space="0" w:color="auto"/>
                                                    <w:left w:val="none" w:sz="0" w:space="0" w:color="auto"/>
                                                    <w:bottom w:val="none" w:sz="0" w:space="0" w:color="auto"/>
                                                    <w:right w:val="none" w:sz="0" w:space="0" w:color="auto"/>
                                                  </w:divBdr>
                                                </w:div>
                                                <w:div w:id="2022706128">
                                                  <w:marLeft w:val="0"/>
                                                  <w:marRight w:val="0"/>
                                                  <w:marTop w:val="0"/>
                                                  <w:marBottom w:val="0"/>
                                                  <w:divBdr>
                                                    <w:top w:val="none" w:sz="0" w:space="0" w:color="auto"/>
                                                    <w:left w:val="none" w:sz="0" w:space="0" w:color="auto"/>
                                                    <w:bottom w:val="none" w:sz="0" w:space="0" w:color="auto"/>
                                                    <w:right w:val="none" w:sz="0" w:space="0" w:color="auto"/>
                                                  </w:divBdr>
                                                </w:div>
                                                <w:div w:id="876745741">
                                                  <w:marLeft w:val="0"/>
                                                  <w:marRight w:val="0"/>
                                                  <w:marTop w:val="0"/>
                                                  <w:marBottom w:val="0"/>
                                                  <w:divBdr>
                                                    <w:top w:val="none" w:sz="0" w:space="0" w:color="auto"/>
                                                    <w:left w:val="none" w:sz="0" w:space="0" w:color="auto"/>
                                                    <w:bottom w:val="none" w:sz="0" w:space="0" w:color="auto"/>
                                                    <w:right w:val="none" w:sz="0" w:space="0" w:color="auto"/>
                                                  </w:divBdr>
                                                </w:div>
                                              </w:divsChild>
                                            </w:div>
                                            <w:div w:id="419328340">
                                              <w:marLeft w:val="0"/>
                                              <w:marRight w:val="0"/>
                                              <w:marTop w:val="0"/>
                                              <w:marBottom w:val="0"/>
                                              <w:divBdr>
                                                <w:top w:val="none" w:sz="0" w:space="0" w:color="auto"/>
                                                <w:left w:val="none" w:sz="0" w:space="0" w:color="auto"/>
                                                <w:bottom w:val="none" w:sz="0" w:space="0" w:color="auto"/>
                                                <w:right w:val="none" w:sz="0" w:space="0" w:color="auto"/>
                                              </w:divBdr>
                                            </w:div>
                                            <w:div w:id="1387488195">
                                              <w:marLeft w:val="0"/>
                                              <w:marRight w:val="0"/>
                                              <w:marTop w:val="0"/>
                                              <w:marBottom w:val="0"/>
                                              <w:divBdr>
                                                <w:top w:val="none" w:sz="0" w:space="0" w:color="auto"/>
                                                <w:left w:val="none" w:sz="0" w:space="0" w:color="auto"/>
                                                <w:bottom w:val="none" w:sz="0" w:space="0" w:color="auto"/>
                                                <w:right w:val="none" w:sz="0" w:space="0" w:color="auto"/>
                                              </w:divBdr>
                                            </w:div>
                                          </w:divsChild>
                                        </w:div>
                                        <w:div w:id="1878656673">
                                          <w:marLeft w:val="0"/>
                                          <w:marRight w:val="0"/>
                                          <w:marTop w:val="0"/>
                                          <w:marBottom w:val="0"/>
                                          <w:divBdr>
                                            <w:top w:val="none" w:sz="0" w:space="0" w:color="auto"/>
                                            <w:left w:val="none" w:sz="0" w:space="0" w:color="auto"/>
                                            <w:bottom w:val="none" w:sz="0" w:space="0" w:color="auto"/>
                                            <w:right w:val="none" w:sz="0" w:space="0" w:color="auto"/>
                                          </w:divBdr>
                                          <w:divsChild>
                                            <w:div w:id="110129943">
                                              <w:marLeft w:val="0"/>
                                              <w:marRight w:val="0"/>
                                              <w:marTop w:val="0"/>
                                              <w:marBottom w:val="0"/>
                                              <w:divBdr>
                                                <w:top w:val="none" w:sz="0" w:space="0" w:color="auto"/>
                                                <w:left w:val="none" w:sz="0" w:space="0" w:color="auto"/>
                                                <w:bottom w:val="none" w:sz="0" w:space="0" w:color="auto"/>
                                                <w:right w:val="none" w:sz="0" w:space="0" w:color="auto"/>
                                              </w:divBdr>
                                            </w:div>
                                            <w:div w:id="179536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58685">
                                      <w:marLeft w:val="0"/>
                                      <w:marRight w:val="0"/>
                                      <w:marTop w:val="0"/>
                                      <w:marBottom w:val="0"/>
                                      <w:divBdr>
                                        <w:top w:val="none" w:sz="0" w:space="0" w:color="auto"/>
                                        <w:left w:val="none" w:sz="0" w:space="0" w:color="auto"/>
                                        <w:bottom w:val="none" w:sz="0" w:space="0" w:color="auto"/>
                                        <w:right w:val="none" w:sz="0" w:space="0" w:color="auto"/>
                                      </w:divBdr>
                                      <w:divsChild>
                                        <w:div w:id="172113922">
                                          <w:marLeft w:val="0"/>
                                          <w:marRight w:val="0"/>
                                          <w:marTop w:val="0"/>
                                          <w:marBottom w:val="0"/>
                                          <w:divBdr>
                                            <w:top w:val="none" w:sz="0" w:space="0" w:color="auto"/>
                                            <w:left w:val="none" w:sz="0" w:space="0" w:color="auto"/>
                                            <w:bottom w:val="none" w:sz="0" w:space="0" w:color="auto"/>
                                            <w:right w:val="none" w:sz="0" w:space="0" w:color="auto"/>
                                          </w:divBdr>
                                        </w:div>
                                        <w:div w:id="641353656">
                                          <w:marLeft w:val="0"/>
                                          <w:marRight w:val="0"/>
                                          <w:marTop w:val="0"/>
                                          <w:marBottom w:val="0"/>
                                          <w:divBdr>
                                            <w:top w:val="none" w:sz="0" w:space="0" w:color="auto"/>
                                            <w:left w:val="none" w:sz="0" w:space="0" w:color="auto"/>
                                            <w:bottom w:val="none" w:sz="0" w:space="0" w:color="auto"/>
                                            <w:right w:val="none" w:sz="0" w:space="0" w:color="auto"/>
                                          </w:divBdr>
                                        </w:div>
                                        <w:div w:id="1333609625">
                                          <w:marLeft w:val="0"/>
                                          <w:marRight w:val="0"/>
                                          <w:marTop w:val="0"/>
                                          <w:marBottom w:val="0"/>
                                          <w:divBdr>
                                            <w:top w:val="none" w:sz="0" w:space="0" w:color="auto"/>
                                            <w:left w:val="none" w:sz="0" w:space="0" w:color="auto"/>
                                            <w:bottom w:val="none" w:sz="0" w:space="0" w:color="auto"/>
                                            <w:right w:val="none" w:sz="0" w:space="0" w:color="auto"/>
                                          </w:divBdr>
                                          <w:divsChild>
                                            <w:div w:id="61952906">
                                              <w:marLeft w:val="0"/>
                                              <w:marRight w:val="0"/>
                                              <w:marTop w:val="0"/>
                                              <w:marBottom w:val="0"/>
                                              <w:divBdr>
                                                <w:top w:val="none" w:sz="0" w:space="0" w:color="auto"/>
                                                <w:left w:val="none" w:sz="0" w:space="0" w:color="auto"/>
                                                <w:bottom w:val="none" w:sz="0" w:space="0" w:color="auto"/>
                                                <w:right w:val="none" w:sz="0" w:space="0" w:color="auto"/>
                                              </w:divBdr>
                                            </w:div>
                                            <w:div w:id="1874731953">
                                              <w:marLeft w:val="0"/>
                                              <w:marRight w:val="0"/>
                                              <w:marTop w:val="0"/>
                                              <w:marBottom w:val="0"/>
                                              <w:divBdr>
                                                <w:top w:val="none" w:sz="0" w:space="0" w:color="auto"/>
                                                <w:left w:val="none" w:sz="0" w:space="0" w:color="auto"/>
                                                <w:bottom w:val="none" w:sz="0" w:space="0" w:color="auto"/>
                                                <w:right w:val="none" w:sz="0" w:space="0" w:color="auto"/>
                                              </w:divBdr>
                                            </w:div>
                                            <w:div w:id="1014377577">
                                              <w:marLeft w:val="0"/>
                                              <w:marRight w:val="0"/>
                                              <w:marTop w:val="0"/>
                                              <w:marBottom w:val="0"/>
                                              <w:divBdr>
                                                <w:top w:val="none" w:sz="0" w:space="0" w:color="auto"/>
                                                <w:left w:val="none" w:sz="0" w:space="0" w:color="auto"/>
                                                <w:bottom w:val="none" w:sz="0" w:space="0" w:color="auto"/>
                                                <w:right w:val="none" w:sz="0" w:space="0" w:color="auto"/>
                                              </w:divBdr>
                                              <w:divsChild>
                                                <w:div w:id="1432779234">
                                                  <w:marLeft w:val="0"/>
                                                  <w:marRight w:val="0"/>
                                                  <w:marTop w:val="0"/>
                                                  <w:marBottom w:val="0"/>
                                                  <w:divBdr>
                                                    <w:top w:val="none" w:sz="0" w:space="0" w:color="auto"/>
                                                    <w:left w:val="none" w:sz="0" w:space="0" w:color="auto"/>
                                                    <w:bottom w:val="none" w:sz="0" w:space="0" w:color="auto"/>
                                                    <w:right w:val="none" w:sz="0" w:space="0" w:color="auto"/>
                                                  </w:divBdr>
                                                </w:div>
                                                <w:div w:id="80763170">
                                                  <w:marLeft w:val="0"/>
                                                  <w:marRight w:val="0"/>
                                                  <w:marTop w:val="0"/>
                                                  <w:marBottom w:val="0"/>
                                                  <w:divBdr>
                                                    <w:top w:val="none" w:sz="0" w:space="0" w:color="auto"/>
                                                    <w:left w:val="none" w:sz="0" w:space="0" w:color="auto"/>
                                                    <w:bottom w:val="none" w:sz="0" w:space="0" w:color="auto"/>
                                                    <w:right w:val="none" w:sz="0" w:space="0" w:color="auto"/>
                                                  </w:divBdr>
                                                </w:div>
                                                <w:div w:id="135337472">
                                                  <w:marLeft w:val="0"/>
                                                  <w:marRight w:val="0"/>
                                                  <w:marTop w:val="0"/>
                                                  <w:marBottom w:val="0"/>
                                                  <w:divBdr>
                                                    <w:top w:val="none" w:sz="0" w:space="0" w:color="auto"/>
                                                    <w:left w:val="none" w:sz="0" w:space="0" w:color="auto"/>
                                                    <w:bottom w:val="none" w:sz="0" w:space="0" w:color="auto"/>
                                                    <w:right w:val="none" w:sz="0" w:space="0" w:color="auto"/>
                                                  </w:divBdr>
                                                </w:div>
                                                <w:div w:id="496656279">
                                                  <w:marLeft w:val="0"/>
                                                  <w:marRight w:val="0"/>
                                                  <w:marTop w:val="0"/>
                                                  <w:marBottom w:val="0"/>
                                                  <w:divBdr>
                                                    <w:top w:val="none" w:sz="0" w:space="0" w:color="auto"/>
                                                    <w:left w:val="none" w:sz="0" w:space="0" w:color="auto"/>
                                                    <w:bottom w:val="none" w:sz="0" w:space="0" w:color="auto"/>
                                                    <w:right w:val="none" w:sz="0" w:space="0" w:color="auto"/>
                                                  </w:divBdr>
                                                </w:div>
                                                <w:div w:id="1166048311">
                                                  <w:marLeft w:val="0"/>
                                                  <w:marRight w:val="0"/>
                                                  <w:marTop w:val="0"/>
                                                  <w:marBottom w:val="0"/>
                                                  <w:divBdr>
                                                    <w:top w:val="none" w:sz="0" w:space="0" w:color="auto"/>
                                                    <w:left w:val="none" w:sz="0" w:space="0" w:color="auto"/>
                                                    <w:bottom w:val="none" w:sz="0" w:space="0" w:color="auto"/>
                                                    <w:right w:val="none" w:sz="0" w:space="0" w:color="auto"/>
                                                  </w:divBdr>
                                                </w:div>
                                                <w:div w:id="2012366201">
                                                  <w:marLeft w:val="0"/>
                                                  <w:marRight w:val="0"/>
                                                  <w:marTop w:val="0"/>
                                                  <w:marBottom w:val="0"/>
                                                  <w:divBdr>
                                                    <w:top w:val="none" w:sz="0" w:space="0" w:color="auto"/>
                                                    <w:left w:val="none" w:sz="0" w:space="0" w:color="auto"/>
                                                    <w:bottom w:val="none" w:sz="0" w:space="0" w:color="auto"/>
                                                    <w:right w:val="none" w:sz="0" w:space="0" w:color="auto"/>
                                                  </w:divBdr>
                                                </w:div>
                                                <w:div w:id="1316255721">
                                                  <w:marLeft w:val="0"/>
                                                  <w:marRight w:val="0"/>
                                                  <w:marTop w:val="0"/>
                                                  <w:marBottom w:val="0"/>
                                                  <w:divBdr>
                                                    <w:top w:val="none" w:sz="0" w:space="0" w:color="auto"/>
                                                    <w:left w:val="none" w:sz="0" w:space="0" w:color="auto"/>
                                                    <w:bottom w:val="none" w:sz="0" w:space="0" w:color="auto"/>
                                                    <w:right w:val="none" w:sz="0" w:space="0" w:color="auto"/>
                                                  </w:divBdr>
                                                </w:div>
                                                <w:div w:id="1212352645">
                                                  <w:marLeft w:val="0"/>
                                                  <w:marRight w:val="0"/>
                                                  <w:marTop w:val="0"/>
                                                  <w:marBottom w:val="0"/>
                                                  <w:divBdr>
                                                    <w:top w:val="none" w:sz="0" w:space="0" w:color="auto"/>
                                                    <w:left w:val="none" w:sz="0" w:space="0" w:color="auto"/>
                                                    <w:bottom w:val="none" w:sz="0" w:space="0" w:color="auto"/>
                                                    <w:right w:val="none" w:sz="0" w:space="0" w:color="auto"/>
                                                  </w:divBdr>
                                                </w:div>
                                                <w:div w:id="1547988548">
                                                  <w:marLeft w:val="0"/>
                                                  <w:marRight w:val="0"/>
                                                  <w:marTop w:val="0"/>
                                                  <w:marBottom w:val="0"/>
                                                  <w:divBdr>
                                                    <w:top w:val="none" w:sz="0" w:space="0" w:color="auto"/>
                                                    <w:left w:val="none" w:sz="0" w:space="0" w:color="auto"/>
                                                    <w:bottom w:val="none" w:sz="0" w:space="0" w:color="auto"/>
                                                    <w:right w:val="none" w:sz="0" w:space="0" w:color="auto"/>
                                                  </w:divBdr>
                                                </w:div>
                                              </w:divsChild>
                                            </w:div>
                                            <w:div w:id="1363703146">
                                              <w:marLeft w:val="0"/>
                                              <w:marRight w:val="0"/>
                                              <w:marTop w:val="0"/>
                                              <w:marBottom w:val="0"/>
                                              <w:divBdr>
                                                <w:top w:val="none" w:sz="0" w:space="0" w:color="auto"/>
                                                <w:left w:val="none" w:sz="0" w:space="0" w:color="auto"/>
                                                <w:bottom w:val="none" w:sz="0" w:space="0" w:color="auto"/>
                                                <w:right w:val="none" w:sz="0" w:space="0" w:color="auto"/>
                                              </w:divBdr>
                                            </w:div>
                                            <w:div w:id="163513021">
                                              <w:marLeft w:val="0"/>
                                              <w:marRight w:val="0"/>
                                              <w:marTop w:val="0"/>
                                              <w:marBottom w:val="0"/>
                                              <w:divBdr>
                                                <w:top w:val="none" w:sz="0" w:space="0" w:color="auto"/>
                                                <w:left w:val="none" w:sz="0" w:space="0" w:color="auto"/>
                                                <w:bottom w:val="none" w:sz="0" w:space="0" w:color="auto"/>
                                                <w:right w:val="none" w:sz="0" w:space="0" w:color="auto"/>
                                              </w:divBdr>
                                              <w:divsChild>
                                                <w:div w:id="549538504">
                                                  <w:marLeft w:val="0"/>
                                                  <w:marRight w:val="0"/>
                                                  <w:marTop w:val="0"/>
                                                  <w:marBottom w:val="0"/>
                                                  <w:divBdr>
                                                    <w:top w:val="none" w:sz="0" w:space="0" w:color="auto"/>
                                                    <w:left w:val="none" w:sz="0" w:space="0" w:color="auto"/>
                                                    <w:bottom w:val="none" w:sz="0" w:space="0" w:color="auto"/>
                                                    <w:right w:val="none" w:sz="0" w:space="0" w:color="auto"/>
                                                  </w:divBdr>
                                                </w:div>
                                              </w:divsChild>
                                            </w:div>
                                            <w:div w:id="494683850">
                                              <w:marLeft w:val="0"/>
                                              <w:marRight w:val="0"/>
                                              <w:marTop w:val="0"/>
                                              <w:marBottom w:val="0"/>
                                              <w:divBdr>
                                                <w:top w:val="none" w:sz="0" w:space="0" w:color="auto"/>
                                                <w:left w:val="none" w:sz="0" w:space="0" w:color="auto"/>
                                                <w:bottom w:val="none" w:sz="0" w:space="0" w:color="auto"/>
                                                <w:right w:val="none" w:sz="0" w:space="0" w:color="auto"/>
                                              </w:divBdr>
                                            </w:div>
                                          </w:divsChild>
                                        </w:div>
                                        <w:div w:id="148787855">
                                          <w:marLeft w:val="0"/>
                                          <w:marRight w:val="0"/>
                                          <w:marTop w:val="0"/>
                                          <w:marBottom w:val="0"/>
                                          <w:divBdr>
                                            <w:top w:val="none" w:sz="0" w:space="0" w:color="auto"/>
                                            <w:left w:val="none" w:sz="0" w:space="0" w:color="auto"/>
                                            <w:bottom w:val="none" w:sz="0" w:space="0" w:color="auto"/>
                                            <w:right w:val="none" w:sz="0" w:space="0" w:color="auto"/>
                                          </w:divBdr>
                                          <w:divsChild>
                                            <w:div w:id="813565781">
                                              <w:marLeft w:val="0"/>
                                              <w:marRight w:val="0"/>
                                              <w:marTop w:val="0"/>
                                              <w:marBottom w:val="0"/>
                                              <w:divBdr>
                                                <w:top w:val="none" w:sz="0" w:space="0" w:color="auto"/>
                                                <w:left w:val="none" w:sz="0" w:space="0" w:color="auto"/>
                                                <w:bottom w:val="none" w:sz="0" w:space="0" w:color="auto"/>
                                                <w:right w:val="none" w:sz="0" w:space="0" w:color="auto"/>
                                              </w:divBdr>
                                            </w:div>
                                            <w:div w:id="2090810706">
                                              <w:marLeft w:val="0"/>
                                              <w:marRight w:val="0"/>
                                              <w:marTop w:val="0"/>
                                              <w:marBottom w:val="0"/>
                                              <w:divBdr>
                                                <w:top w:val="none" w:sz="0" w:space="0" w:color="auto"/>
                                                <w:left w:val="none" w:sz="0" w:space="0" w:color="auto"/>
                                                <w:bottom w:val="none" w:sz="0" w:space="0" w:color="auto"/>
                                                <w:right w:val="none" w:sz="0" w:space="0" w:color="auto"/>
                                              </w:divBdr>
                                              <w:divsChild>
                                                <w:div w:id="1218054543">
                                                  <w:marLeft w:val="0"/>
                                                  <w:marRight w:val="0"/>
                                                  <w:marTop w:val="0"/>
                                                  <w:marBottom w:val="0"/>
                                                  <w:divBdr>
                                                    <w:top w:val="none" w:sz="0" w:space="0" w:color="auto"/>
                                                    <w:left w:val="none" w:sz="0" w:space="0" w:color="auto"/>
                                                    <w:bottom w:val="none" w:sz="0" w:space="0" w:color="auto"/>
                                                    <w:right w:val="none" w:sz="0" w:space="0" w:color="auto"/>
                                                  </w:divBdr>
                                                </w:div>
                                                <w:div w:id="1177646635">
                                                  <w:marLeft w:val="0"/>
                                                  <w:marRight w:val="0"/>
                                                  <w:marTop w:val="0"/>
                                                  <w:marBottom w:val="0"/>
                                                  <w:divBdr>
                                                    <w:top w:val="none" w:sz="0" w:space="0" w:color="auto"/>
                                                    <w:left w:val="none" w:sz="0" w:space="0" w:color="auto"/>
                                                    <w:bottom w:val="none" w:sz="0" w:space="0" w:color="auto"/>
                                                    <w:right w:val="none" w:sz="0" w:space="0" w:color="auto"/>
                                                  </w:divBdr>
                                                </w:div>
                                                <w:div w:id="233205246">
                                                  <w:marLeft w:val="0"/>
                                                  <w:marRight w:val="0"/>
                                                  <w:marTop w:val="0"/>
                                                  <w:marBottom w:val="0"/>
                                                  <w:divBdr>
                                                    <w:top w:val="none" w:sz="0" w:space="0" w:color="auto"/>
                                                    <w:left w:val="none" w:sz="0" w:space="0" w:color="auto"/>
                                                    <w:bottom w:val="none" w:sz="0" w:space="0" w:color="auto"/>
                                                    <w:right w:val="none" w:sz="0" w:space="0" w:color="auto"/>
                                                  </w:divBdr>
                                                </w:div>
                                                <w:div w:id="1654798294">
                                                  <w:marLeft w:val="0"/>
                                                  <w:marRight w:val="0"/>
                                                  <w:marTop w:val="0"/>
                                                  <w:marBottom w:val="0"/>
                                                  <w:divBdr>
                                                    <w:top w:val="none" w:sz="0" w:space="0" w:color="auto"/>
                                                    <w:left w:val="none" w:sz="0" w:space="0" w:color="auto"/>
                                                    <w:bottom w:val="none" w:sz="0" w:space="0" w:color="auto"/>
                                                    <w:right w:val="none" w:sz="0" w:space="0" w:color="auto"/>
                                                  </w:divBdr>
                                                </w:div>
                                                <w:div w:id="534854917">
                                                  <w:marLeft w:val="0"/>
                                                  <w:marRight w:val="0"/>
                                                  <w:marTop w:val="0"/>
                                                  <w:marBottom w:val="0"/>
                                                  <w:divBdr>
                                                    <w:top w:val="none" w:sz="0" w:space="0" w:color="auto"/>
                                                    <w:left w:val="none" w:sz="0" w:space="0" w:color="auto"/>
                                                    <w:bottom w:val="none" w:sz="0" w:space="0" w:color="auto"/>
                                                    <w:right w:val="none" w:sz="0" w:space="0" w:color="auto"/>
                                                  </w:divBdr>
                                                </w:div>
                                                <w:div w:id="283271273">
                                                  <w:marLeft w:val="0"/>
                                                  <w:marRight w:val="0"/>
                                                  <w:marTop w:val="0"/>
                                                  <w:marBottom w:val="0"/>
                                                  <w:divBdr>
                                                    <w:top w:val="none" w:sz="0" w:space="0" w:color="auto"/>
                                                    <w:left w:val="none" w:sz="0" w:space="0" w:color="auto"/>
                                                    <w:bottom w:val="none" w:sz="0" w:space="0" w:color="auto"/>
                                                    <w:right w:val="none" w:sz="0" w:space="0" w:color="auto"/>
                                                  </w:divBdr>
                                                </w:div>
                                                <w:div w:id="877814372">
                                                  <w:marLeft w:val="0"/>
                                                  <w:marRight w:val="0"/>
                                                  <w:marTop w:val="0"/>
                                                  <w:marBottom w:val="0"/>
                                                  <w:divBdr>
                                                    <w:top w:val="none" w:sz="0" w:space="0" w:color="auto"/>
                                                    <w:left w:val="none" w:sz="0" w:space="0" w:color="auto"/>
                                                    <w:bottom w:val="none" w:sz="0" w:space="0" w:color="auto"/>
                                                    <w:right w:val="none" w:sz="0" w:space="0" w:color="auto"/>
                                                  </w:divBdr>
                                                </w:div>
                                                <w:div w:id="777456423">
                                                  <w:marLeft w:val="0"/>
                                                  <w:marRight w:val="0"/>
                                                  <w:marTop w:val="0"/>
                                                  <w:marBottom w:val="0"/>
                                                  <w:divBdr>
                                                    <w:top w:val="none" w:sz="0" w:space="0" w:color="auto"/>
                                                    <w:left w:val="none" w:sz="0" w:space="0" w:color="auto"/>
                                                    <w:bottom w:val="none" w:sz="0" w:space="0" w:color="auto"/>
                                                    <w:right w:val="none" w:sz="0" w:space="0" w:color="auto"/>
                                                  </w:divBdr>
                                                </w:div>
                                                <w:div w:id="1356612813">
                                                  <w:marLeft w:val="0"/>
                                                  <w:marRight w:val="0"/>
                                                  <w:marTop w:val="0"/>
                                                  <w:marBottom w:val="0"/>
                                                  <w:divBdr>
                                                    <w:top w:val="none" w:sz="0" w:space="0" w:color="auto"/>
                                                    <w:left w:val="none" w:sz="0" w:space="0" w:color="auto"/>
                                                    <w:bottom w:val="none" w:sz="0" w:space="0" w:color="auto"/>
                                                    <w:right w:val="none" w:sz="0" w:space="0" w:color="auto"/>
                                                  </w:divBdr>
                                                </w:div>
                                              </w:divsChild>
                                            </w:div>
                                            <w:div w:id="392123552">
                                              <w:marLeft w:val="0"/>
                                              <w:marRight w:val="0"/>
                                              <w:marTop w:val="0"/>
                                              <w:marBottom w:val="0"/>
                                              <w:divBdr>
                                                <w:top w:val="none" w:sz="0" w:space="0" w:color="auto"/>
                                                <w:left w:val="none" w:sz="0" w:space="0" w:color="auto"/>
                                                <w:bottom w:val="none" w:sz="0" w:space="0" w:color="auto"/>
                                                <w:right w:val="none" w:sz="0" w:space="0" w:color="auto"/>
                                              </w:divBdr>
                                            </w:div>
                                            <w:div w:id="841815052">
                                              <w:marLeft w:val="0"/>
                                              <w:marRight w:val="0"/>
                                              <w:marTop w:val="0"/>
                                              <w:marBottom w:val="0"/>
                                              <w:divBdr>
                                                <w:top w:val="none" w:sz="0" w:space="0" w:color="auto"/>
                                                <w:left w:val="none" w:sz="0" w:space="0" w:color="auto"/>
                                                <w:bottom w:val="none" w:sz="0" w:space="0" w:color="auto"/>
                                                <w:right w:val="none" w:sz="0" w:space="0" w:color="auto"/>
                                              </w:divBdr>
                                            </w:div>
                                            <w:div w:id="241650354">
                                              <w:marLeft w:val="0"/>
                                              <w:marRight w:val="0"/>
                                              <w:marTop w:val="0"/>
                                              <w:marBottom w:val="0"/>
                                              <w:divBdr>
                                                <w:top w:val="none" w:sz="0" w:space="0" w:color="auto"/>
                                                <w:left w:val="none" w:sz="0" w:space="0" w:color="auto"/>
                                                <w:bottom w:val="none" w:sz="0" w:space="0" w:color="auto"/>
                                                <w:right w:val="none" w:sz="0" w:space="0" w:color="auto"/>
                                              </w:divBdr>
                                            </w:div>
                                            <w:div w:id="992177408">
                                              <w:marLeft w:val="0"/>
                                              <w:marRight w:val="0"/>
                                              <w:marTop w:val="0"/>
                                              <w:marBottom w:val="0"/>
                                              <w:divBdr>
                                                <w:top w:val="none" w:sz="0" w:space="0" w:color="auto"/>
                                                <w:left w:val="none" w:sz="0" w:space="0" w:color="auto"/>
                                                <w:bottom w:val="none" w:sz="0" w:space="0" w:color="auto"/>
                                                <w:right w:val="none" w:sz="0" w:space="0" w:color="auto"/>
                                              </w:divBdr>
                                            </w:div>
                                            <w:div w:id="1062170019">
                                              <w:marLeft w:val="0"/>
                                              <w:marRight w:val="0"/>
                                              <w:marTop w:val="0"/>
                                              <w:marBottom w:val="0"/>
                                              <w:divBdr>
                                                <w:top w:val="none" w:sz="0" w:space="0" w:color="auto"/>
                                                <w:left w:val="none" w:sz="0" w:space="0" w:color="auto"/>
                                                <w:bottom w:val="none" w:sz="0" w:space="0" w:color="auto"/>
                                                <w:right w:val="none" w:sz="0" w:space="0" w:color="auto"/>
                                              </w:divBdr>
                                            </w:div>
                                            <w:div w:id="670715866">
                                              <w:marLeft w:val="0"/>
                                              <w:marRight w:val="0"/>
                                              <w:marTop w:val="0"/>
                                              <w:marBottom w:val="0"/>
                                              <w:divBdr>
                                                <w:top w:val="none" w:sz="0" w:space="0" w:color="auto"/>
                                                <w:left w:val="none" w:sz="0" w:space="0" w:color="auto"/>
                                                <w:bottom w:val="none" w:sz="0" w:space="0" w:color="auto"/>
                                                <w:right w:val="none" w:sz="0" w:space="0" w:color="auto"/>
                                              </w:divBdr>
                                            </w:div>
                                            <w:div w:id="1792480368">
                                              <w:marLeft w:val="0"/>
                                              <w:marRight w:val="0"/>
                                              <w:marTop w:val="0"/>
                                              <w:marBottom w:val="0"/>
                                              <w:divBdr>
                                                <w:top w:val="none" w:sz="0" w:space="0" w:color="auto"/>
                                                <w:left w:val="none" w:sz="0" w:space="0" w:color="auto"/>
                                                <w:bottom w:val="none" w:sz="0" w:space="0" w:color="auto"/>
                                                <w:right w:val="none" w:sz="0" w:space="0" w:color="auto"/>
                                              </w:divBdr>
                                            </w:div>
                                            <w:div w:id="577592572">
                                              <w:marLeft w:val="0"/>
                                              <w:marRight w:val="0"/>
                                              <w:marTop w:val="0"/>
                                              <w:marBottom w:val="0"/>
                                              <w:divBdr>
                                                <w:top w:val="none" w:sz="0" w:space="0" w:color="auto"/>
                                                <w:left w:val="none" w:sz="0" w:space="0" w:color="auto"/>
                                                <w:bottom w:val="none" w:sz="0" w:space="0" w:color="auto"/>
                                                <w:right w:val="none" w:sz="0" w:space="0" w:color="auto"/>
                                              </w:divBdr>
                                            </w:div>
                                            <w:div w:id="1503468818">
                                              <w:marLeft w:val="0"/>
                                              <w:marRight w:val="0"/>
                                              <w:marTop w:val="0"/>
                                              <w:marBottom w:val="0"/>
                                              <w:divBdr>
                                                <w:top w:val="none" w:sz="0" w:space="0" w:color="auto"/>
                                                <w:left w:val="none" w:sz="0" w:space="0" w:color="auto"/>
                                                <w:bottom w:val="none" w:sz="0" w:space="0" w:color="auto"/>
                                                <w:right w:val="none" w:sz="0" w:space="0" w:color="auto"/>
                                              </w:divBdr>
                                            </w:div>
                                            <w:div w:id="1567183891">
                                              <w:marLeft w:val="0"/>
                                              <w:marRight w:val="0"/>
                                              <w:marTop w:val="0"/>
                                              <w:marBottom w:val="0"/>
                                              <w:divBdr>
                                                <w:top w:val="none" w:sz="0" w:space="0" w:color="auto"/>
                                                <w:left w:val="none" w:sz="0" w:space="0" w:color="auto"/>
                                                <w:bottom w:val="none" w:sz="0" w:space="0" w:color="auto"/>
                                                <w:right w:val="none" w:sz="0" w:space="0" w:color="auto"/>
                                              </w:divBdr>
                                            </w:div>
                                          </w:divsChild>
                                        </w:div>
                                        <w:div w:id="1639216761">
                                          <w:marLeft w:val="0"/>
                                          <w:marRight w:val="0"/>
                                          <w:marTop w:val="0"/>
                                          <w:marBottom w:val="0"/>
                                          <w:divBdr>
                                            <w:top w:val="none" w:sz="0" w:space="0" w:color="auto"/>
                                            <w:left w:val="none" w:sz="0" w:space="0" w:color="auto"/>
                                            <w:bottom w:val="none" w:sz="0" w:space="0" w:color="auto"/>
                                            <w:right w:val="none" w:sz="0" w:space="0" w:color="auto"/>
                                          </w:divBdr>
                                          <w:divsChild>
                                            <w:div w:id="1434014249">
                                              <w:marLeft w:val="0"/>
                                              <w:marRight w:val="0"/>
                                              <w:marTop w:val="0"/>
                                              <w:marBottom w:val="0"/>
                                              <w:divBdr>
                                                <w:top w:val="none" w:sz="0" w:space="0" w:color="auto"/>
                                                <w:left w:val="none" w:sz="0" w:space="0" w:color="auto"/>
                                                <w:bottom w:val="none" w:sz="0" w:space="0" w:color="auto"/>
                                                <w:right w:val="none" w:sz="0" w:space="0" w:color="auto"/>
                                              </w:divBdr>
                                            </w:div>
                                            <w:div w:id="142046879">
                                              <w:marLeft w:val="0"/>
                                              <w:marRight w:val="0"/>
                                              <w:marTop w:val="0"/>
                                              <w:marBottom w:val="0"/>
                                              <w:divBdr>
                                                <w:top w:val="none" w:sz="0" w:space="0" w:color="auto"/>
                                                <w:left w:val="none" w:sz="0" w:space="0" w:color="auto"/>
                                                <w:bottom w:val="none" w:sz="0" w:space="0" w:color="auto"/>
                                                <w:right w:val="none" w:sz="0" w:space="0" w:color="auto"/>
                                              </w:divBdr>
                                            </w:div>
                                            <w:div w:id="1546134027">
                                              <w:marLeft w:val="0"/>
                                              <w:marRight w:val="0"/>
                                              <w:marTop w:val="0"/>
                                              <w:marBottom w:val="0"/>
                                              <w:divBdr>
                                                <w:top w:val="none" w:sz="0" w:space="0" w:color="auto"/>
                                                <w:left w:val="none" w:sz="0" w:space="0" w:color="auto"/>
                                                <w:bottom w:val="none" w:sz="0" w:space="0" w:color="auto"/>
                                                <w:right w:val="none" w:sz="0" w:space="0" w:color="auto"/>
                                              </w:divBdr>
                                            </w:div>
                                            <w:div w:id="50347828">
                                              <w:marLeft w:val="0"/>
                                              <w:marRight w:val="0"/>
                                              <w:marTop w:val="0"/>
                                              <w:marBottom w:val="0"/>
                                              <w:divBdr>
                                                <w:top w:val="none" w:sz="0" w:space="0" w:color="auto"/>
                                                <w:left w:val="none" w:sz="0" w:space="0" w:color="auto"/>
                                                <w:bottom w:val="none" w:sz="0" w:space="0" w:color="auto"/>
                                                <w:right w:val="none" w:sz="0" w:space="0" w:color="auto"/>
                                              </w:divBdr>
                                            </w:div>
                                            <w:div w:id="1303075208">
                                              <w:marLeft w:val="0"/>
                                              <w:marRight w:val="0"/>
                                              <w:marTop w:val="0"/>
                                              <w:marBottom w:val="0"/>
                                              <w:divBdr>
                                                <w:top w:val="none" w:sz="0" w:space="0" w:color="auto"/>
                                                <w:left w:val="none" w:sz="0" w:space="0" w:color="auto"/>
                                                <w:bottom w:val="none" w:sz="0" w:space="0" w:color="auto"/>
                                                <w:right w:val="none" w:sz="0" w:space="0" w:color="auto"/>
                                              </w:divBdr>
                                            </w:div>
                                            <w:div w:id="1490516629">
                                              <w:marLeft w:val="0"/>
                                              <w:marRight w:val="0"/>
                                              <w:marTop w:val="0"/>
                                              <w:marBottom w:val="0"/>
                                              <w:divBdr>
                                                <w:top w:val="none" w:sz="0" w:space="0" w:color="auto"/>
                                                <w:left w:val="none" w:sz="0" w:space="0" w:color="auto"/>
                                                <w:bottom w:val="none" w:sz="0" w:space="0" w:color="auto"/>
                                                <w:right w:val="none" w:sz="0" w:space="0" w:color="auto"/>
                                              </w:divBdr>
                                            </w:div>
                                          </w:divsChild>
                                        </w:div>
                                        <w:div w:id="842665212">
                                          <w:marLeft w:val="0"/>
                                          <w:marRight w:val="0"/>
                                          <w:marTop w:val="0"/>
                                          <w:marBottom w:val="0"/>
                                          <w:divBdr>
                                            <w:top w:val="none" w:sz="0" w:space="0" w:color="auto"/>
                                            <w:left w:val="none" w:sz="0" w:space="0" w:color="auto"/>
                                            <w:bottom w:val="none" w:sz="0" w:space="0" w:color="auto"/>
                                            <w:right w:val="none" w:sz="0" w:space="0" w:color="auto"/>
                                          </w:divBdr>
                                          <w:divsChild>
                                            <w:div w:id="813525841">
                                              <w:marLeft w:val="0"/>
                                              <w:marRight w:val="0"/>
                                              <w:marTop w:val="0"/>
                                              <w:marBottom w:val="0"/>
                                              <w:divBdr>
                                                <w:top w:val="none" w:sz="0" w:space="0" w:color="auto"/>
                                                <w:left w:val="none" w:sz="0" w:space="0" w:color="auto"/>
                                                <w:bottom w:val="none" w:sz="0" w:space="0" w:color="auto"/>
                                                <w:right w:val="none" w:sz="0" w:space="0" w:color="auto"/>
                                              </w:divBdr>
                                            </w:div>
                                            <w:div w:id="546920170">
                                              <w:marLeft w:val="0"/>
                                              <w:marRight w:val="0"/>
                                              <w:marTop w:val="0"/>
                                              <w:marBottom w:val="0"/>
                                              <w:divBdr>
                                                <w:top w:val="none" w:sz="0" w:space="0" w:color="auto"/>
                                                <w:left w:val="none" w:sz="0" w:space="0" w:color="auto"/>
                                                <w:bottom w:val="none" w:sz="0" w:space="0" w:color="auto"/>
                                                <w:right w:val="none" w:sz="0" w:space="0" w:color="auto"/>
                                              </w:divBdr>
                                            </w:div>
                                            <w:div w:id="377097248">
                                              <w:marLeft w:val="0"/>
                                              <w:marRight w:val="0"/>
                                              <w:marTop w:val="0"/>
                                              <w:marBottom w:val="0"/>
                                              <w:divBdr>
                                                <w:top w:val="none" w:sz="0" w:space="0" w:color="auto"/>
                                                <w:left w:val="none" w:sz="0" w:space="0" w:color="auto"/>
                                                <w:bottom w:val="none" w:sz="0" w:space="0" w:color="auto"/>
                                                <w:right w:val="none" w:sz="0" w:space="0" w:color="auto"/>
                                              </w:divBdr>
                                              <w:divsChild>
                                                <w:div w:id="8987436">
                                                  <w:marLeft w:val="0"/>
                                                  <w:marRight w:val="0"/>
                                                  <w:marTop w:val="0"/>
                                                  <w:marBottom w:val="0"/>
                                                  <w:divBdr>
                                                    <w:top w:val="none" w:sz="0" w:space="0" w:color="auto"/>
                                                    <w:left w:val="none" w:sz="0" w:space="0" w:color="auto"/>
                                                    <w:bottom w:val="none" w:sz="0" w:space="0" w:color="auto"/>
                                                    <w:right w:val="none" w:sz="0" w:space="0" w:color="auto"/>
                                                  </w:divBdr>
                                                </w:div>
                                                <w:div w:id="1679191183">
                                                  <w:marLeft w:val="0"/>
                                                  <w:marRight w:val="0"/>
                                                  <w:marTop w:val="0"/>
                                                  <w:marBottom w:val="0"/>
                                                  <w:divBdr>
                                                    <w:top w:val="none" w:sz="0" w:space="0" w:color="auto"/>
                                                    <w:left w:val="none" w:sz="0" w:space="0" w:color="auto"/>
                                                    <w:bottom w:val="none" w:sz="0" w:space="0" w:color="auto"/>
                                                    <w:right w:val="none" w:sz="0" w:space="0" w:color="auto"/>
                                                  </w:divBdr>
                                                </w:div>
                                                <w:div w:id="1476752279">
                                                  <w:marLeft w:val="0"/>
                                                  <w:marRight w:val="0"/>
                                                  <w:marTop w:val="0"/>
                                                  <w:marBottom w:val="0"/>
                                                  <w:divBdr>
                                                    <w:top w:val="none" w:sz="0" w:space="0" w:color="auto"/>
                                                    <w:left w:val="none" w:sz="0" w:space="0" w:color="auto"/>
                                                    <w:bottom w:val="none" w:sz="0" w:space="0" w:color="auto"/>
                                                    <w:right w:val="none" w:sz="0" w:space="0" w:color="auto"/>
                                                  </w:divBdr>
                                                </w:div>
                                                <w:div w:id="624700566">
                                                  <w:marLeft w:val="0"/>
                                                  <w:marRight w:val="0"/>
                                                  <w:marTop w:val="0"/>
                                                  <w:marBottom w:val="0"/>
                                                  <w:divBdr>
                                                    <w:top w:val="none" w:sz="0" w:space="0" w:color="auto"/>
                                                    <w:left w:val="none" w:sz="0" w:space="0" w:color="auto"/>
                                                    <w:bottom w:val="none" w:sz="0" w:space="0" w:color="auto"/>
                                                    <w:right w:val="none" w:sz="0" w:space="0" w:color="auto"/>
                                                  </w:divBdr>
                                                </w:div>
                                              </w:divsChild>
                                            </w:div>
                                            <w:div w:id="1672678515">
                                              <w:marLeft w:val="0"/>
                                              <w:marRight w:val="0"/>
                                              <w:marTop w:val="0"/>
                                              <w:marBottom w:val="0"/>
                                              <w:divBdr>
                                                <w:top w:val="none" w:sz="0" w:space="0" w:color="auto"/>
                                                <w:left w:val="none" w:sz="0" w:space="0" w:color="auto"/>
                                                <w:bottom w:val="none" w:sz="0" w:space="0" w:color="auto"/>
                                                <w:right w:val="none" w:sz="0" w:space="0" w:color="auto"/>
                                              </w:divBdr>
                                              <w:divsChild>
                                                <w:div w:id="721095161">
                                                  <w:marLeft w:val="0"/>
                                                  <w:marRight w:val="0"/>
                                                  <w:marTop w:val="0"/>
                                                  <w:marBottom w:val="0"/>
                                                  <w:divBdr>
                                                    <w:top w:val="none" w:sz="0" w:space="0" w:color="auto"/>
                                                    <w:left w:val="none" w:sz="0" w:space="0" w:color="auto"/>
                                                    <w:bottom w:val="none" w:sz="0" w:space="0" w:color="auto"/>
                                                    <w:right w:val="none" w:sz="0" w:space="0" w:color="auto"/>
                                                  </w:divBdr>
                                                </w:div>
                                                <w:div w:id="278028244">
                                                  <w:marLeft w:val="0"/>
                                                  <w:marRight w:val="0"/>
                                                  <w:marTop w:val="0"/>
                                                  <w:marBottom w:val="0"/>
                                                  <w:divBdr>
                                                    <w:top w:val="none" w:sz="0" w:space="0" w:color="auto"/>
                                                    <w:left w:val="none" w:sz="0" w:space="0" w:color="auto"/>
                                                    <w:bottom w:val="none" w:sz="0" w:space="0" w:color="auto"/>
                                                    <w:right w:val="none" w:sz="0" w:space="0" w:color="auto"/>
                                                  </w:divBdr>
                                                </w:div>
                                                <w:div w:id="2040083235">
                                                  <w:marLeft w:val="0"/>
                                                  <w:marRight w:val="0"/>
                                                  <w:marTop w:val="0"/>
                                                  <w:marBottom w:val="0"/>
                                                  <w:divBdr>
                                                    <w:top w:val="none" w:sz="0" w:space="0" w:color="auto"/>
                                                    <w:left w:val="none" w:sz="0" w:space="0" w:color="auto"/>
                                                    <w:bottom w:val="none" w:sz="0" w:space="0" w:color="auto"/>
                                                    <w:right w:val="none" w:sz="0" w:space="0" w:color="auto"/>
                                                  </w:divBdr>
                                                </w:div>
                                                <w:div w:id="1327174009">
                                                  <w:marLeft w:val="0"/>
                                                  <w:marRight w:val="0"/>
                                                  <w:marTop w:val="0"/>
                                                  <w:marBottom w:val="0"/>
                                                  <w:divBdr>
                                                    <w:top w:val="none" w:sz="0" w:space="0" w:color="auto"/>
                                                    <w:left w:val="none" w:sz="0" w:space="0" w:color="auto"/>
                                                    <w:bottom w:val="none" w:sz="0" w:space="0" w:color="auto"/>
                                                    <w:right w:val="none" w:sz="0" w:space="0" w:color="auto"/>
                                                  </w:divBdr>
                                                </w:div>
                                              </w:divsChild>
                                            </w:div>
                                            <w:div w:id="578563392">
                                              <w:marLeft w:val="0"/>
                                              <w:marRight w:val="0"/>
                                              <w:marTop w:val="0"/>
                                              <w:marBottom w:val="0"/>
                                              <w:divBdr>
                                                <w:top w:val="none" w:sz="0" w:space="0" w:color="auto"/>
                                                <w:left w:val="none" w:sz="0" w:space="0" w:color="auto"/>
                                                <w:bottom w:val="none" w:sz="0" w:space="0" w:color="auto"/>
                                                <w:right w:val="none" w:sz="0" w:space="0" w:color="auto"/>
                                              </w:divBdr>
                                            </w:div>
                                            <w:div w:id="2076856522">
                                              <w:marLeft w:val="0"/>
                                              <w:marRight w:val="0"/>
                                              <w:marTop w:val="0"/>
                                              <w:marBottom w:val="0"/>
                                              <w:divBdr>
                                                <w:top w:val="none" w:sz="0" w:space="0" w:color="auto"/>
                                                <w:left w:val="none" w:sz="0" w:space="0" w:color="auto"/>
                                                <w:bottom w:val="none" w:sz="0" w:space="0" w:color="auto"/>
                                                <w:right w:val="none" w:sz="0" w:space="0" w:color="auto"/>
                                              </w:divBdr>
                                            </w:div>
                                            <w:div w:id="2111392836">
                                              <w:marLeft w:val="0"/>
                                              <w:marRight w:val="0"/>
                                              <w:marTop w:val="0"/>
                                              <w:marBottom w:val="0"/>
                                              <w:divBdr>
                                                <w:top w:val="none" w:sz="0" w:space="0" w:color="auto"/>
                                                <w:left w:val="none" w:sz="0" w:space="0" w:color="auto"/>
                                                <w:bottom w:val="none" w:sz="0" w:space="0" w:color="auto"/>
                                                <w:right w:val="none" w:sz="0" w:space="0" w:color="auto"/>
                                              </w:divBdr>
                                            </w:div>
                                            <w:div w:id="1749229342">
                                              <w:marLeft w:val="0"/>
                                              <w:marRight w:val="0"/>
                                              <w:marTop w:val="0"/>
                                              <w:marBottom w:val="0"/>
                                              <w:divBdr>
                                                <w:top w:val="none" w:sz="0" w:space="0" w:color="auto"/>
                                                <w:left w:val="none" w:sz="0" w:space="0" w:color="auto"/>
                                                <w:bottom w:val="none" w:sz="0" w:space="0" w:color="auto"/>
                                                <w:right w:val="none" w:sz="0" w:space="0" w:color="auto"/>
                                              </w:divBdr>
                                            </w:div>
                                            <w:div w:id="1529105534">
                                              <w:marLeft w:val="0"/>
                                              <w:marRight w:val="0"/>
                                              <w:marTop w:val="0"/>
                                              <w:marBottom w:val="0"/>
                                              <w:divBdr>
                                                <w:top w:val="none" w:sz="0" w:space="0" w:color="auto"/>
                                                <w:left w:val="none" w:sz="0" w:space="0" w:color="auto"/>
                                                <w:bottom w:val="none" w:sz="0" w:space="0" w:color="auto"/>
                                                <w:right w:val="none" w:sz="0" w:space="0" w:color="auto"/>
                                              </w:divBdr>
                                              <w:divsChild>
                                                <w:div w:id="1556968016">
                                                  <w:marLeft w:val="0"/>
                                                  <w:marRight w:val="0"/>
                                                  <w:marTop w:val="0"/>
                                                  <w:marBottom w:val="0"/>
                                                  <w:divBdr>
                                                    <w:top w:val="none" w:sz="0" w:space="0" w:color="auto"/>
                                                    <w:left w:val="none" w:sz="0" w:space="0" w:color="auto"/>
                                                    <w:bottom w:val="none" w:sz="0" w:space="0" w:color="auto"/>
                                                    <w:right w:val="none" w:sz="0" w:space="0" w:color="auto"/>
                                                  </w:divBdr>
                                                </w:div>
                                                <w:div w:id="463811886">
                                                  <w:marLeft w:val="0"/>
                                                  <w:marRight w:val="0"/>
                                                  <w:marTop w:val="0"/>
                                                  <w:marBottom w:val="0"/>
                                                  <w:divBdr>
                                                    <w:top w:val="none" w:sz="0" w:space="0" w:color="auto"/>
                                                    <w:left w:val="none" w:sz="0" w:space="0" w:color="auto"/>
                                                    <w:bottom w:val="none" w:sz="0" w:space="0" w:color="auto"/>
                                                    <w:right w:val="none" w:sz="0" w:space="0" w:color="auto"/>
                                                  </w:divBdr>
                                                </w:div>
                                                <w:div w:id="1237396470">
                                                  <w:marLeft w:val="0"/>
                                                  <w:marRight w:val="0"/>
                                                  <w:marTop w:val="0"/>
                                                  <w:marBottom w:val="0"/>
                                                  <w:divBdr>
                                                    <w:top w:val="none" w:sz="0" w:space="0" w:color="auto"/>
                                                    <w:left w:val="none" w:sz="0" w:space="0" w:color="auto"/>
                                                    <w:bottom w:val="none" w:sz="0" w:space="0" w:color="auto"/>
                                                    <w:right w:val="none" w:sz="0" w:space="0" w:color="auto"/>
                                                  </w:divBdr>
                                                </w:div>
                                                <w:div w:id="113641610">
                                                  <w:marLeft w:val="0"/>
                                                  <w:marRight w:val="0"/>
                                                  <w:marTop w:val="0"/>
                                                  <w:marBottom w:val="0"/>
                                                  <w:divBdr>
                                                    <w:top w:val="none" w:sz="0" w:space="0" w:color="auto"/>
                                                    <w:left w:val="none" w:sz="0" w:space="0" w:color="auto"/>
                                                    <w:bottom w:val="none" w:sz="0" w:space="0" w:color="auto"/>
                                                    <w:right w:val="none" w:sz="0" w:space="0" w:color="auto"/>
                                                  </w:divBdr>
                                                </w:div>
                                                <w:div w:id="550965618">
                                                  <w:marLeft w:val="0"/>
                                                  <w:marRight w:val="0"/>
                                                  <w:marTop w:val="0"/>
                                                  <w:marBottom w:val="0"/>
                                                  <w:divBdr>
                                                    <w:top w:val="none" w:sz="0" w:space="0" w:color="auto"/>
                                                    <w:left w:val="none" w:sz="0" w:space="0" w:color="auto"/>
                                                    <w:bottom w:val="none" w:sz="0" w:space="0" w:color="auto"/>
                                                    <w:right w:val="none" w:sz="0" w:space="0" w:color="auto"/>
                                                  </w:divBdr>
                                                </w:div>
                                              </w:divsChild>
                                            </w:div>
                                            <w:div w:id="219751820">
                                              <w:marLeft w:val="0"/>
                                              <w:marRight w:val="0"/>
                                              <w:marTop w:val="0"/>
                                              <w:marBottom w:val="0"/>
                                              <w:divBdr>
                                                <w:top w:val="none" w:sz="0" w:space="0" w:color="auto"/>
                                                <w:left w:val="none" w:sz="0" w:space="0" w:color="auto"/>
                                                <w:bottom w:val="none" w:sz="0" w:space="0" w:color="auto"/>
                                                <w:right w:val="none" w:sz="0" w:space="0" w:color="auto"/>
                                              </w:divBdr>
                                            </w:div>
                                            <w:div w:id="17701900">
                                              <w:marLeft w:val="0"/>
                                              <w:marRight w:val="0"/>
                                              <w:marTop w:val="0"/>
                                              <w:marBottom w:val="0"/>
                                              <w:divBdr>
                                                <w:top w:val="none" w:sz="0" w:space="0" w:color="auto"/>
                                                <w:left w:val="none" w:sz="0" w:space="0" w:color="auto"/>
                                                <w:bottom w:val="none" w:sz="0" w:space="0" w:color="auto"/>
                                                <w:right w:val="none" w:sz="0" w:space="0" w:color="auto"/>
                                              </w:divBdr>
                                            </w:div>
                                            <w:div w:id="173768546">
                                              <w:marLeft w:val="0"/>
                                              <w:marRight w:val="0"/>
                                              <w:marTop w:val="0"/>
                                              <w:marBottom w:val="0"/>
                                              <w:divBdr>
                                                <w:top w:val="none" w:sz="0" w:space="0" w:color="auto"/>
                                                <w:left w:val="none" w:sz="0" w:space="0" w:color="auto"/>
                                                <w:bottom w:val="none" w:sz="0" w:space="0" w:color="auto"/>
                                                <w:right w:val="none" w:sz="0" w:space="0" w:color="auto"/>
                                              </w:divBdr>
                                            </w:div>
                                            <w:div w:id="1989477631">
                                              <w:marLeft w:val="0"/>
                                              <w:marRight w:val="0"/>
                                              <w:marTop w:val="0"/>
                                              <w:marBottom w:val="0"/>
                                              <w:divBdr>
                                                <w:top w:val="none" w:sz="0" w:space="0" w:color="auto"/>
                                                <w:left w:val="none" w:sz="0" w:space="0" w:color="auto"/>
                                                <w:bottom w:val="none" w:sz="0" w:space="0" w:color="auto"/>
                                                <w:right w:val="none" w:sz="0" w:space="0" w:color="auto"/>
                                              </w:divBdr>
                                            </w:div>
                                            <w:div w:id="792021645">
                                              <w:marLeft w:val="0"/>
                                              <w:marRight w:val="0"/>
                                              <w:marTop w:val="0"/>
                                              <w:marBottom w:val="0"/>
                                              <w:divBdr>
                                                <w:top w:val="none" w:sz="0" w:space="0" w:color="auto"/>
                                                <w:left w:val="none" w:sz="0" w:space="0" w:color="auto"/>
                                                <w:bottom w:val="none" w:sz="0" w:space="0" w:color="auto"/>
                                                <w:right w:val="none" w:sz="0" w:space="0" w:color="auto"/>
                                              </w:divBdr>
                                            </w:div>
                                          </w:divsChild>
                                        </w:div>
                                        <w:div w:id="1541429416">
                                          <w:marLeft w:val="0"/>
                                          <w:marRight w:val="0"/>
                                          <w:marTop w:val="0"/>
                                          <w:marBottom w:val="0"/>
                                          <w:divBdr>
                                            <w:top w:val="none" w:sz="0" w:space="0" w:color="auto"/>
                                            <w:left w:val="none" w:sz="0" w:space="0" w:color="auto"/>
                                            <w:bottom w:val="none" w:sz="0" w:space="0" w:color="auto"/>
                                            <w:right w:val="none" w:sz="0" w:space="0" w:color="auto"/>
                                          </w:divBdr>
                                          <w:divsChild>
                                            <w:div w:id="790130000">
                                              <w:marLeft w:val="0"/>
                                              <w:marRight w:val="0"/>
                                              <w:marTop w:val="0"/>
                                              <w:marBottom w:val="0"/>
                                              <w:divBdr>
                                                <w:top w:val="none" w:sz="0" w:space="0" w:color="auto"/>
                                                <w:left w:val="none" w:sz="0" w:space="0" w:color="auto"/>
                                                <w:bottom w:val="none" w:sz="0" w:space="0" w:color="auto"/>
                                                <w:right w:val="none" w:sz="0" w:space="0" w:color="auto"/>
                                              </w:divBdr>
                                            </w:div>
                                            <w:div w:id="942998004">
                                              <w:marLeft w:val="0"/>
                                              <w:marRight w:val="0"/>
                                              <w:marTop w:val="0"/>
                                              <w:marBottom w:val="0"/>
                                              <w:divBdr>
                                                <w:top w:val="none" w:sz="0" w:space="0" w:color="auto"/>
                                                <w:left w:val="none" w:sz="0" w:space="0" w:color="auto"/>
                                                <w:bottom w:val="none" w:sz="0" w:space="0" w:color="auto"/>
                                                <w:right w:val="none" w:sz="0" w:space="0" w:color="auto"/>
                                              </w:divBdr>
                                            </w:div>
                                            <w:div w:id="63332126">
                                              <w:marLeft w:val="0"/>
                                              <w:marRight w:val="0"/>
                                              <w:marTop w:val="0"/>
                                              <w:marBottom w:val="0"/>
                                              <w:divBdr>
                                                <w:top w:val="none" w:sz="0" w:space="0" w:color="auto"/>
                                                <w:left w:val="none" w:sz="0" w:space="0" w:color="auto"/>
                                                <w:bottom w:val="none" w:sz="0" w:space="0" w:color="auto"/>
                                                <w:right w:val="none" w:sz="0" w:space="0" w:color="auto"/>
                                              </w:divBdr>
                                            </w:div>
                                            <w:div w:id="945691298">
                                              <w:marLeft w:val="0"/>
                                              <w:marRight w:val="0"/>
                                              <w:marTop w:val="0"/>
                                              <w:marBottom w:val="0"/>
                                              <w:divBdr>
                                                <w:top w:val="none" w:sz="0" w:space="0" w:color="auto"/>
                                                <w:left w:val="none" w:sz="0" w:space="0" w:color="auto"/>
                                                <w:bottom w:val="none" w:sz="0" w:space="0" w:color="auto"/>
                                                <w:right w:val="none" w:sz="0" w:space="0" w:color="auto"/>
                                              </w:divBdr>
                                            </w:div>
                                          </w:divsChild>
                                        </w:div>
                                        <w:div w:id="1091075888">
                                          <w:marLeft w:val="0"/>
                                          <w:marRight w:val="0"/>
                                          <w:marTop w:val="0"/>
                                          <w:marBottom w:val="0"/>
                                          <w:divBdr>
                                            <w:top w:val="none" w:sz="0" w:space="0" w:color="auto"/>
                                            <w:left w:val="none" w:sz="0" w:space="0" w:color="auto"/>
                                            <w:bottom w:val="none" w:sz="0" w:space="0" w:color="auto"/>
                                            <w:right w:val="none" w:sz="0" w:space="0" w:color="auto"/>
                                          </w:divBdr>
                                          <w:divsChild>
                                            <w:div w:id="1262565565">
                                              <w:marLeft w:val="0"/>
                                              <w:marRight w:val="0"/>
                                              <w:marTop w:val="0"/>
                                              <w:marBottom w:val="0"/>
                                              <w:divBdr>
                                                <w:top w:val="none" w:sz="0" w:space="0" w:color="auto"/>
                                                <w:left w:val="none" w:sz="0" w:space="0" w:color="auto"/>
                                                <w:bottom w:val="none" w:sz="0" w:space="0" w:color="auto"/>
                                                <w:right w:val="none" w:sz="0" w:space="0" w:color="auto"/>
                                              </w:divBdr>
                                            </w:div>
                                            <w:div w:id="1348559987">
                                              <w:marLeft w:val="0"/>
                                              <w:marRight w:val="0"/>
                                              <w:marTop w:val="0"/>
                                              <w:marBottom w:val="0"/>
                                              <w:divBdr>
                                                <w:top w:val="none" w:sz="0" w:space="0" w:color="auto"/>
                                                <w:left w:val="none" w:sz="0" w:space="0" w:color="auto"/>
                                                <w:bottom w:val="none" w:sz="0" w:space="0" w:color="auto"/>
                                                <w:right w:val="none" w:sz="0" w:space="0" w:color="auto"/>
                                              </w:divBdr>
                                            </w:div>
                                            <w:div w:id="720400020">
                                              <w:marLeft w:val="0"/>
                                              <w:marRight w:val="0"/>
                                              <w:marTop w:val="0"/>
                                              <w:marBottom w:val="0"/>
                                              <w:divBdr>
                                                <w:top w:val="none" w:sz="0" w:space="0" w:color="auto"/>
                                                <w:left w:val="none" w:sz="0" w:space="0" w:color="auto"/>
                                                <w:bottom w:val="none" w:sz="0" w:space="0" w:color="auto"/>
                                                <w:right w:val="none" w:sz="0" w:space="0" w:color="auto"/>
                                              </w:divBdr>
                                            </w:div>
                                            <w:div w:id="721946897">
                                              <w:marLeft w:val="0"/>
                                              <w:marRight w:val="0"/>
                                              <w:marTop w:val="0"/>
                                              <w:marBottom w:val="0"/>
                                              <w:divBdr>
                                                <w:top w:val="none" w:sz="0" w:space="0" w:color="auto"/>
                                                <w:left w:val="none" w:sz="0" w:space="0" w:color="auto"/>
                                                <w:bottom w:val="none" w:sz="0" w:space="0" w:color="auto"/>
                                                <w:right w:val="none" w:sz="0" w:space="0" w:color="auto"/>
                                              </w:divBdr>
                                              <w:divsChild>
                                                <w:div w:id="1118179175">
                                                  <w:marLeft w:val="0"/>
                                                  <w:marRight w:val="0"/>
                                                  <w:marTop w:val="0"/>
                                                  <w:marBottom w:val="0"/>
                                                  <w:divBdr>
                                                    <w:top w:val="none" w:sz="0" w:space="0" w:color="auto"/>
                                                    <w:left w:val="none" w:sz="0" w:space="0" w:color="auto"/>
                                                    <w:bottom w:val="none" w:sz="0" w:space="0" w:color="auto"/>
                                                    <w:right w:val="none" w:sz="0" w:space="0" w:color="auto"/>
                                                  </w:divBdr>
                                                </w:div>
                                                <w:div w:id="2098407300">
                                                  <w:marLeft w:val="0"/>
                                                  <w:marRight w:val="0"/>
                                                  <w:marTop w:val="0"/>
                                                  <w:marBottom w:val="0"/>
                                                  <w:divBdr>
                                                    <w:top w:val="none" w:sz="0" w:space="0" w:color="auto"/>
                                                    <w:left w:val="none" w:sz="0" w:space="0" w:color="auto"/>
                                                    <w:bottom w:val="none" w:sz="0" w:space="0" w:color="auto"/>
                                                    <w:right w:val="none" w:sz="0" w:space="0" w:color="auto"/>
                                                  </w:divBdr>
                                                </w:div>
                                                <w:div w:id="2034071370">
                                                  <w:marLeft w:val="0"/>
                                                  <w:marRight w:val="0"/>
                                                  <w:marTop w:val="0"/>
                                                  <w:marBottom w:val="0"/>
                                                  <w:divBdr>
                                                    <w:top w:val="none" w:sz="0" w:space="0" w:color="auto"/>
                                                    <w:left w:val="none" w:sz="0" w:space="0" w:color="auto"/>
                                                    <w:bottom w:val="none" w:sz="0" w:space="0" w:color="auto"/>
                                                    <w:right w:val="none" w:sz="0" w:space="0" w:color="auto"/>
                                                  </w:divBdr>
                                                </w:div>
                                                <w:div w:id="2140368886">
                                                  <w:marLeft w:val="0"/>
                                                  <w:marRight w:val="0"/>
                                                  <w:marTop w:val="0"/>
                                                  <w:marBottom w:val="0"/>
                                                  <w:divBdr>
                                                    <w:top w:val="none" w:sz="0" w:space="0" w:color="auto"/>
                                                    <w:left w:val="none" w:sz="0" w:space="0" w:color="auto"/>
                                                    <w:bottom w:val="none" w:sz="0" w:space="0" w:color="auto"/>
                                                    <w:right w:val="none" w:sz="0" w:space="0" w:color="auto"/>
                                                  </w:divBdr>
                                                </w:div>
                                                <w:div w:id="1426806710">
                                                  <w:marLeft w:val="0"/>
                                                  <w:marRight w:val="0"/>
                                                  <w:marTop w:val="0"/>
                                                  <w:marBottom w:val="0"/>
                                                  <w:divBdr>
                                                    <w:top w:val="none" w:sz="0" w:space="0" w:color="auto"/>
                                                    <w:left w:val="none" w:sz="0" w:space="0" w:color="auto"/>
                                                    <w:bottom w:val="none" w:sz="0" w:space="0" w:color="auto"/>
                                                    <w:right w:val="none" w:sz="0" w:space="0" w:color="auto"/>
                                                  </w:divBdr>
                                                </w:div>
                                                <w:div w:id="158546482">
                                                  <w:marLeft w:val="0"/>
                                                  <w:marRight w:val="0"/>
                                                  <w:marTop w:val="0"/>
                                                  <w:marBottom w:val="0"/>
                                                  <w:divBdr>
                                                    <w:top w:val="none" w:sz="0" w:space="0" w:color="auto"/>
                                                    <w:left w:val="none" w:sz="0" w:space="0" w:color="auto"/>
                                                    <w:bottom w:val="none" w:sz="0" w:space="0" w:color="auto"/>
                                                    <w:right w:val="none" w:sz="0" w:space="0" w:color="auto"/>
                                                  </w:divBdr>
                                                </w:div>
                                                <w:div w:id="716976022">
                                                  <w:marLeft w:val="0"/>
                                                  <w:marRight w:val="0"/>
                                                  <w:marTop w:val="0"/>
                                                  <w:marBottom w:val="0"/>
                                                  <w:divBdr>
                                                    <w:top w:val="none" w:sz="0" w:space="0" w:color="auto"/>
                                                    <w:left w:val="none" w:sz="0" w:space="0" w:color="auto"/>
                                                    <w:bottom w:val="none" w:sz="0" w:space="0" w:color="auto"/>
                                                    <w:right w:val="none" w:sz="0" w:space="0" w:color="auto"/>
                                                  </w:divBdr>
                                                </w:div>
                                              </w:divsChild>
                                            </w:div>
                                            <w:div w:id="1522430728">
                                              <w:marLeft w:val="0"/>
                                              <w:marRight w:val="0"/>
                                              <w:marTop w:val="0"/>
                                              <w:marBottom w:val="0"/>
                                              <w:divBdr>
                                                <w:top w:val="none" w:sz="0" w:space="0" w:color="auto"/>
                                                <w:left w:val="none" w:sz="0" w:space="0" w:color="auto"/>
                                                <w:bottom w:val="none" w:sz="0" w:space="0" w:color="auto"/>
                                                <w:right w:val="none" w:sz="0" w:space="0" w:color="auto"/>
                                              </w:divBdr>
                                              <w:divsChild>
                                                <w:div w:id="1503081709">
                                                  <w:marLeft w:val="0"/>
                                                  <w:marRight w:val="0"/>
                                                  <w:marTop w:val="0"/>
                                                  <w:marBottom w:val="0"/>
                                                  <w:divBdr>
                                                    <w:top w:val="none" w:sz="0" w:space="0" w:color="auto"/>
                                                    <w:left w:val="none" w:sz="0" w:space="0" w:color="auto"/>
                                                    <w:bottom w:val="none" w:sz="0" w:space="0" w:color="auto"/>
                                                    <w:right w:val="none" w:sz="0" w:space="0" w:color="auto"/>
                                                  </w:divBdr>
                                                </w:div>
                                                <w:div w:id="111364987">
                                                  <w:marLeft w:val="0"/>
                                                  <w:marRight w:val="0"/>
                                                  <w:marTop w:val="0"/>
                                                  <w:marBottom w:val="0"/>
                                                  <w:divBdr>
                                                    <w:top w:val="none" w:sz="0" w:space="0" w:color="auto"/>
                                                    <w:left w:val="none" w:sz="0" w:space="0" w:color="auto"/>
                                                    <w:bottom w:val="none" w:sz="0" w:space="0" w:color="auto"/>
                                                    <w:right w:val="none" w:sz="0" w:space="0" w:color="auto"/>
                                                  </w:divBdr>
                                                </w:div>
                                              </w:divsChild>
                                            </w:div>
                                            <w:div w:id="754939394">
                                              <w:marLeft w:val="0"/>
                                              <w:marRight w:val="0"/>
                                              <w:marTop w:val="0"/>
                                              <w:marBottom w:val="0"/>
                                              <w:divBdr>
                                                <w:top w:val="none" w:sz="0" w:space="0" w:color="auto"/>
                                                <w:left w:val="none" w:sz="0" w:space="0" w:color="auto"/>
                                                <w:bottom w:val="none" w:sz="0" w:space="0" w:color="auto"/>
                                                <w:right w:val="none" w:sz="0" w:space="0" w:color="auto"/>
                                              </w:divBdr>
                                            </w:div>
                                            <w:div w:id="1588420243">
                                              <w:marLeft w:val="0"/>
                                              <w:marRight w:val="0"/>
                                              <w:marTop w:val="0"/>
                                              <w:marBottom w:val="0"/>
                                              <w:divBdr>
                                                <w:top w:val="none" w:sz="0" w:space="0" w:color="auto"/>
                                                <w:left w:val="none" w:sz="0" w:space="0" w:color="auto"/>
                                                <w:bottom w:val="none" w:sz="0" w:space="0" w:color="auto"/>
                                                <w:right w:val="none" w:sz="0" w:space="0" w:color="auto"/>
                                              </w:divBdr>
                                            </w:div>
                                            <w:div w:id="1250502405">
                                              <w:marLeft w:val="0"/>
                                              <w:marRight w:val="0"/>
                                              <w:marTop w:val="0"/>
                                              <w:marBottom w:val="0"/>
                                              <w:divBdr>
                                                <w:top w:val="none" w:sz="0" w:space="0" w:color="auto"/>
                                                <w:left w:val="none" w:sz="0" w:space="0" w:color="auto"/>
                                                <w:bottom w:val="none" w:sz="0" w:space="0" w:color="auto"/>
                                                <w:right w:val="none" w:sz="0" w:space="0" w:color="auto"/>
                                              </w:divBdr>
                                            </w:div>
                                            <w:div w:id="2080906187">
                                              <w:marLeft w:val="0"/>
                                              <w:marRight w:val="0"/>
                                              <w:marTop w:val="0"/>
                                              <w:marBottom w:val="0"/>
                                              <w:divBdr>
                                                <w:top w:val="none" w:sz="0" w:space="0" w:color="auto"/>
                                                <w:left w:val="none" w:sz="0" w:space="0" w:color="auto"/>
                                                <w:bottom w:val="none" w:sz="0" w:space="0" w:color="auto"/>
                                                <w:right w:val="none" w:sz="0" w:space="0" w:color="auto"/>
                                              </w:divBdr>
                                            </w:div>
                                            <w:div w:id="1492211903">
                                              <w:marLeft w:val="0"/>
                                              <w:marRight w:val="0"/>
                                              <w:marTop w:val="0"/>
                                              <w:marBottom w:val="0"/>
                                              <w:divBdr>
                                                <w:top w:val="none" w:sz="0" w:space="0" w:color="auto"/>
                                                <w:left w:val="none" w:sz="0" w:space="0" w:color="auto"/>
                                                <w:bottom w:val="none" w:sz="0" w:space="0" w:color="auto"/>
                                                <w:right w:val="none" w:sz="0" w:space="0" w:color="auto"/>
                                              </w:divBdr>
                                            </w:div>
                                          </w:divsChild>
                                        </w:div>
                                        <w:div w:id="1215461555">
                                          <w:marLeft w:val="0"/>
                                          <w:marRight w:val="0"/>
                                          <w:marTop w:val="0"/>
                                          <w:marBottom w:val="0"/>
                                          <w:divBdr>
                                            <w:top w:val="none" w:sz="0" w:space="0" w:color="auto"/>
                                            <w:left w:val="none" w:sz="0" w:space="0" w:color="auto"/>
                                            <w:bottom w:val="none" w:sz="0" w:space="0" w:color="auto"/>
                                            <w:right w:val="none" w:sz="0" w:space="0" w:color="auto"/>
                                          </w:divBdr>
                                          <w:divsChild>
                                            <w:div w:id="1956717981">
                                              <w:marLeft w:val="0"/>
                                              <w:marRight w:val="0"/>
                                              <w:marTop w:val="0"/>
                                              <w:marBottom w:val="0"/>
                                              <w:divBdr>
                                                <w:top w:val="none" w:sz="0" w:space="0" w:color="auto"/>
                                                <w:left w:val="none" w:sz="0" w:space="0" w:color="auto"/>
                                                <w:bottom w:val="none" w:sz="0" w:space="0" w:color="auto"/>
                                                <w:right w:val="none" w:sz="0" w:space="0" w:color="auto"/>
                                              </w:divBdr>
                                            </w:div>
                                            <w:div w:id="31005181">
                                              <w:marLeft w:val="0"/>
                                              <w:marRight w:val="0"/>
                                              <w:marTop w:val="0"/>
                                              <w:marBottom w:val="0"/>
                                              <w:divBdr>
                                                <w:top w:val="none" w:sz="0" w:space="0" w:color="auto"/>
                                                <w:left w:val="none" w:sz="0" w:space="0" w:color="auto"/>
                                                <w:bottom w:val="none" w:sz="0" w:space="0" w:color="auto"/>
                                                <w:right w:val="none" w:sz="0" w:space="0" w:color="auto"/>
                                              </w:divBdr>
                                            </w:div>
                                            <w:div w:id="191462555">
                                              <w:marLeft w:val="0"/>
                                              <w:marRight w:val="0"/>
                                              <w:marTop w:val="0"/>
                                              <w:marBottom w:val="0"/>
                                              <w:divBdr>
                                                <w:top w:val="none" w:sz="0" w:space="0" w:color="auto"/>
                                                <w:left w:val="none" w:sz="0" w:space="0" w:color="auto"/>
                                                <w:bottom w:val="none" w:sz="0" w:space="0" w:color="auto"/>
                                                <w:right w:val="none" w:sz="0" w:space="0" w:color="auto"/>
                                              </w:divBdr>
                                            </w:div>
                                            <w:div w:id="1991905239">
                                              <w:marLeft w:val="0"/>
                                              <w:marRight w:val="0"/>
                                              <w:marTop w:val="0"/>
                                              <w:marBottom w:val="0"/>
                                              <w:divBdr>
                                                <w:top w:val="none" w:sz="0" w:space="0" w:color="auto"/>
                                                <w:left w:val="none" w:sz="0" w:space="0" w:color="auto"/>
                                                <w:bottom w:val="none" w:sz="0" w:space="0" w:color="auto"/>
                                                <w:right w:val="none" w:sz="0" w:space="0" w:color="auto"/>
                                              </w:divBdr>
                                            </w:div>
                                          </w:divsChild>
                                        </w:div>
                                        <w:div w:id="956373263">
                                          <w:marLeft w:val="0"/>
                                          <w:marRight w:val="0"/>
                                          <w:marTop w:val="0"/>
                                          <w:marBottom w:val="0"/>
                                          <w:divBdr>
                                            <w:top w:val="none" w:sz="0" w:space="0" w:color="auto"/>
                                            <w:left w:val="none" w:sz="0" w:space="0" w:color="auto"/>
                                            <w:bottom w:val="none" w:sz="0" w:space="0" w:color="auto"/>
                                            <w:right w:val="none" w:sz="0" w:space="0" w:color="auto"/>
                                          </w:divBdr>
                                          <w:divsChild>
                                            <w:div w:id="249582303">
                                              <w:marLeft w:val="0"/>
                                              <w:marRight w:val="0"/>
                                              <w:marTop w:val="0"/>
                                              <w:marBottom w:val="0"/>
                                              <w:divBdr>
                                                <w:top w:val="none" w:sz="0" w:space="0" w:color="auto"/>
                                                <w:left w:val="none" w:sz="0" w:space="0" w:color="auto"/>
                                                <w:bottom w:val="none" w:sz="0" w:space="0" w:color="auto"/>
                                                <w:right w:val="none" w:sz="0" w:space="0" w:color="auto"/>
                                              </w:divBdr>
                                            </w:div>
                                            <w:div w:id="1460151981">
                                              <w:marLeft w:val="0"/>
                                              <w:marRight w:val="0"/>
                                              <w:marTop w:val="0"/>
                                              <w:marBottom w:val="0"/>
                                              <w:divBdr>
                                                <w:top w:val="none" w:sz="0" w:space="0" w:color="auto"/>
                                                <w:left w:val="none" w:sz="0" w:space="0" w:color="auto"/>
                                                <w:bottom w:val="none" w:sz="0" w:space="0" w:color="auto"/>
                                                <w:right w:val="none" w:sz="0" w:space="0" w:color="auto"/>
                                              </w:divBdr>
                                            </w:div>
                                            <w:div w:id="1463887494">
                                              <w:marLeft w:val="0"/>
                                              <w:marRight w:val="0"/>
                                              <w:marTop w:val="0"/>
                                              <w:marBottom w:val="0"/>
                                              <w:divBdr>
                                                <w:top w:val="none" w:sz="0" w:space="0" w:color="auto"/>
                                                <w:left w:val="none" w:sz="0" w:space="0" w:color="auto"/>
                                                <w:bottom w:val="none" w:sz="0" w:space="0" w:color="auto"/>
                                                <w:right w:val="none" w:sz="0" w:space="0" w:color="auto"/>
                                              </w:divBdr>
                                            </w:div>
                                            <w:div w:id="1806462768">
                                              <w:marLeft w:val="0"/>
                                              <w:marRight w:val="0"/>
                                              <w:marTop w:val="0"/>
                                              <w:marBottom w:val="0"/>
                                              <w:divBdr>
                                                <w:top w:val="none" w:sz="0" w:space="0" w:color="auto"/>
                                                <w:left w:val="none" w:sz="0" w:space="0" w:color="auto"/>
                                                <w:bottom w:val="none" w:sz="0" w:space="0" w:color="auto"/>
                                                <w:right w:val="none" w:sz="0" w:space="0" w:color="auto"/>
                                              </w:divBdr>
                                            </w:div>
                                          </w:divsChild>
                                        </w:div>
                                        <w:div w:id="1252474666">
                                          <w:marLeft w:val="0"/>
                                          <w:marRight w:val="0"/>
                                          <w:marTop w:val="0"/>
                                          <w:marBottom w:val="0"/>
                                          <w:divBdr>
                                            <w:top w:val="none" w:sz="0" w:space="0" w:color="auto"/>
                                            <w:left w:val="none" w:sz="0" w:space="0" w:color="auto"/>
                                            <w:bottom w:val="none" w:sz="0" w:space="0" w:color="auto"/>
                                            <w:right w:val="none" w:sz="0" w:space="0" w:color="auto"/>
                                          </w:divBdr>
                                          <w:divsChild>
                                            <w:div w:id="1454322755">
                                              <w:marLeft w:val="0"/>
                                              <w:marRight w:val="0"/>
                                              <w:marTop w:val="0"/>
                                              <w:marBottom w:val="0"/>
                                              <w:divBdr>
                                                <w:top w:val="none" w:sz="0" w:space="0" w:color="auto"/>
                                                <w:left w:val="none" w:sz="0" w:space="0" w:color="auto"/>
                                                <w:bottom w:val="none" w:sz="0" w:space="0" w:color="auto"/>
                                                <w:right w:val="none" w:sz="0" w:space="0" w:color="auto"/>
                                              </w:divBdr>
                                            </w:div>
                                            <w:div w:id="140006444">
                                              <w:marLeft w:val="0"/>
                                              <w:marRight w:val="0"/>
                                              <w:marTop w:val="0"/>
                                              <w:marBottom w:val="0"/>
                                              <w:divBdr>
                                                <w:top w:val="none" w:sz="0" w:space="0" w:color="auto"/>
                                                <w:left w:val="none" w:sz="0" w:space="0" w:color="auto"/>
                                                <w:bottom w:val="none" w:sz="0" w:space="0" w:color="auto"/>
                                                <w:right w:val="none" w:sz="0" w:space="0" w:color="auto"/>
                                              </w:divBdr>
                                            </w:div>
                                            <w:div w:id="963921068">
                                              <w:marLeft w:val="0"/>
                                              <w:marRight w:val="0"/>
                                              <w:marTop w:val="0"/>
                                              <w:marBottom w:val="0"/>
                                              <w:divBdr>
                                                <w:top w:val="none" w:sz="0" w:space="0" w:color="auto"/>
                                                <w:left w:val="none" w:sz="0" w:space="0" w:color="auto"/>
                                                <w:bottom w:val="none" w:sz="0" w:space="0" w:color="auto"/>
                                                <w:right w:val="none" w:sz="0" w:space="0" w:color="auto"/>
                                              </w:divBdr>
                                            </w:div>
                                            <w:div w:id="202789248">
                                              <w:marLeft w:val="0"/>
                                              <w:marRight w:val="0"/>
                                              <w:marTop w:val="0"/>
                                              <w:marBottom w:val="0"/>
                                              <w:divBdr>
                                                <w:top w:val="none" w:sz="0" w:space="0" w:color="auto"/>
                                                <w:left w:val="none" w:sz="0" w:space="0" w:color="auto"/>
                                                <w:bottom w:val="none" w:sz="0" w:space="0" w:color="auto"/>
                                                <w:right w:val="none" w:sz="0" w:space="0" w:color="auto"/>
                                              </w:divBdr>
                                              <w:divsChild>
                                                <w:div w:id="6928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20055">
                                          <w:marLeft w:val="0"/>
                                          <w:marRight w:val="0"/>
                                          <w:marTop w:val="0"/>
                                          <w:marBottom w:val="0"/>
                                          <w:divBdr>
                                            <w:top w:val="none" w:sz="0" w:space="0" w:color="auto"/>
                                            <w:left w:val="none" w:sz="0" w:space="0" w:color="auto"/>
                                            <w:bottom w:val="none" w:sz="0" w:space="0" w:color="auto"/>
                                            <w:right w:val="none" w:sz="0" w:space="0" w:color="auto"/>
                                          </w:divBdr>
                                          <w:divsChild>
                                            <w:div w:id="1449622366">
                                              <w:marLeft w:val="0"/>
                                              <w:marRight w:val="0"/>
                                              <w:marTop w:val="0"/>
                                              <w:marBottom w:val="0"/>
                                              <w:divBdr>
                                                <w:top w:val="none" w:sz="0" w:space="0" w:color="auto"/>
                                                <w:left w:val="none" w:sz="0" w:space="0" w:color="auto"/>
                                                <w:bottom w:val="none" w:sz="0" w:space="0" w:color="auto"/>
                                                <w:right w:val="none" w:sz="0" w:space="0" w:color="auto"/>
                                              </w:divBdr>
                                            </w:div>
                                            <w:div w:id="53089076">
                                              <w:marLeft w:val="0"/>
                                              <w:marRight w:val="0"/>
                                              <w:marTop w:val="0"/>
                                              <w:marBottom w:val="0"/>
                                              <w:divBdr>
                                                <w:top w:val="none" w:sz="0" w:space="0" w:color="auto"/>
                                                <w:left w:val="none" w:sz="0" w:space="0" w:color="auto"/>
                                                <w:bottom w:val="none" w:sz="0" w:space="0" w:color="auto"/>
                                                <w:right w:val="none" w:sz="0" w:space="0" w:color="auto"/>
                                              </w:divBdr>
                                            </w:div>
                                            <w:div w:id="1367218182">
                                              <w:marLeft w:val="0"/>
                                              <w:marRight w:val="0"/>
                                              <w:marTop w:val="0"/>
                                              <w:marBottom w:val="0"/>
                                              <w:divBdr>
                                                <w:top w:val="none" w:sz="0" w:space="0" w:color="auto"/>
                                                <w:left w:val="none" w:sz="0" w:space="0" w:color="auto"/>
                                                <w:bottom w:val="none" w:sz="0" w:space="0" w:color="auto"/>
                                                <w:right w:val="none" w:sz="0" w:space="0" w:color="auto"/>
                                              </w:divBdr>
                                            </w:div>
                                            <w:div w:id="1380010284">
                                              <w:marLeft w:val="0"/>
                                              <w:marRight w:val="0"/>
                                              <w:marTop w:val="0"/>
                                              <w:marBottom w:val="0"/>
                                              <w:divBdr>
                                                <w:top w:val="none" w:sz="0" w:space="0" w:color="auto"/>
                                                <w:left w:val="none" w:sz="0" w:space="0" w:color="auto"/>
                                                <w:bottom w:val="none" w:sz="0" w:space="0" w:color="auto"/>
                                                <w:right w:val="none" w:sz="0" w:space="0" w:color="auto"/>
                                              </w:divBdr>
                                              <w:divsChild>
                                                <w:div w:id="615674212">
                                                  <w:marLeft w:val="0"/>
                                                  <w:marRight w:val="0"/>
                                                  <w:marTop w:val="0"/>
                                                  <w:marBottom w:val="0"/>
                                                  <w:divBdr>
                                                    <w:top w:val="none" w:sz="0" w:space="0" w:color="auto"/>
                                                    <w:left w:val="none" w:sz="0" w:space="0" w:color="auto"/>
                                                    <w:bottom w:val="none" w:sz="0" w:space="0" w:color="auto"/>
                                                    <w:right w:val="none" w:sz="0" w:space="0" w:color="auto"/>
                                                  </w:divBdr>
                                                </w:div>
                                                <w:div w:id="1057586512">
                                                  <w:marLeft w:val="0"/>
                                                  <w:marRight w:val="0"/>
                                                  <w:marTop w:val="0"/>
                                                  <w:marBottom w:val="0"/>
                                                  <w:divBdr>
                                                    <w:top w:val="none" w:sz="0" w:space="0" w:color="auto"/>
                                                    <w:left w:val="none" w:sz="0" w:space="0" w:color="auto"/>
                                                    <w:bottom w:val="none" w:sz="0" w:space="0" w:color="auto"/>
                                                    <w:right w:val="none" w:sz="0" w:space="0" w:color="auto"/>
                                                  </w:divBdr>
                                                </w:div>
                                                <w:div w:id="637610296">
                                                  <w:marLeft w:val="0"/>
                                                  <w:marRight w:val="0"/>
                                                  <w:marTop w:val="0"/>
                                                  <w:marBottom w:val="0"/>
                                                  <w:divBdr>
                                                    <w:top w:val="none" w:sz="0" w:space="0" w:color="auto"/>
                                                    <w:left w:val="none" w:sz="0" w:space="0" w:color="auto"/>
                                                    <w:bottom w:val="none" w:sz="0" w:space="0" w:color="auto"/>
                                                    <w:right w:val="none" w:sz="0" w:space="0" w:color="auto"/>
                                                  </w:divBdr>
                                                </w:div>
                                              </w:divsChild>
                                            </w:div>
                                            <w:div w:id="1279604724">
                                              <w:marLeft w:val="0"/>
                                              <w:marRight w:val="0"/>
                                              <w:marTop w:val="0"/>
                                              <w:marBottom w:val="0"/>
                                              <w:divBdr>
                                                <w:top w:val="none" w:sz="0" w:space="0" w:color="auto"/>
                                                <w:left w:val="none" w:sz="0" w:space="0" w:color="auto"/>
                                                <w:bottom w:val="none" w:sz="0" w:space="0" w:color="auto"/>
                                                <w:right w:val="none" w:sz="0" w:space="0" w:color="auto"/>
                                              </w:divBdr>
                                            </w:div>
                                            <w:div w:id="616906681">
                                              <w:marLeft w:val="0"/>
                                              <w:marRight w:val="0"/>
                                              <w:marTop w:val="0"/>
                                              <w:marBottom w:val="0"/>
                                              <w:divBdr>
                                                <w:top w:val="none" w:sz="0" w:space="0" w:color="auto"/>
                                                <w:left w:val="none" w:sz="0" w:space="0" w:color="auto"/>
                                                <w:bottom w:val="none" w:sz="0" w:space="0" w:color="auto"/>
                                                <w:right w:val="none" w:sz="0" w:space="0" w:color="auto"/>
                                              </w:divBdr>
                                            </w:div>
                                            <w:div w:id="880702294">
                                              <w:marLeft w:val="0"/>
                                              <w:marRight w:val="0"/>
                                              <w:marTop w:val="0"/>
                                              <w:marBottom w:val="0"/>
                                              <w:divBdr>
                                                <w:top w:val="none" w:sz="0" w:space="0" w:color="auto"/>
                                                <w:left w:val="none" w:sz="0" w:space="0" w:color="auto"/>
                                                <w:bottom w:val="none" w:sz="0" w:space="0" w:color="auto"/>
                                                <w:right w:val="none" w:sz="0" w:space="0" w:color="auto"/>
                                              </w:divBdr>
                                            </w:div>
                                            <w:div w:id="1265266732">
                                              <w:marLeft w:val="0"/>
                                              <w:marRight w:val="0"/>
                                              <w:marTop w:val="0"/>
                                              <w:marBottom w:val="0"/>
                                              <w:divBdr>
                                                <w:top w:val="none" w:sz="0" w:space="0" w:color="auto"/>
                                                <w:left w:val="none" w:sz="0" w:space="0" w:color="auto"/>
                                                <w:bottom w:val="none" w:sz="0" w:space="0" w:color="auto"/>
                                                <w:right w:val="none" w:sz="0" w:space="0" w:color="auto"/>
                                              </w:divBdr>
                                            </w:div>
                                            <w:div w:id="17050596">
                                              <w:marLeft w:val="0"/>
                                              <w:marRight w:val="0"/>
                                              <w:marTop w:val="0"/>
                                              <w:marBottom w:val="0"/>
                                              <w:divBdr>
                                                <w:top w:val="none" w:sz="0" w:space="0" w:color="auto"/>
                                                <w:left w:val="none" w:sz="0" w:space="0" w:color="auto"/>
                                                <w:bottom w:val="none" w:sz="0" w:space="0" w:color="auto"/>
                                                <w:right w:val="none" w:sz="0" w:space="0" w:color="auto"/>
                                              </w:divBdr>
                                            </w:div>
                                          </w:divsChild>
                                        </w:div>
                                        <w:div w:id="354035883">
                                          <w:marLeft w:val="0"/>
                                          <w:marRight w:val="0"/>
                                          <w:marTop w:val="0"/>
                                          <w:marBottom w:val="0"/>
                                          <w:divBdr>
                                            <w:top w:val="none" w:sz="0" w:space="0" w:color="auto"/>
                                            <w:left w:val="none" w:sz="0" w:space="0" w:color="auto"/>
                                            <w:bottom w:val="none" w:sz="0" w:space="0" w:color="auto"/>
                                            <w:right w:val="none" w:sz="0" w:space="0" w:color="auto"/>
                                          </w:divBdr>
                                          <w:divsChild>
                                            <w:div w:id="1108621219">
                                              <w:marLeft w:val="0"/>
                                              <w:marRight w:val="0"/>
                                              <w:marTop w:val="0"/>
                                              <w:marBottom w:val="0"/>
                                              <w:divBdr>
                                                <w:top w:val="none" w:sz="0" w:space="0" w:color="auto"/>
                                                <w:left w:val="none" w:sz="0" w:space="0" w:color="auto"/>
                                                <w:bottom w:val="none" w:sz="0" w:space="0" w:color="auto"/>
                                                <w:right w:val="none" w:sz="0" w:space="0" w:color="auto"/>
                                              </w:divBdr>
                                            </w:div>
                                            <w:div w:id="2067020875">
                                              <w:marLeft w:val="0"/>
                                              <w:marRight w:val="0"/>
                                              <w:marTop w:val="0"/>
                                              <w:marBottom w:val="0"/>
                                              <w:divBdr>
                                                <w:top w:val="none" w:sz="0" w:space="0" w:color="auto"/>
                                                <w:left w:val="none" w:sz="0" w:space="0" w:color="auto"/>
                                                <w:bottom w:val="none" w:sz="0" w:space="0" w:color="auto"/>
                                                <w:right w:val="none" w:sz="0" w:space="0" w:color="auto"/>
                                              </w:divBdr>
                                            </w:div>
                                            <w:div w:id="880358041">
                                              <w:marLeft w:val="0"/>
                                              <w:marRight w:val="0"/>
                                              <w:marTop w:val="0"/>
                                              <w:marBottom w:val="0"/>
                                              <w:divBdr>
                                                <w:top w:val="none" w:sz="0" w:space="0" w:color="auto"/>
                                                <w:left w:val="none" w:sz="0" w:space="0" w:color="auto"/>
                                                <w:bottom w:val="none" w:sz="0" w:space="0" w:color="auto"/>
                                                <w:right w:val="none" w:sz="0" w:space="0" w:color="auto"/>
                                              </w:divBdr>
                                            </w:div>
                                            <w:div w:id="994148100">
                                              <w:marLeft w:val="0"/>
                                              <w:marRight w:val="0"/>
                                              <w:marTop w:val="0"/>
                                              <w:marBottom w:val="0"/>
                                              <w:divBdr>
                                                <w:top w:val="none" w:sz="0" w:space="0" w:color="auto"/>
                                                <w:left w:val="none" w:sz="0" w:space="0" w:color="auto"/>
                                                <w:bottom w:val="none" w:sz="0" w:space="0" w:color="auto"/>
                                                <w:right w:val="none" w:sz="0" w:space="0" w:color="auto"/>
                                              </w:divBdr>
                                            </w:div>
                                            <w:div w:id="1693805130">
                                              <w:marLeft w:val="0"/>
                                              <w:marRight w:val="0"/>
                                              <w:marTop w:val="0"/>
                                              <w:marBottom w:val="0"/>
                                              <w:divBdr>
                                                <w:top w:val="none" w:sz="0" w:space="0" w:color="auto"/>
                                                <w:left w:val="none" w:sz="0" w:space="0" w:color="auto"/>
                                                <w:bottom w:val="none" w:sz="0" w:space="0" w:color="auto"/>
                                                <w:right w:val="none" w:sz="0" w:space="0" w:color="auto"/>
                                              </w:divBdr>
                                            </w:div>
                                            <w:div w:id="1170753080">
                                              <w:marLeft w:val="0"/>
                                              <w:marRight w:val="0"/>
                                              <w:marTop w:val="0"/>
                                              <w:marBottom w:val="0"/>
                                              <w:divBdr>
                                                <w:top w:val="none" w:sz="0" w:space="0" w:color="auto"/>
                                                <w:left w:val="none" w:sz="0" w:space="0" w:color="auto"/>
                                                <w:bottom w:val="none" w:sz="0" w:space="0" w:color="auto"/>
                                                <w:right w:val="none" w:sz="0" w:space="0" w:color="auto"/>
                                              </w:divBdr>
                                            </w:div>
                                            <w:div w:id="2097550404">
                                              <w:marLeft w:val="0"/>
                                              <w:marRight w:val="0"/>
                                              <w:marTop w:val="0"/>
                                              <w:marBottom w:val="0"/>
                                              <w:divBdr>
                                                <w:top w:val="none" w:sz="0" w:space="0" w:color="auto"/>
                                                <w:left w:val="none" w:sz="0" w:space="0" w:color="auto"/>
                                                <w:bottom w:val="none" w:sz="0" w:space="0" w:color="auto"/>
                                                <w:right w:val="none" w:sz="0" w:space="0" w:color="auto"/>
                                              </w:divBdr>
                                            </w:div>
                                          </w:divsChild>
                                        </w:div>
                                        <w:div w:id="104665211">
                                          <w:marLeft w:val="0"/>
                                          <w:marRight w:val="0"/>
                                          <w:marTop w:val="0"/>
                                          <w:marBottom w:val="0"/>
                                          <w:divBdr>
                                            <w:top w:val="none" w:sz="0" w:space="0" w:color="auto"/>
                                            <w:left w:val="none" w:sz="0" w:space="0" w:color="auto"/>
                                            <w:bottom w:val="none" w:sz="0" w:space="0" w:color="auto"/>
                                            <w:right w:val="none" w:sz="0" w:space="0" w:color="auto"/>
                                          </w:divBdr>
                                          <w:divsChild>
                                            <w:div w:id="1225139407">
                                              <w:marLeft w:val="0"/>
                                              <w:marRight w:val="0"/>
                                              <w:marTop w:val="0"/>
                                              <w:marBottom w:val="0"/>
                                              <w:divBdr>
                                                <w:top w:val="none" w:sz="0" w:space="0" w:color="auto"/>
                                                <w:left w:val="none" w:sz="0" w:space="0" w:color="auto"/>
                                                <w:bottom w:val="none" w:sz="0" w:space="0" w:color="auto"/>
                                                <w:right w:val="none" w:sz="0" w:space="0" w:color="auto"/>
                                              </w:divBdr>
                                            </w:div>
                                            <w:div w:id="1002783180">
                                              <w:marLeft w:val="0"/>
                                              <w:marRight w:val="0"/>
                                              <w:marTop w:val="0"/>
                                              <w:marBottom w:val="0"/>
                                              <w:divBdr>
                                                <w:top w:val="none" w:sz="0" w:space="0" w:color="auto"/>
                                                <w:left w:val="none" w:sz="0" w:space="0" w:color="auto"/>
                                                <w:bottom w:val="none" w:sz="0" w:space="0" w:color="auto"/>
                                                <w:right w:val="none" w:sz="0" w:space="0" w:color="auto"/>
                                              </w:divBdr>
                                            </w:div>
                                            <w:div w:id="1285503597">
                                              <w:marLeft w:val="0"/>
                                              <w:marRight w:val="0"/>
                                              <w:marTop w:val="0"/>
                                              <w:marBottom w:val="0"/>
                                              <w:divBdr>
                                                <w:top w:val="none" w:sz="0" w:space="0" w:color="auto"/>
                                                <w:left w:val="none" w:sz="0" w:space="0" w:color="auto"/>
                                                <w:bottom w:val="none" w:sz="0" w:space="0" w:color="auto"/>
                                                <w:right w:val="none" w:sz="0" w:space="0" w:color="auto"/>
                                              </w:divBdr>
                                            </w:div>
                                          </w:divsChild>
                                        </w:div>
                                        <w:div w:id="1376613075">
                                          <w:marLeft w:val="0"/>
                                          <w:marRight w:val="0"/>
                                          <w:marTop w:val="0"/>
                                          <w:marBottom w:val="0"/>
                                          <w:divBdr>
                                            <w:top w:val="none" w:sz="0" w:space="0" w:color="auto"/>
                                            <w:left w:val="none" w:sz="0" w:space="0" w:color="auto"/>
                                            <w:bottom w:val="none" w:sz="0" w:space="0" w:color="auto"/>
                                            <w:right w:val="none" w:sz="0" w:space="0" w:color="auto"/>
                                          </w:divBdr>
                                          <w:divsChild>
                                            <w:div w:id="1239318314">
                                              <w:marLeft w:val="0"/>
                                              <w:marRight w:val="0"/>
                                              <w:marTop w:val="0"/>
                                              <w:marBottom w:val="0"/>
                                              <w:divBdr>
                                                <w:top w:val="none" w:sz="0" w:space="0" w:color="auto"/>
                                                <w:left w:val="none" w:sz="0" w:space="0" w:color="auto"/>
                                                <w:bottom w:val="none" w:sz="0" w:space="0" w:color="auto"/>
                                                <w:right w:val="none" w:sz="0" w:space="0" w:color="auto"/>
                                              </w:divBdr>
                                            </w:div>
                                            <w:div w:id="745105388">
                                              <w:marLeft w:val="0"/>
                                              <w:marRight w:val="0"/>
                                              <w:marTop w:val="0"/>
                                              <w:marBottom w:val="0"/>
                                              <w:divBdr>
                                                <w:top w:val="none" w:sz="0" w:space="0" w:color="auto"/>
                                                <w:left w:val="none" w:sz="0" w:space="0" w:color="auto"/>
                                                <w:bottom w:val="none" w:sz="0" w:space="0" w:color="auto"/>
                                                <w:right w:val="none" w:sz="0" w:space="0" w:color="auto"/>
                                              </w:divBdr>
                                            </w:div>
                                            <w:div w:id="1762095819">
                                              <w:marLeft w:val="0"/>
                                              <w:marRight w:val="0"/>
                                              <w:marTop w:val="0"/>
                                              <w:marBottom w:val="0"/>
                                              <w:divBdr>
                                                <w:top w:val="none" w:sz="0" w:space="0" w:color="auto"/>
                                                <w:left w:val="none" w:sz="0" w:space="0" w:color="auto"/>
                                                <w:bottom w:val="none" w:sz="0" w:space="0" w:color="auto"/>
                                                <w:right w:val="none" w:sz="0" w:space="0" w:color="auto"/>
                                              </w:divBdr>
                                            </w:div>
                                            <w:div w:id="1881747096">
                                              <w:marLeft w:val="0"/>
                                              <w:marRight w:val="0"/>
                                              <w:marTop w:val="0"/>
                                              <w:marBottom w:val="0"/>
                                              <w:divBdr>
                                                <w:top w:val="none" w:sz="0" w:space="0" w:color="auto"/>
                                                <w:left w:val="none" w:sz="0" w:space="0" w:color="auto"/>
                                                <w:bottom w:val="none" w:sz="0" w:space="0" w:color="auto"/>
                                                <w:right w:val="none" w:sz="0" w:space="0" w:color="auto"/>
                                              </w:divBdr>
                                            </w:div>
                                            <w:div w:id="572588091">
                                              <w:marLeft w:val="0"/>
                                              <w:marRight w:val="0"/>
                                              <w:marTop w:val="0"/>
                                              <w:marBottom w:val="0"/>
                                              <w:divBdr>
                                                <w:top w:val="none" w:sz="0" w:space="0" w:color="auto"/>
                                                <w:left w:val="none" w:sz="0" w:space="0" w:color="auto"/>
                                                <w:bottom w:val="none" w:sz="0" w:space="0" w:color="auto"/>
                                                <w:right w:val="none" w:sz="0" w:space="0" w:color="auto"/>
                                              </w:divBdr>
                                            </w:div>
                                            <w:div w:id="1642230082">
                                              <w:marLeft w:val="0"/>
                                              <w:marRight w:val="0"/>
                                              <w:marTop w:val="0"/>
                                              <w:marBottom w:val="0"/>
                                              <w:divBdr>
                                                <w:top w:val="none" w:sz="0" w:space="0" w:color="auto"/>
                                                <w:left w:val="none" w:sz="0" w:space="0" w:color="auto"/>
                                                <w:bottom w:val="none" w:sz="0" w:space="0" w:color="auto"/>
                                                <w:right w:val="none" w:sz="0" w:space="0" w:color="auto"/>
                                              </w:divBdr>
                                            </w:div>
                                            <w:div w:id="641807177">
                                              <w:marLeft w:val="0"/>
                                              <w:marRight w:val="0"/>
                                              <w:marTop w:val="0"/>
                                              <w:marBottom w:val="0"/>
                                              <w:divBdr>
                                                <w:top w:val="none" w:sz="0" w:space="0" w:color="auto"/>
                                                <w:left w:val="none" w:sz="0" w:space="0" w:color="auto"/>
                                                <w:bottom w:val="none" w:sz="0" w:space="0" w:color="auto"/>
                                                <w:right w:val="none" w:sz="0" w:space="0" w:color="auto"/>
                                              </w:divBdr>
                                            </w:div>
                                            <w:div w:id="126708346">
                                              <w:marLeft w:val="0"/>
                                              <w:marRight w:val="0"/>
                                              <w:marTop w:val="0"/>
                                              <w:marBottom w:val="0"/>
                                              <w:divBdr>
                                                <w:top w:val="none" w:sz="0" w:space="0" w:color="auto"/>
                                                <w:left w:val="none" w:sz="0" w:space="0" w:color="auto"/>
                                                <w:bottom w:val="none" w:sz="0" w:space="0" w:color="auto"/>
                                                <w:right w:val="none" w:sz="0" w:space="0" w:color="auto"/>
                                              </w:divBdr>
                                            </w:div>
                                            <w:div w:id="1820917817">
                                              <w:marLeft w:val="0"/>
                                              <w:marRight w:val="0"/>
                                              <w:marTop w:val="0"/>
                                              <w:marBottom w:val="0"/>
                                              <w:divBdr>
                                                <w:top w:val="none" w:sz="0" w:space="0" w:color="auto"/>
                                                <w:left w:val="none" w:sz="0" w:space="0" w:color="auto"/>
                                                <w:bottom w:val="none" w:sz="0" w:space="0" w:color="auto"/>
                                                <w:right w:val="none" w:sz="0" w:space="0" w:color="auto"/>
                                              </w:divBdr>
                                            </w:div>
                                            <w:div w:id="317923709">
                                              <w:marLeft w:val="0"/>
                                              <w:marRight w:val="0"/>
                                              <w:marTop w:val="0"/>
                                              <w:marBottom w:val="0"/>
                                              <w:divBdr>
                                                <w:top w:val="none" w:sz="0" w:space="0" w:color="auto"/>
                                                <w:left w:val="none" w:sz="0" w:space="0" w:color="auto"/>
                                                <w:bottom w:val="none" w:sz="0" w:space="0" w:color="auto"/>
                                                <w:right w:val="none" w:sz="0" w:space="0" w:color="auto"/>
                                              </w:divBdr>
                                            </w:div>
                                          </w:divsChild>
                                        </w:div>
                                        <w:div w:id="1971400730">
                                          <w:marLeft w:val="0"/>
                                          <w:marRight w:val="0"/>
                                          <w:marTop w:val="0"/>
                                          <w:marBottom w:val="0"/>
                                          <w:divBdr>
                                            <w:top w:val="none" w:sz="0" w:space="0" w:color="auto"/>
                                            <w:left w:val="none" w:sz="0" w:space="0" w:color="auto"/>
                                            <w:bottom w:val="none" w:sz="0" w:space="0" w:color="auto"/>
                                            <w:right w:val="none" w:sz="0" w:space="0" w:color="auto"/>
                                          </w:divBdr>
                                          <w:divsChild>
                                            <w:div w:id="606352332">
                                              <w:marLeft w:val="0"/>
                                              <w:marRight w:val="0"/>
                                              <w:marTop w:val="0"/>
                                              <w:marBottom w:val="0"/>
                                              <w:divBdr>
                                                <w:top w:val="none" w:sz="0" w:space="0" w:color="auto"/>
                                                <w:left w:val="none" w:sz="0" w:space="0" w:color="auto"/>
                                                <w:bottom w:val="none" w:sz="0" w:space="0" w:color="auto"/>
                                                <w:right w:val="none" w:sz="0" w:space="0" w:color="auto"/>
                                              </w:divBdr>
                                            </w:div>
                                            <w:div w:id="1037005040">
                                              <w:marLeft w:val="0"/>
                                              <w:marRight w:val="0"/>
                                              <w:marTop w:val="0"/>
                                              <w:marBottom w:val="0"/>
                                              <w:divBdr>
                                                <w:top w:val="none" w:sz="0" w:space="0" w:color="auto"/>
                                                <w:left w:val="none" w:sz="0" w:space="0" w:color="auto"/>
                                                <w:bottom w:val="none" w:sz="0" w:space="0" w:color="auto"/>
                                                <w:right w:val="none" w:sz="0" w:space="0" w:color="auto"/>
                                              </w:divBdr>
                                            </w:div>
                                            <w:div w:id="1589926022">
                                              <w:marLeft w:val="0"/>
                                              <w:marRight w:val="0"/>
                                              <w:marTop w:val="0"/>
                                              <w:marBottom w:val="0"/>
                                              <w:divBdr>
                                                <w:top w:val="none" w:sz="0" w:space="0" w:color="auto"/>
                                                <w:left w:val="none" w:sz="0" w:space="0" w:color="auto"/>
                                                <w:bottom w:val="none" w:sz="0" w:space="0" w:color="auto"/>
                                                <w:right w:val="none" w:sz="0" w:space="0" w:color="auto"/>
                                              </w:divBdr>
                                            </w:div>
                                            <w:div w:id="674573422">
                                              <w:marLeft w:val="0"/>
                                              <w:marRight w:val="0"/>
                                              <w:marTop w:val="0"/>
                                              <w:marBottom w:val="0"/>
                                              <w:divBdr>
                                                <w:top w:val="none" w:sz="0" w:space="0" w:color="auto"/>
                                                <w:left w:val="none" w:sz="0" w:space="0" w:color="auto"/>
                                                <w:bottom w:val="none" w:sz="0" w:space="0" w:color="auto"/>
                                                <w:right w:val="none" w:sz="0" w:space="0" w:color="auto"/>
                                              </w:divBdr>
                                            </w:div>
                                            <w:div w:id="49381273">
                                              <w:marLeft w:val="0"/>
                                              <w:marRight w:val="0"/>
                                              <w:marTop w:val="0"/>
                                              <w:marBottom w:val="0"/>
                                              <w:divBdr>
                                                <w:top w:val="none" w:sz="0" w:space="0" w:color="auto"/>
                                                <w:left w:val="none" w:sz="0" w:space="0" w:color="auto"/>
                                                <w:bottom w:val="none" w:sz="0" w:space="0" w:color="auto"/>
                                                <w:right w:val="none" w:sz="0" w:space="0" w:color="auto"/>
                                              </w:divBdr>
                                            </w:div>
                                            <w:div w:id="827206263">
                                              <w:marLeft w:val="0"/>
                                              <w:marRight w:val="0"/>
                                              <w:marTop w:val="0"/>
                                              <w:marBottom w:val="0"/>
                                              <w:divBdr>
                                                <w:top w:val="none" w:sz="0" w:space="0" w:color="auto"/>
                                                <w:left w:val="none" w:sz="0" w:space="0" w:color="auto"/>
                                                <w:bottom w:val="none" w:sz="0" w:space="0" w:color="auto"/>
                                                <w:right w:val="none" w:sz="0" w:space="0" w:color="auto"/>
                                              </w:divBdr>
                                            </w:div>
                                            <w:div w:id="759565219">
                                              <w:marLeft w:val="0"/>
                                              <w:marRight w:val="0"/>
                                              <w:marTop w:val="0"/>
                                              <w:marBottom w:val="0"/>
                                              <w:divBdr>
                                                <w:top w:val="none" w:sz="0" w:space="0" w:color="auto"/>
                                                <w:left w:val="none" w:sz="0" w:space="0" w:color="auto"/>
                                                <w:bottom w:val="none" w:sz="0" w:space="0" w:color="auto"/>
                                                <w:right w:val="none" w:sz="0" w:space="0" w:color="auto"/>
                                              </w:divBdr>
                                            </w:div>
                                          </w:divsChild>
                                        </w:div>
                                        <w:div w:id="741174439">
                                          <w:marLeft w:val="0"/>
                                          <w:marRight w:val="0"/>
                                          <w:marTop w:val="0"/>
                                          <w:marBottom w:val="0"/>
                                          <w:divBdr>
                                            <w:top w:val="none" w:sz="0" w:space="0" w:color="auto"/>
                                            <w:left w:val="none" w:sz="0" w:space="0" w:color="auto"/>
                                            <w:bottom w:val="none" w:sz="0" w:space="0" w:color="auto"/>
                                            <w:right w:val="none" w:sz="0" w:space="0" w:color="auto"/>
                                          </w:divBdr>
                                          <w:divsChild>
                                            <w:div w:id="1884556919">
                                              <w:marLeft w:val="0"/>
                                              <w:marRight w:val="0"/>
                                              <w:marTop w:val="0"/>
                                              <w:marBottom w:val="0"/>
                                              <w:divBdr>
                                                <w:top w:val="none" w:sz="0" w:space="0" w:color="auto"/>
                                                <w:left w:val="none" w:sz="0" w:space="0" w:color="auto"/>
                                                <w:bottom w:val="none" w:sz="0" w:space="0" w:color="auto"/>
                                                <w:right w:val="none" w:sz="0" w:space="0" w:color="auto"/>
                                              </w:divBdr>
                                            </w:div>
                                            <w:div w:id="1970085374">
                                              <w:marLeft w:val="0"/>
                                              <w:marRight w:val="0"/>
                                              <w:marTop w:val="0"/>
                                              <w:marBottom w:val="0"/>
                                              <w:divBdr>
                                                <w:top w:val="none" w:sz="0" w:space="0" w:color="auto"/>
                                                <w:left w:val="none" w:sz="0" w:space="0" w:color="auto"/>
                                                <w:bottom w:val="none" w:sz="0" w:space="0" w:color="auto"/>
                                                <w:right w:val="none" w:sz="0" w:space="0" w:color="auto"/>
                                              </w:divBdr>
                                            </w:div>
                                          </w:divsChild>
                                        </w:div>
                                        <w:div w:id="1472939544">
                                          <w:marLeft w:val="0"/>
                                          <w:marRight w:val="0"/>
                                          <w:marTop w:val="0"/>
                                          <w:marBottom w:val="0"/>
                                          <w:divBdr>
                                            <w:top w:val="none" w:sz="0" w:space="0" w:color="auto"/>
                                            <w:left w:val="none" w:sz="0" w:space="0" w:color="auto"/>
                                            <w:bottom w:val="none" w:sz="0" w:space="0" w:color="auto"/>
                                            <w:right w:val="none" w:sz="0" w:space="0" w:color="auto"/>
                                          </w:divBdr>
                                          <w:divsChild>
                                            <w:div w:id="1567688912">
                                              <w:marLeft w:val="0"/>
                                              <w:marRight w:val="0"/>
                                              <w:marTop w:val="0"/>
                                              <w:marBottom w:val="0"/>
                                              <w:divBdr>
                                                <w:top w:val="none" w:sz="0" w:space="0" w:color="auto"/>
                                                <w:left w:val="none" w:sz="0" w:space="0" w:color="auto"/>
                                                <w:bottom w:val="none" w:sz="0" w:space="0" w:color="auto"/>
                                                <w:right w:val="none" w:sz="0" w:space="0" w:color="auto"/>
                                              </w:divBdr>
                                            </w:div>
                                            <w:div w:id="455367364">
                                              <w:marLeft w:val="0"/>
                                              <w:marRight w:val="0"/>
                                              <w:marTop w:val="0"/>
                                              <w:marBottom w:val="0"/>
                                              <w:divBdr>
                                                <w:top w:val="none" w:sz="0" w:space="0" w:color="auto"/>
                                                <w:left w:val="none" w:sz="0" w:space="0" w:color="auto"/>
                                                <w:bottom w:val="none" w:sz="0" w:space="0" w:color="auto"/>
                                                <w:right w:val="none" w:sz="0" w:space="0" w:color="auto"/>
                                              </w:divBdr>
                                            </w:div>
                                            <w:div w:id="775250026">
                                              <w:marLeft w:val="0"/>
                                              <w:marRight w:val="0"/>
                                              <w:marTop w:val="0"/>
                                              <w:marBottom w:val="0"/>
                                              <w:divBdr>
                                                <w:top w:val="none" w:sz="0" w:space="0" w:color="auto"/>
                                                <w:left w:val="none" w:sz="0" w:space="0" w:color="auto"/>
                                                <w:bottom w:val="none" w:sz="0" w:space="0" w:color="auto"/>
                                                <w:right w:val="none" w:sz="0" w:space="0" w:color="auto"/>
                                              </w:divBdr>
                                            </w:div>
                                            <w:div w:id="368844839">
                                              <w:marLeft w:val="0"/>
                                              <w:marRight w:val="0"/>
                                              <w:marTop w:val="0"/>
                                              <w:marBottom w:val="0"/>
                                              <w:divBdr>
                                                <w:top w:val="none" w:sz="0" w:space="0" w:color="auto"/>
                                                <w:left w:val="none" w:sz="0" w:space="0" w:color="auto"/>
                                                <w:bottom w:val="none" w:sz="0" w:space="0" w:color="auto"/>
                                                <w:right w:val="none" w:sz="0" w:space="0" w:color="auto"/>
                                              </w:divBdr>
                                              <w:divsChild>
                                                <w:div w:id="1495955519">
                                                  <w:marLeft w:val="0"/>
                                                  <w:marRight w:val="0"/>
                                                  <w:marTop w:val="0"/>
                                                  <w:marBottom w:val="0"/>
                                                  <w:divBdr>
                                                    <w:top w:val="none" w:sz="0" w:space="0" w:color="auto"/>
                                                    <w:left w:val="none" w:sz="0" w:space="0" w:color="auto"/>
                                                    <w:bottom w:val="none" w:sz="0" w:space="0" w:color="auto"/>
                                                    <w:right w:val="none" w:sz="0" w:space="0" w:color="auto"/>
                                                  </w:divBdr>
                                                </w:div>
                                                <w:div w:id="597101052">
                                                  <w:marLeft w:val="0"/>
                                                  <w:marRight w:val="0"/>
                                                  <w:marTop w:val="0"/>
                                                  <w:marBottom w:val="0"/>
                                                  <w:divBdr>
                                                    <w:top w:val="none" w:sz="0" w:space="0" w:color="auto"/>
                                                    <w:left w:val="none" w:sz="0" w:space="0" w:color="auto"/>
                                                    <w:bottom w:val="none" w:sz="0" w:space="0" w:color="auto"/>
                                                    <w:right w:val="none" w:sz="0" w:space="0" w:color="auto"/>
                                                  </w:divBdr>
                                                </w:div>
                                                <w:div w:id="155612452">
                                                  <w:marLeft w:val="0"/>
                                                  <w:marRight w:val="0"/>
                                                  <w:marTop w:val="0"/>
                                                  <w:marBottom w:val="0"/>
                                                  <w:divBdr>
                                                    <w:top w:val="none" w:sz="0" w:space="0" w:color="auto"/>
                                                    <w:left w:val="none" w:sz="0" w:space="0" w:color="auto"/>
                                                    <w:bottom w:val="none" w:sz="0" w:space="0" w:color="auto"/>
                                                    <w:right w:val="none" w:sz="0" w:space="0" w:color="auto"/>
                                                  </w:divBdr>
                                                </w:div>
                                                <w:div w:id="440957150">
                                                  <w:marLeft w:val="0"/>
                                                  <w:marRight w:val="0"/>
                                                  <w:marTop w:val="0"/>
                                                  <w:marBottom w:val="0"/>
                                                  <w:divBdr>
                                                    <w:top w:val="none" w:sz="0" w:space="0" w:color="auto"/>
                                                    <w:left w:val="none" w:sz="0" w:space="0" w:color="auto"/>
                                                    <w:bottom w:val="none" w:sz="0" w:space="0" w:color="auto"/>
                                                    <w:right w:val="none" w:sz="0" w:space="0" w:color="auto"/>
                                                  </w:divBdr>
                                                </w:div>
                                              </w:divsChild>
                                            </w:div>
                                            <w:div w:id="85661352">
                                              <w:marLeft w:val="0"/>
                                              <w:marRight w:val="0"/>
                                              <w:marTop w:val="0"/>
                                              <w:marBottom w:val="0"/>
                                              <w:divBdr>
                                                <w:top w:val="none" w:sz="0" w:space="0" w:color="auto"/>
                                                <w:left w:val="none" w:sz="0" w:space="0" w:color="auto"/>
                                                <w:bottom w:val="none" w:sz="0" w:space="0" w:color="auto"/>
                                                <w:right w:val="none" w:sz="0" w:space="0" w:color="auto"/>
                                              </w:divBdr>
                                            </w:div>
                                            <w:div w:id="1094279875">
                                              <w:marLeft w:val="0"/>
                                              <w:marRight w:val="0"/>
                                              <w:marTop w:val="0"/>
                                              <w:marBottom w:val="0"/>
                                              <w:divBdr>
                                                <w:top w:val="none" w:sz="0" w:space="0" w:color="auto"/>
                                                <w:left w:val="none" w:sz="0" w:space="0" w:color="auto"/>
                                                <w:bottom w:val="none" w:sz="0" w:space="0" w:color="auto"/>
                                                <w:right w:val="none" w:sz="0" w:space="0" w:color="auto"/>
                                              </w:divBdr>
                                            </w:div>
                                            <w:div w:id="137696482">
                                              <w:marLeft w:val="0"/>
                                              <w:marRight w:val="0"/>
                                              <w:marTop w:val="0"/>
                                              <w:marBottom w:val="0"/>
                                              <w:divBdr>
                                                <w:top w:val="none" w:sz="0" w:space="0" w:color="auto"/>
                                                <w:left w:val="none" w:sz="0" w:space="0" w:color="auto"/>
                                                <w:bottom w:val="none" w:sz="0" w:space="0" w:color="auto"/>
                                                <w:right w:val="none" w:sz="0" w:space="0" w:color="auto"/>
                                              </w:divBdr>
                                            </w:div>
                                            <w:div w:id="538006896">
                                              <w:marLeft w:val="0"/>
                                              <w:marRight w:val="0"/>
                                              <w:marTop w:val="0"/>
                                              <w:marBottom w:val="0"/>
                                              <w:divBdr>
                                                <w:top w:val="none" w:sz="0" w:space="0" w:color="auto"/>
                                                <w:left w:val="none" w:sz="0" w:space="0" w:color="auto"/>
                                                <w:bottom w:val="none" w:sz="0" w:space="0" w:color="auto"/>
                                                <w:right w:val="none" w:sz="0" w:space="0" w:color="auto"/>
                                              </w:divBdr>
                                            </w:div>
                                            <w:div w:id="1545485125">
                                              <w:marLeft w:val="0"/>
                                              <w:marRight w:val="0"/>
                                              <w:marTop w:val="0"/>
                                              <w:marBottom w:val="0"/>
                                              <w:divBdr>
                                                <w:top w:val="none" w:sz="0" w:space="0" w:color="auto"/>
                                                <w:left w:val="none" w:sz="0" w:space="0" w:color="auto"/>
                                                <w:bottom w:val="none" w:sz="0" w:space="0" w:color="auto"/>
                                                <w:right w:val="none" w:sz="0" w:space="0" w:color="auto"/>
                                              </w:divBdr>
                                            </w:div>
                                          </w:divsChild>
                                        </w:div>
                                        <w:div w:id="395931223">
                                          <w:marLeft w:val="0"/>
                                          <w:marRight w:val="0"/>
                                          <w:marTop w:val="0"/>
                                          <w:marBottom w:val="0"/>
                                          <w:divBdr>
                                            <w:top w:val="none" w:sz="0" w:space="0" w:color="auto"/>
                                            <w:left w:val="none" w:sz="0" w:space="0" w:color="auto"/>
                                            <w:bottom w:val="none" w:sz="0" w:space="0" w:color="auto"/>
                                            <w:right w:val="none" w:sz="0" w:space="0" w:color="auto"/>
                                          </w:divBdr>
                                          <w:divsChild>
                                            <w:div w:id="763260482">
                                              <w:marLeft w:val="0"/>
                                              <w:marRight w:val="0"/>
                                              <w:marTop w:val="0"/>
                                              <w:marBottom w:val="0"/>
                                              <w:divBdr>
                                                <w:top w:val="none" w:sz="0" w:space="0" w:color="auto"/>
                                                <w:left w:val="none" w:sz="0" w:space="0" w:color="auto"/>
                                                <w:bottom w:val="none" w:sz="0" w:space="0" w:color="auto"/>
                                                <w:right w:val="none" w:sz="0" w:space="0" w:color="auto"/>
                                              </w:divBdr>
                                            </w:div>
                                            <w:div w:id="1916092099">
                                              <w:marLeft w:val="0"/>
                                              <w:marRight w:val="0"/>
                                              <w:marTop w:val="0"/>
                                              <w:marBottom w:val="0"/>
                                              <w:divBdr>
                                                <w:top w:val="none" w:sz="0" w:space="0" w:color="auto"/>
                                                <w:left w:val="none" w:sz="0" w:space="0" w:color="auto"/>
                                                <w:bottom w:val="none" w:sz="0" w:space="0" w:color="auto"/>
                                                <w:right w:val="none" w:sz="0" w:space="0" w:color="auto"/>
                                              </w:divBdr>
                                            </w:div>
                                            <w:div w:id="1763260016">
                                              <w:marLeft w:val="0"/>
                                              <w:marRight w:val="0"/>
                                              <w:marTop w:val="0"/>
                                              <w:marBottom w:val="0"/>
                                              <w:divBdr>
                                                <w:top w:val="none" w:sz="0" w:space="0" w:color="auto"/>
                                                <w:left w:val="none" w:sz="0" w:space="0" w:color="auto"/>
                                                <w:bottom w:val="none" w:sz="0" w:space="0" w:color="auto"/>
                                                <w:right w:val="none" w:sz="0" w:space="0" w:color="auto"/>
                                              </w:divBdr>
                                            </w:div>
                                            <w:div w:id="238250527">
                                              <w:marLeft w:val="0"/>
                                              <w:marRight w:val="0"/>
                                              <w:marTop w:val="0"/>
                                              <w:marBottom w:val="0"/>
                                              <w:divBdr>
                                                <w:top w:val="none" w:sz="0" w:space="0" w:color="auto"/>
                                                <w:left w:val="none" w:sz="0" w:space="0" w:color="auto"/>
                                                <w:bottom w:val="none" w:sz="0" w:space="0" w:color="auto"/>
                                                <w:right w:val="none" w:sz="0" w:space="0" w:color="auto"/>
                                              </w:divBdr>
                                            </w:div>
                                            <w:div w:id="1121194468">
                                              <w:marLeft w:val="0"/>
                                              <w:marRight w:val="0"/>
                                              <w:marTop w:val="0"/>
                                              <w:marBottom w:val="0"/>
                                              <w:divBdr>
                                                <w:top w:val="none" w:sz="0" w:space="0" w:color="auto"/>
                                                <w:left w:val="none" w:sz="0" w:space="0" w:color="auto"/>
                                                <w:bottom w:val="none" w:sz="0" w:space="0" w:color="auto"/>
                                                <w:right w:val="none" w:sz="0" w:space="0" w:color="auto"/>
                                              </w:divBdr>
                                            </w:div>
                                            <w:div w:id="1457485282">
                                              <w:marLeft w:val="0"/>
                                              <w:marRight w:val="0"/>
                                              <w:marTop w:val="0"/>
                                              <w:marBottom w:val="0"/>
                                              <w:divBdr>
                                                <w:top w:val="none" w:sz="0" w:space="0" w:color="auto"/>
                                                <w:left w:val="none" w:sz="0" w:space="0" w:color="auto"/>
                                                <w:bottom w:val="none" w:sz="0" w:space="0" w:color="auto"/>
                                                <w:right w:val="none" w:sz="0" w:space="0" w:color="auto"/>
                                              </w:divBdr>
                                            </w:div>
                                            <w:div w:id="228659705">
                                              <w:marLeft w:val="0"/>
                                              <w:marRight w:val="0"/>
                                              <w:marTop w:val="0"/>
                                              <w:marBottom w:val="0"/>
                                              <w:divBdr>
                                                <w:top w:val="none" w:sz="0" w:space="0" w:color="auto"/>
                                                <w:left w:val="none" w:sz="0" w:space="0" w:color="auto"/>
                                                <w:bottom w:val="none" w:sz="0" w:space="0" w:color="auto"/>
                                                <w:right w:val="none" w:sz="0" w:space="0" w:color="auto"/>
                                              </w:divBdr>
                                            </w:div>
                                          </w:divsChild>
                                        </w:div>
                                        <w:div w:id="2128311683">
                                          <w:marLeft w:val="0"/>
                                          <w:marRight w:val="0"/>
                                          <w:marTop w:val="0"/>
                                          <w:marBottom w:val="0"/>
                                          <w:divBdr>
                                            <w:top w:val="none" w:sz="0" w:space="0" w:color="auto"/>
                                            <w:left w:val="none" w:sz="0" w:space="0" w:color="auto"/>
                                            <w:bottom w:val="none" w:sz="0" w:space="0" w:color="auto"/>
                                            <w:right w:val="none" w:sz="0" w:space="0" w:color="auto"/>
                                          </w:divBdr>
                                          <w:divsChild>
                                            <w:div w:id="391271760">
                                              <w:marLeft w:val="0"/>
                                              <w:marRight w:val="0"/>
                                              <w:marTop w:val="0"/>
                                              <w:marBottom w:val="0"/>
                                              <w:divBdr>
                                                <w:top w:val="none" w:sz="0" w:space="0" w:color="auto"/>
                                                <w:left w:val="none" w:sz="0" w:space="0" w:color="auto"/>
                                                <w:bottom w:val="none" w:sz="0" w:space="0" w:color="auto"/>
                                                <w:right w:val="none" w:sz="0" w:space="0" w:color="auto"/>
                                              </w:divBdr>
                                            </w:div>
                                            <w:div w:id="2045904136">
                                              <w:marLeft w:val="0"/>
                                              <w:marRight w:val="0"/>
                                              <w:marTop w:val="0"/>
                                              <w:marBottom w:val="0"/>
                                              <w:divBdr>
                                                <w:top w:val="none" w:sz="0" w:space="0" w:color="auto"/>
                                                <w:left w:val="none" w:sz="0" w:space="0" w:color="auto"/>
                                                <w:bottom w:val="none" w:sz="0" w:space="0" w:color="auto"/>
                                                <w:right w:val="none" w:sz="0" w:space="0" w:color="auto"/>
                                              </w:divBdr>
                                            </w:div>
                                            <w:div w:id="450710220">
                                              <w:marLeft w:val="0"/>
                                              <w:marRight w:val="0"/>
                                              <w:marTop w:val="0"/>
                                              <w:marBottom w:val="0"/>
                                              <w:divBdr>
                                                <w:top w:val="none" w:sz="0" w:space="0" w:color="auto"/>
                                                <w:left w:val="none" w:sz="0" w:space="0" w:color="auto"/>
                                                <w:bottom w:val="none" w:sz="0" w:space="0" w:color="auto"/>
                                                <w:right w:val="none" w:sz="0" w:space="0" w:color="auto"/>
                                              </w:divBdr>
                                            </w:div>
                                            <w:div w:id="119568563">
                                              <w:marLeft w:val="0"/>
                                              <w:marRight w:val="0"/>
                                              <w:marTop w:val="0"/>
                                              <w:marBottom w:val="0"/>
                                              <w:divBdr>
                                                <w:top w:val="none" w:sz="0" w:space="0" w:color="auto"/>
                                                <w:left w:val="none" w:sz="0" w:space="0" w:color="auto"/>
                                                <w:bottom w:val="none" w:sz="0" w:space="0" w:color="auto"/>
                                                <w:right w:val="none" w:sz="0" w:space="0" w:color="auto"/>
                                              </w:divBdr>
                                            </w:div>
                                            <w:div w:id="210918442">
                                              <w:marLeft w:val="0"/>
                                              <w:marRight w:val="0"/>
                                              <w:marTop w:val="0"/>
                                              <w:marBottom w:val="0"/>
                                              <w:divBdr>
                                                <w:top w:val="none" w:sz="0" w:space="0" w:color="auto"/>
                                                <w:left w:val="none" w:sz="0" w:space="0" w:color="auto"/>
                                                <w:bottom w:val="none" w:sz="0" w:space="0" w:color="auto"/>
                                                <w:right w:val="none" w:sz="0" w:space="0" w:color="auto"/>
                                              </w:divBdr>
                                            </w:div>
                                            <w:div w:id="1429541992">
                                              <w:marLeft w:val="0"/>
                                              <w:marRight w:val="0"/>
                                              <w:marTop w:val="0"/>
                                              <w:marBottom w:val="0"/>
                                              <w:divBdr>
                                                <w:top w:val="none" w:sz="0" w:space="0" w:color="auto"/>
                                                <w:left w:val="none" w:sz="0" w:space="0" w:color="auto"/>
                                                <w:bottom w:val="none" w:sz="0" w:space="0" w:color="auto"/>
                                                <w:right w:val="none" w:sz="0" w:space="0" w:color="auto"/>
                                              </w:divBdr>
                                            </w:div>
                                            <w:div w:id="1664091252">
                                              <w:marLeft w:val="0"/>
                                              <w:marRight w:val="0"/>
                                              <w:marTop w:val="0"/>
                                              <w:marBottom w:val="0"/>
                                              <w:divBdr>
                                                <w:top w:val="none" w:sz="0" w:space="0" w:color="auto"/>
                                                <w:left w:val="none" w:sz="0" w:space="0" w:color="auto"/>
                                                <w:bottom w:val="none" w:sz="0" w:space="0" w:color="auto"/>
                                                <w:right w:val="none" w:sz="0" w:space="0" w:color="auto"/>
                                              </w:divBdr>
                                            </w:div>
                                            <w:div w:id="1342899178">
                                              <w:marLeft w:val="0"/>
                                              <w:marRight w:val="0"/>
                                              <w:marTop w:val="0"/>
                                              <w:marBottom w:val="0"/>
                                              <w:divBdr>
                                                <w:top w:val="none" w:sz="0" w:space="0" w:color="auto"/>
                                                <w:left w:val="none" w:sz="0" w:space="0" w:color="auto"/>
                                                <w:bottom w:val="none" w:sz="0" w:space="0" w:color="auto"/>
                                                <w:right w:val="none" w:sz="0" w:space="0" w:color="auto"/>
                                              </w:divBdr>
                                            </w:div>
                                            <w:div w:id="1122186428">
                                              <w:marLeft w:val="0"/>
                                              <w:marRight w:val="0"/>
                                              <w:marTop w:val="0"/>
                                              <w:marBottom w:val="0"/>
                                              <w:divBdr>
                                                <w:top w:val="none" w:sz="0" w:space="0" w:color="auto"/>
                                                <w:left w:val="none" w:sz="0" w:space="0" w:color="auto"/>
                                                <w:bottom w:val="none" w:sz="0" w:space="0" w:color="auto"/>
                                                <w:right w:val="none" w:sz="0" w:space="0" w:color="auto"/>
                                              </w:divBdr>
                                            </w:div>
                                            <w:div w:id="699624958">
                                              <w:marLeft w:val="0"/>
                                              <w:marRight w:val="0"/>
                                              <w:marTop w:val="0"/>
                                              <w:marBottom w:val="0"/>
                                              <w:divBdr>
                                                <w:top w:val="none" w:sz="0" w:space="0" w:color="auto"/>
                                                <w:left w:val="none" w:sz="0" w:space="0" w:color="auto"/>
                                                <w:bottom w:val="none" w:sz="0" w:space="0" w:color="auto"/>
                                                <w:right w:val="none" w:sz="0" w:space="0" w:color="auto"/>
                                              </w:divBdr>
                                            </w:div>
                                            <w:div w:id="1240865343">
                                              <w:marLeft w:val="0"/>
                                              <w:marRight w:val="0"/>
                                              <w:marTop w:val="0"/>
                                              <w:marBottom w:val="0"/>
                                              <w:divBdr>
                                                <w:top w:val="none" w:sz="0" w:space="0" w:color="auto"/>
                                                <w:left w:val="none" w:sz="0" w:space="0" w:color="auto"/>
                                                <w:bottom w:val="none" w:sz="0" w:space="0" w:color="auto"/>
                                                <w:right w:val="none" w:sz="0" w:space="0" w:color="auto"/>
                                              </w:divBdr>
                                            </w:div>
                                            <w:div w:id="2003578360">
                                              <w:marLeft w:val="0"/>
                                              <w:marRight w:val="0"/>
                                              <w:marTop w:val="0"/>
                                              <w:marBottom w:val="0"/>
                                              <w:divBdr>
                                                <w:top w:val="none" w:sz="0" w:space="0" w:color="auto"/>
                                                <w:left w:val="none" w:sz="0" w:space="0" w:color="auto"/>
                                                <w:bottom w:val="none" w:sz="0" w:space="0" w:color="auto"/>
                                                <w:right w:val="none" w:sz="0" w:space="0" w:color="auto"/>
                                              </w:divBdr>
                                            </w:div>
                                            <w:div w:id="98836238">
                                              <w:marLeft w:val="0"/>
                                              <w:marRight w:val="0"/>
                                              <w:marTop w:val="0"/>
                                              <w:marBottom w:val="0"/>
                                              <w:divBdr>
                                                <w:top w:val="none" w:sz="0" w:space="0" w:color="auto"/>
                                                <w:left w:val="none" w:sz="0" w:space="0" w:color="auto"/>
                                                <w:bottom w:val="none" w:sz="0" w:space="0" w:color="auto"/>
                                                <w:right w:val="none" w:sz="0" w:space="0" w:color="auto"/>
                                              </w:divBdr>
                                            </w:div>
                                            <w:div w:id="2127386683">
                                              <w:marLeft w:val="0"/>
                                              <w:marRight w:val="0"/>
                                              <w:marTop w:val="0"/>
                                              <w:marBottom w:val="0"/>
                                              <w:divBdr>
                                                <w:top w:val="none" w:sz="0" w:space="0" w:color="auto"/>
                                                <w:left w:val="none" w:sz="0" w:space="0" w:color="auto"/>
                                                <w:bottom w:val="none" w:sz="0" w:space="0" w:color="auto"/>
                                                <w:right w:val="none" w:sz="0" w:space="0" w:color="auto"/>
                                              </w:divBdr>
                                            </w:div>
                                            <w:div w:id="2036686700">
                                              <w:marLeft w:val="0"/>
                                              <w:marRight w:val="0"/>
                                              <w:marTop w:val="0"/>
                                              <w:marBottom w:val="0"/>
                                              <w:divBdr>
                                                <w:top w:val="none" w:sz="0" w:space="0" w:color="auto"/>
                                                <w:left w:val="none" w:sz="0" w:space="0" w:color="auto"/>
                                                <w:bottom w:val="none" w:sz="0" w:space="0" w:color="auto"/>
                                                <w:right w:val="none" w:sz="0" w:space="0" w:color="auto"/>
                                              </w:divBdr>
                                            </w:div>
                                            <w:div w:id="1282803247">
                                              <w:marLeft w:val="0"/>
                                              <w:marRight w:val="0"/>
                                              <w:marTop w:val="0"/>
                                              <w:marBottom w:val="0"/>
                                              <w:divBdr>
                                                <w:top w:val="none" w:sz="0" w:space="0" w:color="auto"/>
                                                <w:left w:val="none" w:sz="0" w:space="0" w:color="auto"/>
                                                <w:bottom w:val="none" w:sz="0" w:space="0" w:color="auto"/>
                                                <w:right w:val="none" w:sz="0" w:space="0" w:color="auto"/>
                                              </w:divBdr>
                                            </w:div>
                                            <w:div w:id="99067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1024">
                                      <w:marLeft w:val="0"/>
                                      <w:marRight w:val="0"/>
                                      <w:marTop w:val="0"/>
                                      <w:marBottom w:val="0"/>
                                      <w:divBdr>
                                        <w:top w:val="none" w:sz="0" w:space="0" w:color="auto"/>
                                        <w:left w:val="none" w:sz="0" w:space="0" w:color="auto"/>
                                        <w:bottom w:val="none" w:sz="0" w:space="0" w:color="auto"/>
                                        <w:right w:val="none" w:sz="0" w:space="0" w:color="auto"/>
                                      </w:divBdr>
                                      <w:divsChild>
                                        <w:div w:id="541940246">
                                          <w:marLeft w:val="0"/>
                                          <w:marRight w:val="0"/>
                                          <w:marTop w:val="0"/>
                                          <w:marBottom w:val="0"/>
                                          <w:divBdr>
                                            <w:top w:val="none" w:sz="0" w:space="0" w:color="auto"/>
                                            <w:left w:val="none" w:sz="0" w:space="0" w:color="auto"/>
                                            <w:bottom w:val="none" w:sz="0" w:space="0" w:color="auto"/>
                                            <w:right w:val="none" w:sz="0" w:space="0" w:color="auto"/>
                                          </w:divBdr>
                                        </w:div>
                                        <w:div w:id="861625496">
                                          <w:marLeft w:val="0"/>
                                          <w:marRight w:val="0"/>
                                          <w:marTop w:val="0"/>
                                          <w:marBottom w:val="0"/>
                                          <w:divBdr>
                                            <w:top w:val="none" w:sz="0" w:space="0" w:color="auto"/>
                                            <w:left w:val="none" w:sz="0" w:space="0" w:color="auto"/>
                                            <w:bottom w:val="none" w:sz="0" w:space="0" w:color="auto"/>
                                            <w:right w:val="none" w:sz="0" w:space="0" w:color="auto"/>
                                          </w:divBdr>
                                        </w:div>
                                        <w:div w:id="2061005337">
                                          <w:marLeft w:val="0"/>
                                          <w:marRight w:val="0"/>
                                          <w:marTop w:val="0"/>
                                          <w:marBottom w:val="0"/>
                                          <w:divBdr>
                                            <w:top w:val="none" w:sz="0" w:space="0" w:color="auto"/>
                                            <w:left w:val="none" w:sz="0" w:space="0" w:color="auto"/>
                                            <w:bottom w:val="none" w:sz="0" w:space="0" w:color="auto"/>
                                            <w:right w:val="none" w:sz="0" w:space="0" w:color="auto"/>
                                          </w:divBdr>
                                          <w:divsChild>
                                            <w:div w:id="1716466544">
                                              <w:marLeft w:val="0"/>
                                              <w:marRight w:val="0"/>
                                              <w:marTop w:val="0"/>
                                              <w:marBottom w:val="0"/>
                                              <w:divBdr>
                                                <w:top w:val="none" w:sz="0" w:space="0" w:color="auto"/>
                                                <w:left w:val="none" w:sz="0" w:space="0" w:color="auto"/>
                                                <w:bottom w:val="none" w:sz="0" w:space="0" w:color="auto"/>
                                                <w:right w:val="none" w:sz="0" w:space="0" w:color="auto"/>
                                              </w:divBdr>
                                            </w:div>
                                            <w:div w:id="1557277251">
                                              <w:marLeft w:val="0"/>
                                              <w:marRight w:val="0"/>
                                              <w:marTop w:val="0"/>
                                              <w:marBottom w:val="0"/>
                                              <w:divBdr>
                                                <w:top w:val="none" w:sz="0" w:space="0" w:color="auto"/>
                                                <w:left w:val="none" w:sz="0" w:space="0" w:color="auto"/>
                                                <w:bottom w:val="none" w:sz="0" w:space="0" w:color="auto"/>
                                                <w:right w:val="none" w:sz="0" w:space="0" w:color="auto"/>
                                              </w:divBdr>
                                            </w:div>
                                            <w:div w:id="1913536647">
                                              <w:marLeft w:val="0"/>
                                              <w:marRight w:val="0"/>
                                              <w:marTop w:val="0"/>
                                              <w:marBottom w:val="0"/>
                                              <w:divBdr>
                                                <w:top w:val="none" w:sz="0" w:space="0" w:color="auto"/>
                                                <w:left w:val="none" w:sz="0" w:space="0" w:color="auto"/>
                                                <w:bottom w:val="none" w:sz="0" w:space="0" w:color="auto"/>
                                                <w:right w:val="none" w:sz="0" w:space="0" w:color="auto"/>
                                              </w:divBdr>
                                            </w:div>
                                            <w:div w:id="192689642">
                                              <w:marLeft w:val="0"/>
                                              <w:marRight w:val="0"/>
                                              <w:marTop w:val="0"/>
                                              <w:marBottom w:val="0"/>
                                              <w:divBdr>
                                                <w:top w:val="none" w:sz="0" w:space="0" w:color="auto"/>
                                                <w:left w:val="none" w:sz="0" w:space="0" w:color="auto"/>
                                                <w:bottom w:val="none" w:sz="0" w:space="0" w:color="auto"/>
                                                <w:right w:val="none" w:sz="0" w:space="0" w:color="auto"/>
                                              </w:divBdr>
                                            </w:div>
                                          </w:divsChild>
                                        </w:div>
                                        <w:div w:id="1068265802">
                                          <w:marLeft w:val="0"/>
                                          <w:marRight w:val="0"/>
                                          <w:marTop w:val="0"/>
                                          <w:marBottom w:val="0"/>
                                          <w:divBdr>
                                            <w:top w:val="none" w:sz="0" w:space="0" w:color="auto"/>
                                            <w:left w:val="none" w:sz="0" w:space="0" w:color="auto"/>
                                            <w:bottom w:val="none" w:sz="0" w:space="0" w:color="auto"/>
                                            <w:right w:val="none" w:sz="0" w:space="0" w:color="auto"/>
                                          </w:divBdr>
                                          <w:divsChild>
                                            <w:div w:id="1683429794">
                                              <w:marLeft w:val="0"/>
                                              <w:marRight w:val="0"/>
                                              <w:marTop w:val="0"/>
                                              <w:marBottom w:val="0"/>
                                              <w:divBdr>
                                                <w:top w:val="none" w:sz="0" w:space="0" w:color="auto"/>
                                                <w:left w:val="none" w:sz="0" w:space="0" w:color="auto"/>
                                                <w:bottom w:val="none" w:sz="0" w:space="0" w:color="auto"/>
                                                <w:right w:val="none" w:sz="0" w:space="0" w:color="auto"/>
                                              </w:divBdr>
                                            </w:div>
                                            <w:div w:id="1864898334">
                                              <w:marLeft w:val="0"/>
                                              <w:marRight w:val="0"/>
                                              <w:marTop w:val="0"/>
                                              <w:marBottom w:val="0"/>
                                              <w:divBdr>
                                                <w:top w:val="none" w:sz="0" w:space="0" w:color="auto"/>
                                                <w:left w:val="none" w:sz="0" w:space="0" w:color="auto"/>
                                                <w:bottom w:val="none" w:sz="0" w:space="0" w:color="auto"/>
                                                <w:right w:val="none" w:sz="0" w:space="0" w:color="auto"/>
                                              </w:divBdr>
                                            </w:div>
                                            <w:div w:id="1944604287">
                                              <w:marLeft w:val="0"/>
                                              <w:marRight w:val="0"/>
                                              <w:marTop w:val="0"/>
                                              <w:marBottom w:val="0"/>
                                              <w:divBdr>
                                                <w:top w:val="none" w:sz="0" w:space="0" w:color="auto"/>
                                                <w:left w:val="none" w:sz="0" w:space="0" w:color="auto"/>
                                                <w:bottom w:val="none" w:sz="0" w:space="0" w:color="auto"/>
                                                <w:right w:val="none" w:sz="0" w:space="0" w:color="auto"/>
                                              </w:divBdr>
                                            </w:div>
                                            <w:div w:id="1966614038">
                                              <w:marLeft w:val="0"/>
                                              <w:marRight w:val="0"/>
                                              <w:marTop w:val="0"/>
                                              <w:marBottom w:val="0"/>
                                              <w:divBdr>
                                                <w:top w:val="none" w:sz="0" w:space="0" w:color="auto"/>
                                                <w:left w:val="none" w:sz="0" w:space="0" w:color="auto"/>
                                                <w:bottom w:val="none" w:sz="0" w:space="0" w:color="auto"/>
                                                <w:right w:val="none" w:sz="0" w:space="0" w:color="auto"/>
                                              </w:divBdr>
                                            </w:div>
                                            <w:div w:id="586351299">
                                              <w:marLeft w:val="0"/>
                                              <w:marRight w:val="0"/>
                                              <w:marTop w:val="0"/>
                                              <w:marBottom w:val="0"/>
                                              <w:divBdr>
                                                <w:top w:val="none" w:sz="0" w:space="0" w:color="auto"/>
                                                <w:left w:val="none" w:sz="0" w:space="0" w:color="auto"/>
                                                <w:bottom w:val="none" w:sz="0" w:space="0" w:color="auto"/>
                                                <w:right w:val="none" w:sz="0" w:space="0" w:color="auto"/>
                                              </w:divBdr>
                                            </w:div>
                                            <w:div w:id="1948657221">
                                              <w:marLeft w:val="0"/>
                                              <w:marRight w:val="0"/>
                                              <w:marTop w:val="0"/>
                                              <w:marBottom w:val="0"/>
                                              <w:divBdr>
                                                <w:top w:val="none" w:sz="0" w:space="0" w:color="auto"/>
                                                <w:left w:val="none" w:sz="0" w:space="0" w:color="auto"/>
                                                <w:bottom w:val="none" w:sz="0" w:space="0" w:color="auto"/>
                                                <w:right w:val="none" w:sz="0" w:space="0" w:color="auto"/>
                                              </w:divBdr>
                                            </w:div>
                                            <w:div w:id="926959822">
                                              <w:marLeft w:val="0"/>
                                              <w:marRight w:val="0"/>
                                              <w:marTop w:val="0"/>
                                              <w:marBottom w:val="0"/>
                                              <w:divBdr>
                                                <w:top w:val="none" w:sz="0" w:space="0" w:color="auto"/>
                                                <w:left w:val="none" w:sz="0" w:space="0" w:color="auto"/>
                                                <w:bottom w:val="none" w:sz="0" w:space="0" w:color="auto"/>
                                                <w:right w:val="none" w:sz="0" w:space="0" w:color="auto"/>
                                              </w:divBdr>
                                            </w:div>
                                            <w:div w:id="494348149">
                                              <w:marLeft w:val="0"/>
                                              <w:marRight w:val="0"/>
                                              <w:marTop w:val="0"/>
                                              <w:marBottom w:val="0"/>
                                              <w:divBdr>
                                                <w:top w:val="none" w:sz="0" w:space="0" w:color="auto"/>
                                                <w:left w:val="none" w:sz="0" w:space="0" w:color="auto"/>
                                                <w:bottom w:val="none" w:sz="0" w:space="0" w:color="auto"/>
                                                <w:right w:val="none" w:sz="0" w:space="0" w:color="auto"/>
                                              </w:divBdr>
                                            </w:div>
                                          </w:divsChild>
                                        </w:div>
                                        <w:div w:id="465851345">
                                          <w:marLeft w:val="0"/>
                                          <w:marRight w:val="0"/>
                                          <w:marTop w:val="0"/>
                                          <w:marBottom w:val="0"/>
                                          <w:divBdr>
                                            <w:top w:val="none" w:sz="0" w:space="0" w:color="auto"/>
                                            <w:left w:val="none" w:sz="0" w:space="0" w:color="auto"/>
                                            <w:bottom w:val="none" w:sz="0" w:space="0" w:color="auto"/>
                                            <w:right w:val="none" w:sz="0" w:space="0" w:color="auto"/>
                                          </w:divBdr>
                                          <w:divsChild>
                                            <w:div w:id="1468625823">
                                              <w:marLeft w:val="0"/>
                                              <w:marRight w:val="0"/>
                                              <w:marTop w:val="0"/>
                                              <w:marBottom w:val="0"/>
                                              <w:divBdr>
                                                <w:top w:val="none" w:sz="0" w:space="0" w:color="auto"/>
                                                <w:left w:val="none" w:sz="0" w:space="0" w:color="auto"/>
                                                <w:bottom w:val="none" w:sz="0" w:space="0" w:color="auto"/>
                                                <w:right w:val="none" w:sz="0" w:space="0" w:color="auto"/>
                                              </w:divBdr>
                                            </w:div>
                                            <w:div w:id="1304457939">
                                              <w:marLeft w:val="0"/>
                                              <w:marRight w:val="0"/>
                                              <w:marTop w:val="0"/>
                                              <w:marBottom w:val="0"/>
                                              <w:divBdr>
                                                <w:top w:val="none" w:sz="0" w:space="0" w:color="auto"/>
                                                <w:left w:val="none" w:sz="0" w:space="0" w:color="auto"/>
                                                <w:bottom w:val="none" w:sz="0" w:space="0" w:color="auto"/>
                                                <w:right w:val="none" w:sz="0" w:space="0" w:color="auto"/>
                                              </w:divBdr>
                                            </w:div>
                                            <w:div w:id="896745876">
                                              <w:marLeft w:val="0"/>
                                              <w:marRight w:val="0"/>
                                              <w:marTop w:val="0"/>
                                              <w:marBottom w:val="0"/>
                                              <w:divBdr>
                                                <w:top w:val="none" w:sz="0" w:space="0" w:color="auto"/>
                                                <w:left w:val="none" w:sz="0" w:space="0" w:color="auto"/>
                                                <w:bottom w:val="none" w:sz="0" w:space="0" w:color="auto"/>
                                                <w:right w:val="none" w:sz="0" w:space="0" w:color="auto"/>
                                              </w:divBdr>
                                            </w:div>
                                            <w:div w:id="18132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51110">
                                      <w:marLeft w:val="0"/>
                                      <w:marRight w:val="0"/>
                                      <w:marTop w:val="0"/>
                                      <w:marBottom w:val="0"/>
                                      <w:divBdr>
                                        <w:top w:val="none" w:sz="0" w:space="0" w:color="auto"/>
                                        <w:left w:val="none" w:sz="0" w:space="0" w:color="auto"/>
                                        <w:bottom w:val="none" w:sz="0" w:space="0" w:color="auto"/>
                                        <w:right w:val="none" w:sz="0" w:space="0" w:color="auto"/>
                                      </w:divBdr>
                                      <w:divsChild>
                                        <w:div w:id="1135173570">
                                          <w:marLeft w:val="0"/>
                                          <w:marRight w:val="0"/>
                                          <w:marTop w:val="0"/>
                                          <w:marBottom w:val="0"/>
                                          <w:divBdr>
                                            <w:top w:val="none" w:sz="0" w:space="0" w:color="auto"/>
                                            <w:left w:val="none" w:sz="0" w:space="0" w:color="auto"/>
                                            <w:bottom w:val="none" w:sz="0" w:space="0" w:color="auto"/>
                                            <w:right w:val="none" w:sz="0" w:space="0" w:color="auto"/>
                                          </w:divBdr>
                                        </w:div>
                                        <w:div w:id="918056602">
                                          <w:marLeft w:val="0"/>
                                          <w:marRight w:val="0"/>
                                          <w:marTop w:val="0"/>
                                          <w:marBottom w:val="0"/>
                                          <w:divBdr>
                                            <w:top w:val="none" w:sz="0" w:space="0" w:color="auto"/>
                                            <w:left w:val="none" w:sz="0" w:space="0" w:color="auto"/>
                                            <w:bottom w:val="none" w:sz="0" w:space="0" w:color="auto"/>
                                            <w:right w:val="none" w:sz="0" w:space="0" w:color="auto"/>
                                          </w:divBdr>
                                        </w:div>
                                        <w:div w:id="509873808">
                                          <w:marLeft w:val="0"/>
                                          <w:marRight w:val="0"/>
                                          <w:marTop w:val="0"/>
                                          <w:marBottom w:val="0"/>
                                          <w:divBdr>
                                            <w:top w:val="none" w:sz="0" w:space="0" w:color="auto"/>
                                            <w:left w:val="none" w:sz="0" w:space="0" w:color="auto"/>
                                            <w:bottom w:val="none" w:sz="0" w:space="0" w:color="auto"/>
                                            <w:right w:val="none" w:sz="0" w:space="0" w:color="auto"/>
                                          </w:divBdr>
                                          <w:divsChild>
                                            <w:div w:id="845098587">
                                              <w:marLeft w:val="0"/>
                                              <w:marRight w:val="0"/>
                                              <w:marTop w:val="0"/>
                                              <w:marBottom w:val="0"/>
                                              <w:divBdr>
                                                <w:top w:val="none" w:sz="0" w:space="0" w:color="auto"/>
                                                <w:left w:val="none" w:sz="0" w:space="0" w:color="auto"/>
                                                <w:bottom w:val="none" w:sz="0" w:space="0" w:color="auto"/>
                                                <w:right w:val="none" w:sz="0" w:space="0" w:color="auto"/>
                                              </w:divBdr>
                                            </w:div>
                                            <w:div w:id="1651867024">
                                              <w:marLeft w:val="0"/>
                                              <w:marRight w:val="0"/>
                                              <w:marTop w:val="0"/>
                                              <w:marBottom w:val="0"/>
                                              <w:divBdr>
                                                <w:top w:val="none" w:sz="0" w:space="0" w:color="auto"/>
                                                <w:left w:val="none" w:sz="0" w:space="0" w:color="auto"/>
                                                <w:bottom w:val="none" w:sz="0" w:space="0" w:color="auto"/>
                                                <w:right w:val="none" w:sz="0" w:space="0" w:color="auto"/>
                                              </w:divBdr>
                                            </w:div>
                                            <w:div w:id="653875213">
                                              <w:marLeft w:val="0"/>
                                              <w:marRight w:val="0"/>
                                              <w:marTop w:val="0"/>
                                              <w:marBottom w:val="0"/>
                                              <w:divBdr>
                                                <w:top w:val="none" w:sz="0" w:space="0" w:color="auto"/>
                                                <w:left w:val="none" w:sz="0" w:space="0" w:color="auto"/>
                                                <w:bottom w:val="none" w:sz="0" w:space="0" w:color="auto"/>
                                                <w:right w:val="none" w:sz="0" w:space="0" w:color="auto"/>
                                              </w:divBdr>
                                            </w:div>
                                          </w:divsChild>
                                        </w:div>
                                        <w:div w:id="526600831">
                                          <w:marLeft w:val="0"/>
                                          <w:marRight w:val="0"/>
                                          <w:marTop w:val="0"/>
                                          <w:marBottom w:val="0"/>
                                          <w:divBdr>
                                            <w:top w:val="none" w:sz="0" w:space="0" w:color="auto"/>
                                            <w:left w:val="none" w:sz="0" w:space="0" w:color="auto"/>
                                            <w:bottom w:val="none" w:sz="0" w:space="0" w:color="auto"/>
                                            <w:right w:val="none" w:sz="0" w:space="0" w:color="auto"/>
                                          </w:divBdr>
                                          <w:divsChild>
                                            <w:div w:id="997878648">
                                              <w:marLeft w:val="0"/>
                                              <w:marRight w:val="0"/>
                                              <w:marTop w:val="0"/>
                                              <w:marBottom w:val="0"/>
                                              <w:divBdr>
                                                <w:top w:val="none" w:sz="0" w:space="0" w:color="auto"/>
                                                <w:left w:val="none" w:sz="0" w:space="0" w:color="auto"/>
                                                <w:bottom w:val="none" w:sz="0" w:space="0" w:color="auto"/>
                                                <w:right w:val="none" w:sz="0" w:space="0" w:color="auto"/>
                                              </w:divBdr>
                                            </w:div>
                                            <w:div w:id="1879005276">
                                              <w:marLeft w:val="0"/>
                                              <w:marRight w:val="0"/>
                                              <w:marTop w:val="0"/>
                                              <w:marBottom w:val="0"/>
                                              <w:divBdr>
                                                <w:top w:val="none" w:sz="0" w:space="0" w:color="auto"/>
                                                <w:left w:val="none" w:sz="0" w:space="0" w:color="auto"/>
                                                <w:bottom w:val="none" w:sz="0" w:space="0" w:color="auto"/>
                                                <w:right w:val="none" w:sz="0" w:space="0" w:color="auto"/>
                                              </w:divBdr>
                                            </w:div>
                                            <w:div w:id="2059821612">
                                              <w:marLeft w:val="0"/>
                                              <w:marRight w:val="0"/>
                                              <w:marTop w:val="0"/>
                                              <w:marBottom w:val="0"/>
                                              <w:divBdr>
                                                <w:top w:val="none" w:sz="0" w:space="0" w:color="auto"/>
                                                <w:left w:val="none" w:sz="0" w:space="0" w:color="auto"/>
                                                <w:bottom w:val="none" w:sz="0" w:space="0" w:color="auto"/>
                                                <w:right w:val="none" w:sz="0" w:space="0" w:color="auto"/>
                                              </w:divBdr>
                                              <w:divsChild>
                                                <w:div w:id="1360203122">
                                                  <w:marLeft w:val="0"/>
                                                  <w:marRight w:val="0"/>
                                                  <w:marTop w:val="0"/>
                                                  <w:marBottom w:val="0"/>
                                                  <w:divBdr>
                                                    <w:top w:val="none" w:sz="0" w:space="0" w:color="auto"/>
                                                    <w:left w:val="none" w:sz="0" w:space="0" w:color="auto"/>
                                                    <w:bottom w:val="none" w:sz="0" w:space="0" w:color="auto"/>
                                                    <w:right w:val="none" w:sz="0" w:space="0" w:color="auto"/>
                                                  </w:divBdr>
                                                </w:div>
                                                <w:div w:id="1811509846">
                                                  <w:marLeft w:val="0"/>
                                                  <w:marRight w:val="0"/>
                                                  <w:marTop w:val="0"/>
                                                  <w:marBottom w:val="0"/>
                                                  <w:divBdr>
                                                    <w:top w:val="none" w:sz="0" w:space="0" w:color="auto"/>
                                                    <w:left w:val="none" w:sz="0" w:space="0" w:color="auto"/>
                                                    <w:bottom w:val="none" w:sz="0" w:space="0" w:color="auto"/>
                                                    <w:right w:val="none" w:sz="0" w:space="0" w:color="auto"/>
                                                  </w:divBdr>
                                                </w:div>
                                              </w:divsChild>
                                            </w:div>
                                            <w:div w:id="1846091740">
                                              <w:marLeft w:val="0"/>
                                              <w:marRight w:val="0"/>
                                              <w:marTop w:val="0"/>
                                              <w:marBottom w:val="0"/>
                                              <w:divBdr>
                                                <w:top w:val="none" w:sz="0" w:space="0" w:color="auto"/>
                                                <w:left w:val="none" w:sz="0" w:space="0" w:color="auto"/>
                                                <w:bottom w:val="none" w:sz="0" w:space="0" w:color="auto"/>
                                                <w:right w:val="none" w:sz="0" w:space="0" w:color="auto"/>
                                              </w:divBdr>
                                              <w:divsChild>
                                                <w:div w:id="1380132157">
                                                  <w:marLeft w:val="0"/>
                                                  <w:marRight w:val="0"/>
                                                  <w:marTop w:val="0"/>
                                                  <w:marBottom w:val="0"/>
                                                  <w:divBdr>
                                                    <w:top w:val="none" w:sz="0" w:space="0" w:color="auto"/>
                                                    <w:left w:val="none" w:sz="0" w:space="0" w:color="auto"/>
                                                    <w:bottom w:val="none" w:sz="0" w:space="0" w:color="auto"/>
                                                    <w:right w:val="none" w:sz="0" w:space="0" w:color="auto"/>
                                                  </w:divBdr>
                                                </w:div>
                                                <w:div w:id="363798343">
                                                  <w:marLeft w:val="0"/>
                                                  <w:marRight w:val="0"/>
                                                  <w:marTop w:val="0"/>
                                                  <w:marBottom w:val="0"/>
                                                  <w:divBdr>
                                                    <w:top w:val="none" w:sz="0" w:space="0" w:color="auto"/>
                                                    <w:left w:val="none" w:sz="0" w:space="0" w:color="auto"/>
                                                    <w:bottom w:val="none" w:sz="0" w:space="0" w:color="auto"/>
                                                    <w:right w:val="none" w:sz="0" w:space="0" w:color="auto"/>
                                                  </w:divBdr>
                                                </w:div>
                                                <w:div w:id="174466397">
                                                  <w:marLeft w:val="0"/>
                                                  <w:marRight w:val="0"/>
                                                  <w:marTop w:val="0"/>
                                                  <w:marBottom w:val="0"/>
                                                  <w:divBdr>
                                                    <w:top w:val="none" w:sz="0" w:space="0" w:color="auto"/>
                                                    <w:left w:val="none" w:sz="0" w:space="0" w:color="auto"/>
                                                    <w:bottom w:val="none" w:sz="0" w:space="0" w:color="auto"/>
                                                    <w:right w:val="none" w:sz="0" w:space="0" w:color="auto"/>
                                                  </w:divBdr>
                                                </w:div>
                                                <w:div w:id="108279924">
                                                  <w:marLeft w:val="0"/>
                                                  <w:marRight w:val="0"/>
                                                  <w:marTop w:val="0"/>
                                                  <w:marBottom w:val="0"/>
                                                  <w:divBdr>
                                                    <w:top w:val="none" w:sz="0" w:space="0" w:color="auto"/>
                                                    <w:left w:val="none" w:sz="0" w:space="0" w:color="auto"/>
                                                    <w:bottom w:val="none" w:sz="0" w:space="0" w:color="auto"/>
                                                    <w:right w:val="none" w:sz="0" w:space="0" w:color="auto"/>
                                                  </w:divBdr>
                                                </w:div>
                                                <w:div w:id="1114520155">
                                                  <w:marLeft w:val="0"/>
                                                  <w:marRight w:val="0"/>
                                                  <w:marTop w:val="0"/>
                                                  <w:marBottom w:val="0"/>
                                                  <w:divBdr>
                                                    <w:top w:val="none" w:sz="0" w:space="0" w:color="auto"/>
                                                    <w:left w:val="none" w:sz="0" w:space="0" w:color="auto"/>
                                                    <w:bottom w:val="none" w:sz="0" w:space="0" w:color="auto"/>
                                                    <w:right w:val="none" w:sz="0" w:space="0" w:color="auto"/>
                                                  </w:divBdr>
                                                </w:div>
                                                <w:div w:id="1477993258">
                                                  <w:marLeft w:val="0"/>
                                                  <w:marRight w:val="0"/>
                                                  <w:marTop w:val="0"/>
                                                  <w:marBottom w:val="0"/>
                                                  <w:divBdr>
                                                    <w:top w:val="none" w:sz="0" w:space="0" w:color="auto"/>
                                                    <w:left w:val="none" w:sz="0" w:space="0" w:color="auto"/>
                                                    <w:bottom w:val="none" w:sz="0" w:space="0" w:color="auto"/>
                                                    <w:right w:val="none" w:sz="0" w:space="0" w:color="auto"/>
                                                  </w:divBdr>
                                                </w:div>
                                              </w:divsChild>
                                            </w:div>
                                            <w:div w:id="1115557562">
                                              <w:marLeft w:val="0"/>
                                              <w:marRight w:val="0"/>
                                              <w:marTop w:val="0"/>
                                              <w:marBottom w:val="0"/>
                                              <w:divBdr>
                                                <w:top w:val="none" w:sz="0" w:space="0" w:color="auto"/>
                                                <w:left w:val="none" w:sz="0" w:space="0" w:color="auto"/>
                                                <w:bottom w:val="none" w:sz="0" w:space="0" w:color="auto"/>
                                                <w:right w:val="none" w:sz="0" w:space="0" w:color="auto"/>
                                              </w:divBdr>
                                            </w:div>
                                            <w:div w:id="6098644">
                                              <w:marLeft w:val="0"/>
                                              <w:marRight w:val="0"/>
                                              <w:marTop w:val="0"/>
                                              <w:marBottom w:val="0"/>
                                              <w:divBdr>
                                                <w:top w:val="none" w:sz="0" w:space="0" w:color="auto"/>
                                                <w:left w:val="none" w:sz="0" w:space="0" w:color="auto"/>
                                                <w:bottom w:val="none" w:sz="0" w:space="0" w:color="auto"/>
                                                <w:right w:val="none" w:sz="0" w:space="0" w:color="auto"/>
                                              </w:divBdr>
                                            </w:div>
                                            <w:div w:id="1514756896">
                                              <w:marLeft w:val="0"/>
                                              <w:marRight w:val="0"/>
                                              <w:marTop w:val="0"/>
                                              <w:marBottom w:val="0"/>
                                              <w:divBdr>
                                                <w:top w:val="none" w:sz="0" w:space="0" w:color="auto"/>
                                                <w:left w:val="none" w:sz="0" w:space="0" w:color="auto"/>
                                                <w:bottom w:val="none" w:sz="0" w:space="0" w:color="auto"/>
                                                <w:right w:val="none" w:sz="0" w:space="0" w:color="auto"/>
                                              </w:divBdr>
                                            </w:div>
                                            <w:div w:id="224490301">
                                              <w:marLeft w:val="0"/>
                                              <w:marRight w:val="0"/>
                                              <w:marTop w:val="0"/>
                                              <w:marBottom w:val="0"/>
                                              <w:divBdr>
                                                <w:top w:val="none" w:sz="0" w:space="0" w:color="auto"/>
                                                <w:left w:val="none" w:sz="0" w:space="0" w:color="auto"/>
                                                <w:bottom w:val="none" w:sz="0" w:space="0" w:color="auto"/>
                                                <w:right w:val="none" w:sz="0" w:space="0" w:color="auto"/>
                                              </w:divBdr>
                                            </w:div>
                                            <w:div w:id="46800936">
                                              <w:marLeft w:val="0"/>
                                              <w:marRight w:val="0"/>
                                              <w:marTop w:val="0"/>
                                              <w:marBottom w:val="0"/>
                                              <w:divBdr>
                                                <w:top w:val="none" w:sz="0" w:space="0" w:color="auto"/>
                                                <w:left w:val="none" w:sz="0" w:space="0" w:color="auto"/>
                                                <w:bottom w:val="none" w:sz="0" w:space="0" w:color="auto"/>
                                                <w:right w:val="none" w:sz="0" w:space="0" w:color="auto"/>
                                              </w:divBdr>
                                            </w:div>
                                            <w:div w:id="774446586">
                                              <w:marLeft w:val="0"/>
                                              <w:marRight w:val="0"/>
                                              <w:marTop w:val="0"/>
                                              <w:marBottom w:val="0"/>
                                              <w:divBdr>
                                                <w:top w:val="none" w:sz="0" w:space="0" w:color="auto"/>
                                                <w:left w:val="none" w:sz="0" w:space="0" w:color="auto"/>
                                                <w:bottom w:val="none" w:sz="0" w:space="0" w:color="auto"/>
                                                <w:right w:val="none" w:sz="0" w:space="0" w:color="auto"/>
                                              </w:divBdr>
                                            </w:div>
                                            <w:div w:id="345909749">
                                              <w:marLeft w:val="0"/>
                                              <w:marRight w:val="0"/>
                                              <w:marTop w:val="0"/>
                                              <w:marBottom w:val="0"/>
                                              <w:divBdr>
                                                <w:top w:val="none" w:sz="0" w:space="0" w:color="auto"/>
                                                <w:left w:val="none" w:sz="0" w:space="0" w:color="auto"/>
                                                <w:bottom w:val="none" w:sz="0" w:space="0" w:color="auto"/>
                                                <w:right w:val="none" w:sz="0" w:space="0" w:color="auto"/>
                                              </w:divBdr>
                                            </w:div>
                                            <w:div w:id="668677247">
                                              <w:marLeft w:val="0"/>
                                              <w:marRight w:val="0"/>
                                              <w:marTop w:val="0"/>
                                              <w:marBottom w:val="0"/>
                                              <w:divBdr>
                                                <w:top w:val="none" w:sz="0" w:space="0" w:color="auto"/>
                                                <w:left w:val="none" w:sz="0" w:space="0" w:color="auto"/>
                                                <w:bottom w:val="none" w:sz="0" w:space="0" w:color="auto"/>
                                                <w:right w:val="none" w:sz="0" w:space="0" w:color="auto"/>
                                              </w:divBdr>
                                            </w:div>
                                            <w:div w:id="63335823">
                                              <w:marLeft w:val="0"/>
                                              <w:marRight w:val="0"/>
                                              <w:marTop w:val="0"/>
                                              <w:marBottom w:val="0"/>
                                              <w:divBdr>
                                                <w:top w:val="none" w:sz="0" w:space="0" w:color="auto"/>
                                                <w:left w:val="none" w:sz="0" w:space="0" w:color="auto"/>
                                                <w:bottom w:val="none" w:sz="0" w:space="0" w:color="auto"/>
                                                <w:right w:val="none" w:sz="0" w:space="0" w:color="auto"/>
                                              </w:divBdr>
                                            </w:div>
                                          </w:divsChild>
                                        </w:div>
                                        <w:div w:id="112287448">
                                          <w:marLeft w:val="0"/>
                                          <w:marRight w:val="0"/>
                                          <w:marTop w:val="0"/>
                                          <w:marBottom w:val="0"/>
                                          <w:divBdr>
                                            <w:top w:val="none" w:sz="0" w:space="0" w:color="auto"/>
                                            <w:left w:val="none" w:sz="0" w:space="0" w:color="auto"/>
                                            <w:bottom w:val="none" w:sz="0" w:space="0" w:color="auto"/>
                                            <w:right w:val="none" w:sz="0" w:space="0" w:color="auto"/>
                                          </w:divBdr>
                                          <w:divsChild>
                                            <w:div w:id="436214134">
                                              <w:marLeft w:val="0"/>
                                              <w:marRight w:val="0"/>
                                              <w:marTop w:val="0"/>
                                              <w:marBottom w:val="0"/>
                                              <w:divBdr>
                                                <w:top w:val="none" w:sz="0" w:space="0" w:color="auto"/>
                                                <w:left w:val="none" w:sz="0" w:space="0" w:color="auto"/>
                                                <w:bottom w:val="none" w:sz="0" w:space="0" w:color="auto"/>
                                                <w:right w:val="none" w:sz="0" w:space="0" w:color="auto"/>
                                              </w:divBdr>
                                            </w:div>
                                            <w:div w:id="1159032809">
                                              <w:marLeft w:val="0"/>
                                              <w:marRight w:val="0"/>
                                              <w:marTop w:val="0"/>
                                              <w:marBottom w:val="0"/>
                                              <w:divBdr>
                                                <w:top w:val="none" w:sz="0" w:space="0" w:color="auto"/>
                                                <w:left w:val="none" w:sz="0" w:space="0" w:color="auto"/>
                                                <w:bottom w:val="none" w:sz="0" w:space="0" w:color="auto"/>
                                                <w:right w:val="none" w:sz="0" w:space="0" w:color="auto"/>
                                              </w:divBdr>
                                            </w:div>
                                            <w:div w:id="1559319143">
                                              <w:marLeft w:val="0"/>
                                              <w:marRight w:val="0"/>
                                              <w:marTop w:val="0"/>
                                              <w:marBottom w:val="0"/>
                                              <w:divBdr>
                                                <w:top w:val="none" w:sz="0" w:space="0" w:color="auto"/>
                                                <w:left w:val="none" w:sz="0" w:space="0" w:color="auto"/>
                                                <w:bottom w:val="none" w:sz="0" w:space="0" w:color="auto"/>
                                                <w:right w:val="none" w:sz="0" w:space="0" w:color="auto"/>
                                              </w:divBdr>
                                            </w:div>
                                            <w:div w:id="1591112563">
                                              <w:marLeft w:val="0"/>
                                              <w:marRight w:val="0"/>
                                              <w:marTop w:val="0"/>
                                              <w:marBottom w:val="0"/>
                                              <w:divBdr>
                                                <w:top w:val="none" w:sz="0" w:space="0" w:color="auto"/>
                                                <w:left w:val="none" w:sz="0" w:space="0" w:color="auto"/>
                                                <w:bottom w:val="none" w:sz="0" w:space="0" w:color="auto"/>
                                                <w:right w:val="none" w:sz="0" w:space="0" w:color="auto"/>
                                              </w:divBdr>
                                            </w:div>
                                            <w:div w:id="485635189">
                                              <w:marLeft w:val="0"/>
                                              <w:marRight w:val="0"/>
                                              <w:marTop w:val="0"/>
                                              <w:marBottom w:val="0"/>
                                              <w:divBdr>
                                                <w:top w:val="none" w:sz="0" w:space="0" w:color="auto"/>
                                                <w:left w:val="none" w:sz="0" w:space="0" w:color="auto"/>
                                                <w:bottom w:val="none" w:sz="0" w:space="0" w:color="auto"/>
                                                <w:right w:val="none" w:sz="0" w:space="0" w:color="auto"/>
                                              </w:divBdr>
                                            </w:div>
                                            <w:div w:id="252932257">
                                              <w:marLeft w:val="0"/>
                                              <w:marRight w:val="0"/>
                                              <w:marTop w:val="0"/>
                                              <w:marBottom w:val="0"/>
                                              <w:divBdr>
                                                <w:top w:val="none" w:sz="0" w:space="0" w:color="auto"/>
                                                <w:left w:val="none" w:sz="0" w:space="0" w:color="auto"/>
                                                <w:bottom w:val="none" w:sz="0" w:space="0" w:color="auto"/>
                                                <w:right w:val="none" w:sz="0" w:space="0" w:color="auto"/>
                                              </w:divBdr>
                                            </w:div>
                                            <w:div w:id="146821813">
                                              <w:marLeft w:val="0"/>
                                              <w:marRight w:val="0"/>
                                              <w:marTop w:val="0"/>
                                              <w:marBottom w:val="0"/>
                                              <w:divBdr>
                                                <w:top w:val="none" w:sz="0" w:space="0" w:color="auto"/>
                                                <w:left w:val="none" w:sz="0" w:space="0" w:color="auto"/>
                                                <w:bottom w:val="none" w:sz="0" w:space="0" w:color="auto"/>
                                                <w:right w:val="none" w:sz="0" w:space="0" w:color="auto"/>
                                              </w:divBdr>
                                            </w:div>
                                          </w:divsChild>
                                        </w:div>
                                        <w:div w:id="1233584881">
                                          <w:marLeft w:val="0"/>
                                          <w:marRight w:val="0"/>
                                          <w:marTop w:val="0"/>
                                          <w:marBottom w:val="0"/>
                                          <w:divBdr>
                                            <w:top w:val="none" w:sz="0" w:space="0" w:color="auto"/>
                                            <w:left w:val="none" w:sz="0" w:space="0" w:color="auto"/>
                                            <w:bottom w:val="none" w:sz="0" w:space="0" w:color="auto"/>
                                            <w:right w:val="none" w:sz="0" w:space="0" w:color="auto"/>
                                          </w:divBdr>
                                          <w:divsChild>
                                            <w:div w:id="454905011">
                                              <w:marLeft w:val="0"/>
                                              <w:marRight w:val="0"/>
                                              <w:marTop w:val="0"/>
                                              <w:marBottom w:val="0"/>
                                              <w:divBdr>
                                                <w:top w:val="none" w:sz="0" w:space="0" w:color="auto"/>
                                                <w:left w:val="none" w:sz="0" w:space="0" w:color="auto"/>
                                                <w:bottom w:val="none" w:sz="0" w:space="0" w:color="auto"/>
                                                <w:right w:val="none" w:sz="0" w:space="0" w:color="auto"/>
                                              </w:divBdr>
                                            </w:div>
                                            <w:div w:id="462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3851">
                                      <w:marLeft w:val="0"/>
                                      <w:marRight w:val="0"/>
                                      <w:marTop w:val="0"/>
                                      <w:marBottom w:val="0"/>
                                      <w:divBdr>
                                        <w:top w:val="none" w:sz="0" w:space="0" w:color="auto"/>
                                        <w:left w:val="none" w:sz="0" w:space="0" w:color="auto"/>
                                        <w:bottom w:val="none" w:sz="0" w:space="0" w:color="auto"/>
                                        <w:right w:val="none" w:sz="0" w:space="0" w:color="auto"/>
                                      </w:divBdr>
                                      <w:divsChild>
                                        <w:div w:id="1593195532">
                                          <w:marLeft w:val="0"/>
                                          <w:marRight w:val="0"/>
                                          <w:marTop w:val="0"/>
                                          <w:marBottom w:val="0"/>
                                          <w:divBdr>
                                            <w:top w:val="none" w:sz="0" w:space="0" w:color="auto"/>
                                            <w:left w:val="none" w:sz="0" w:space="0" w:color="auto"/>
                                            <w:bottom w:val="none" w:sz="0" w:space="0" w:color="auto"/>
                                            <w:right w:val="none" w:sz="0" w:space="0" w:color="auto"/>
                                          </w:divBdr>
                                        </w:div>
                                        <w:div w:id="563368920">
                                          <w:marLeft w:val="0"/>
                                          <w:marRight w:val="0"/>
                                          <w:marTop w:val="0"/>
                                          <w:marBottom w:val="0"/>
                                          <w:divBdr>
                                            <w:top w:val="none" w:sz="0" w:space="0" w:color="auto"/>
                                            <w:left w:val="none" w:sz="0" w:space="0" w:color="auto"/>
                                            <w:bottom w:val="none" w:sz="0" w:space="0" w:color="auto"/>
                                            <w:right w:val="none" w:sz="0" w:space="0" w:color="auto"/>
                                          </w:divBdr>
                                        </w:div>
                                        <w:div w:id="580143707">
                                          <w:marLeft w:val="0"/>
                                          <w:marRight w:val="0"/>
                                          <w:marTop w:val="0"/>
                                          <w:marBottom w:val="0"/>
                                          <w:divBdr>
                                            <w:top w:val="none" w:sz="0" w:space="0" w:color="auto"/>
                                            <w:left w:val="none" w:sz="0" w:space="0" w:color="auto"/>
                                            <w:bottom w:val="none" w:sz="0" w:space="0" w:color="auto"/>
                                            <w:right w:val="none" w:sz="0" w:space="0" w:color="auto"/>
                                          </w:divBdr>
                                          <w:divsChild>
                                            <w:div w:id="481435218">
                                              <w:marLeft w:val="0"/>
                                              <w:marRight w:val="0"/>
                                              <w:marTop w:val="0"/>
                                              <w:marBottom w:val="0"/>
                                              <w:divBdr>
                                                <w:top w:val="none" w:sz="0" w:space="0" w:color="auto"/>
                                                <w:left w:val="none" w:sz="0" w:space="0" w:color="auto"/>
                                                <w:bottom w:val="none" w:sz="0" w:space="0" w:color="auto"/>
                                                <w:right w:val="none" w:sz="0" w:space="0" w:color="auto"/>
                                              </w:divBdr>
                                            </w:div>
                                            <w:div w:id="1220440531">
                                              <w:marLeft w:val="0"/>
                                              <w:marRight w:val="0"/>
                                              <w:marTop w:val="0"/>
                                              <w:marBottom w:val="0"/>
                                              <w:divBdr>
                                                <w:top w:val="none" w:sz="0" w:space="0" w:color="auto"/>
                                                <w:left w:val="none" w:sz="0" w:space="0" w:color="auto"/>
                                                <w:bottom w:val="none" w:sz="0" w:space="0" w:color="auto"/>
                                                <w:right w:val="none" w:sz="0" w:space="0" w:color="auto"/>
                                              </w:divBdr>
                                            </w:div>
                                            <w:div w:id="1381827959">
                                              <w:marLeft w:val="0"/>
                                              <w:marRight w:val="0"/>
                                              <w:marTop w:val="0"/>
                                              <w:marBottom w:val="0"/>
                                              <w:divBdr>
                                                <w:top w:val="none" w:sz="0" w:space="0" w:color="auto"/>
                                                <w:left w:val="none" w:sz="0" w:space="0" w:color="auto"/>
                                                <w:bottom w:val="none" w:sz="0" w:space="0" w:color="auto"/>
                                                <w:right w:val="none" w:sz="0" w:space="0" w:color="auto"/>
                                              </w:divBdr>
                                            </w:div>
                                            <w:div w:id="663624510">
                                              <w:marLeft w:val="0"/>
                                              <w:marRight w:val="0"/>
                                              <w:marTop w:val="0"/>
                                              <w:marBottom w:val="0"/>
                                              <w:divBdr>
                                                <w:top w:val="none" w:sz="0" w:space="0" w:color="auto"/>
                                                <w:left w:val="none" w:sz="0" w:space="0" w:color="auto"/>
                                                <w:bottom w:val="none" w:sz="0" w:space="0" w:color="auto"/>
                                                <w:right w:val="none" w:sz="0" w:space="0" w:color="auto"/>
                                              </w:divBdr>
                                            </w:div>
                                          </w:divsChild>
                                        </w:div>
                                        <w:div w:id="1259096530">
                                          <w:marLeft w:val="0"/>
                                          <w:marRight w:val="0"/>
                                          <w:marTop w:val="0"/>
                                          <w:marBottom w:val="0"/>
                                          <w:divBdr>
                                            <w:top w:val="none" w:sz="0" w:space="0" w:color="auto"/>
                                            <w:left w:val="none" w:sz="0" w:space="0" w:color="auto"/>
                                            <w:bottom w:val="none" w:sz="0" w:space="0" w:color="auto"/>
                                            <w:right w:val="none" w:sz="0" w:space="0" w:color="auto"/>
                                          </w:divBdr>
                                          <w:divsChild>
                                            <w:div w:id="776406564">
                                              <w:marLeft w:val="0"/>
                                              <w:marRight w:val="0"/>
                                              <w:marTop w:val="0"/>
                                              <w:marBottom w:val="0"/>
                                              <w:divBdr>
                                                <w:top w:val="none" w:sz="0" w:space="0" w:color="auto"/>
                                                <w:left w:val="none" w:sz="0" w:space="0" w:color="auto"/>
                                                <w:bottom w:val="none" w:sz="0" w:space="0" w:color="auto"/>
                                                <w:right w:val="none" w:sz="0" w:space="0" w:color="auto"/>
                                              </w:divBdr>
                                            </w:div>
                                            <w:div w:id="307132465">
                                              <w:marLeft w:val="0"/>
                                              <w:marRight w:val="0"/>
                                              <w:marTop w:val="0"/>
                                              <w:marBottom w:val="0"/>
                                              <w:divBdr>
                                                <w:top w:val="none" w:sz="0" w:space="0" w:color="auto"/>
                                                <w:left w:val="none" w:sz="0" w:space="0" w:color="auto"/>
                                                <w:bottom w:val="none" w:sz="0" w:space="0" w:color="auto"/>
                                                <w:right w:val="none" w:sz="0" w:space="0" w:color="auto"/>
                                              </w:divBdr>
                                            </w:div>
                                            <w:div w:id="623921502">
                                              <w:marLeft w:val="0"/>
                                              <w:marRight w:val="0"/>
                                              <w:marTop w:val="0"/>
                                              <w:marBottom w:val="0"/>
                                              <w:divBdr>
                                                <w:top w:val="none" w:sz="0" w:space="0" w:color="auto"/>
                                                <w:left w:val="none" w:sz="0" w:space="0" w:color="auto"/>
                                                <w:bottom w:val="none" w:sz="0" w:space="0" w:color="auto"/>
                                                <w:right w:val="none" w:sz="0" w:space="0" w:color="auto"/>
                                              </w:divBdr>
                                            </w:div>
                                          </w:divsChild>
                                        </w:div>
                                        <w:div w:id="1688406015">
                                          <w:marLeft w:val="0"/>
                                          <w:marRight w:val="0"/>
                                          <w:marTop w:val="0"/>
                                          <w:marBottom w:val="0"/>
                                          <w:divBdr>
                                            <w:top w:val="none" w:sz="0" w:space="0" w:color="auto"/>
                                            <w:left w:val="none" w:sz="0" w:space="0" w:color="auto"/>
                                            <w:bottom w:val="none" w:sz="0" w:space="0" w:color="auto"/>
                                            <w:right w:val="none" w:sz="0" w:space="0" w:color="auto"/>
                                          </w:divBdr>
                                          <w:divsChild>
                                            <w:div w:id="413353987">
                                              <w:marLeft w:val="0"/>
                                              <w:marRight w:val="0"/>
                                              <w:marTop w:val="0"/>
                                              <w:marBottom w:val="0"/>
                                              <w:divBdr>
                                                <w:top w:val="none" w:sz="0" w:space="0" w:color="auto"/>
                                                <w:left w:val="none" w:sz="0" w:space="0" w:color="auto"/>
                                                <w:bottom w:val="none" w:sz="0" w:space="0" w:color="auto"/>
                                                <w:right w:val="none" w:sz="0" w:space="0" w:color="auto"/>
                                              </w:divBdr>
                                            </w:div>
                                            <w:div w:id="12067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3527">
                                      <w:marLeft w:val="0"/>
                                      <w:marRight w:val="0"/>
                                      <w:marTop w:val="0"/>
                                      <w:marBottom w:val="0"/>
                                      <w:divBdr>
                                        <w:top w:val="none" w:sz="0" w:space="0" w:color="auto"/>
                                        <w:left w:val="none" w:sz="0" w:space="0" w:color="auto"/>
                                        <w:bottom w:val="none" w:sz="0" w:space="0" w:color="auto"/>
                                        <w:right w:val="none" w:sz="0" w:space="0" w:color="auto"/>
                                      </w:divBdr>
                                      <w:divsChild>
                                        <w:div w:id="1188182448">
                                          <w:marLeft w:val="0"/>
                                          <w:marRight w:val="0"/>
                                          <w:marTop w:val="0"/>
                                          <w:marBottom w:val="0"/>
                                          <w:divBdr>
                                            <w:top w:val="none" w:sz="0" w:space="0" w:color="auto"/>
                                            <w:left w:val="none" w:sz="0" w:space="0" w:color="auto"/>
                                            <w:bottom w:val="none" w:sz="0" w:space="0" w:color="auto"/>
                                            <w:right w:val="none" w:sz="0" w:space="0" w:color="auto"/>
                                          </w:divBdr>
                                        </w:div>
                                        <w:div w:id="1063257322">
                                          <w:marLeft w:val="0"/>
                                          <w:marRight w:val="0"/>
                                          <w:marTop w:val="0"/>
                                          <w:marBottom w:val="0"/>
                                          <w:divBdr>
                                            <w:top w:val="none" w:sz="0" w:space="0" w:color="auto"/>
                                            <w:left w:val="none" w:sz="0" w:space="0" w:color="auto"/>
                                            <w:bottom w:val="none" w:sz="0" w:space="0" w:color="auto"/>
                                            <w:right w:val="none" w:sz="0" w:space="0" w:color="auto"/>
                                          </w:divBdr>
                                        </w:div>
                                        <w:div w:id="840702049">
                                          <w:marLeft w:val="0"/>
                                          <w:marRight w:val="0"/>
                                          <w:marTop w:val="0"/>
                                          <w:marBottom w:val="0"/>
                                          <w:divBdr>
                                            <w:top w:val="none" w:sz="0" w:space="0" w:color="auto"/>
                                            <w:left w:val="none" w:sz="0" w:space="0" w:color="auto"/>
                                            <w:bottom w:val="none" w:sz="0" w:space="0" w:color="auto"/>
                                            <w:right w:val="none" w:sz="0" w:space="0" w:color="auto"/>
                                          </w:divBdr>
                                          <w:divsChild>
                                            <w:div w:id="166673147">
                                              <w:marLeft w:val="0"/>
                                              <w:marRight w:val="0"/>
                                              <w:marTop w:val="0"/>
                                              <w:marBottom w:val="0"/>
                                              <w:divBdr>
                                                <w:top w:val="none" w:sz="0" w:space="0" w:color="auto"/>
                                                <w:left w:val="none" w:sz="0" w:space="0" w:color="auto"/>
                                                <w:bottom w:val="none" w:sz="0" w:space="0" w:color="auto"/>
                                                <w:right w:val="none" w:sz="0" w:space="0" w:color="auto"/>
                                              </w:divBdr>
                                            </w:div>
                                            <w:div w:id="1290864652">
                                              <w:marLeft w:val="0"/>
                                              <w:marRight w:val="0"/>
                                              <w:marTop w:val="0"/>
                                              <w:marBottom w:val="0"/>
                                              <w:divBdr>
                                                <w:top w:val="none" w:sz="0" w:space="0" w:color="auto"/>
                                                <w:left w:val="none" w:sz="0" w:space="0" w:color="auto"/>
                                                <w:bottom w:val="none" w:sz="0" w:space="0" w:color="auto"/>
                                                <w:right w:val="none" w:sz="0" w:space="0" w:color="auto"/>
                                              </w:divBdr>
                                            </w:div>
                                            <w:div w:id="1209031699">
                                              <w:marLeft w:val="0"/>
                                              <w:marRight w:val="0"/>
                                              <w:marTop w:val="0"/>
                                              <w:marBottom w:val="0"/>
                                              <w:divBdr>
                                                <w:top w:val="none" w:sz="0" w:space="0" w:color="auto"/>
                                                <w:left w:val="none" w:sz="0" w:space="0" w:color="auto"/>
                                                <w:bottom w:val="none" w:sz="0" w:space="0" w:color="auto"/>
                                                <w:right w:val="none" w:sz="0" w:space="0" w:color="auto"/>
                                              </w:divBdr>
                                            </w:div>
                                            <w:div w:id="1790591692">
                                              <w:marLeft w:val="0"/>
                                              <w:marRight w:val="0"/>
                                              <w:marTop w:val="0"/>
                                              <w:marBottom w:val="0"/>
                                              <w:divBdr>
                                                <w:top w:val="none" w:sz="0" w:space="0" w:color="auto"/>
                                                <w:left w:val="none" w:sz="0" w:space="0" w:color="auto"/>
                                                <w:bottom w:val="none" w:sz="0" w:space="0" w:color="auto"/>
                                                <w:right w:val="none" w:sz="0" w:space="0" w:color="auto"/>
                                              </w:divBdr>
                                            </w:div>
                                          </w:divsChild>
                                        </w:div>
                                        <w:div w:id="1497841627">
                                          <w:marLeft w:val="0"/>
                                          <w:marRight w:val="0"/>
                                          <w:marTop w:val="0"/>
                                          <w:marBottom w:val="0"/>
                                          <w:divBdr>
                                            <w:top w:val="none" w:sz="0" w:space="0" w:color="auto"/>
                                            <w:left w:val="none" w:sz="0" w:space="0" w:color="auto"/>
                                            <w:bottom w:val="none" w:sz="0" w:space="0" w:color="auto"/>
                                            <w:right w:val="none" w:sz="0" w:space="0" w:color="auto"/>
                                          </w:divBdr>
                                          <w:divsChild>
                                            <w:div w:id="1568418657">
                                              <w:marLeft w:val="0"/>
                                              <w:marRight w:val="0"/>
                                              <w:marTop w:val="0"/>
                                              <w:marBottom w:val="0"/>
                                              <w:divBdr>
                                                <w:top w:val="none" w:sz="0" w:space="0" w:color="auto"/>
                                                <w:left w:val="none" w:sz="0" w:space="0" w:color="auto"/>
                                                <w:bottom w:val="none" w:sz="0" w:space="0" w:color="auto"/>
                                                <w:right w:val="none" w:sz="0" w:space="0" w:color="auto"/>
                                              </w:divBdr>
                                            </w:div>
                                            <w:div w:id="925066933">
                                              <w:marLeft w:val="0"/>
                                              <w:marRight w:val="0"/>
                                              <w:marTop w:val="0"/>
                                              <w:marBottom w:val="0"/>
                                              <w:divBdr>
                                                <w:top w:val="none" w:sz="0" w:space="0" w:color="auto"/>
                                                <w:left w:val="none" w:sz="0" w:space="0" w:color="auto"/>
                                                <w:bottom w:val="none" w:sz="0" w:space="0" w:color="auto"/>
                                                <w:right w:val="none" w:sz="0" w:space="0" w:color="auto"/>
                                              </w:divBdr>
                                              <w:divsChild>
                                                <w:div w:id="1013798390">
                                                  <w:marLeft w:val="0"/>
                                                  <w:marRight w:val="0"/>
                                                  <w:marTop w:val="0"/>
                                                  <w:marBottom w:val="0"/>
                                                  <w:divBdr>
                                                    <w:top w:val="none" w:sz="0" w:space="0" w:color="auto"/>
                                                    <w:left w:val="none" w:sz="0" w:space="0" w:color="auto"/>
                                                    <w:bottom w:val="none" w:sz="0" w:space="0" w:color="auto"/>
                                                    <w:right w:val="none" w:sz="0" w:space="0" w:color="auto"/>
                                                  </w:divBdr>
                                                </w:div>
                                                <w:div w:id="1772235448">
                                                  <w:marLeft w:val="0"/>
                                                  <w:marRight w:val="0"/>
                                                  <w:marTop w:val="0"/>
                                                  <w:marBottom w:val="0"/>
                                                  <w:divBdr>
                                                    <w:top w:val="none" w:sz="0" w:space="0" w:color="auto"/>
                                                    <w:left w:val="none" w:sz="0" w:space="0" w:color="auto"/>
                                                    <w:bottom w:val="none" w:sz="0" w:space="0" w:color="auto"/>
                                                    <w:right w:val="none" w:sz="0" w:space="0" w:color="auto"/>
                                                  </w:divBdr>
                                                </w:div>
                                                <w:div w:id="1568298056">
                                                  <w:marLeft w:val="0"/>
                                                  <w:marRight w:val="0"/>
                                                  <w:marTop w:val="0"/>
                                                  <w:marBottom w:val="0"/>
                                                  <w:divBdr>
                                                    <w:top w:val="none" w:sz="0" w:space="0" w:color="auto"/>
                                                    <w:left w:val="none" w:sz="0" w:space="0" w:color="auto"/>
                                                    <w:bottom w:val="none" w:sz="0" w:space="0" w:color="auto"/>
                                                    <w:right w:val="none" w:sz="0" w:space="0" w:color="auto"/>
                                                  </w:divBdr>
                                                </w:div>
                                                <w:div w:id="1610701877">
                                                  <w:marLeft w:val="0"/>
                                                  <w:marRight w:val="0"/>
                                                  <w:marTop w:val="0"/>
                                                  <w:marBottom w:val="0"/>
                                                  <w:divBdr>
                                                    <w:top w:val="none" w:sz="0" w:space="0" w:color="auto"/>
                                                    <w:left w:val="none" w:sz="0" w:space="0" w:color="auto"/>
                                                    <w:bottom w:val="none" w:sz="0" w:space="0" w:color="auto"/>
                                                    <w:right w:val="none" w:sz="0" w:space="0" w:color="auto"/>
                                                  </w:divBdr>
                                                </w:div>
                                                <w:div w:id="2042585839">
                                                  <w:marLeft w:val="0"/>
                                                  <w:marRight w:val="0"/>
                                                  <w:marTop w:val="0"/>
                                                  <w:marBottom w:val="0"/>
                                                  <w:divBdr>
                                                    <w:top w:val="none" w:sz="0" w:space="0" w:color="auto"/>
                                                    <w:left w:val="none" w:sz="0" w:space="0" w:color="auto"/>
                                                    <w:bottom w:val="none" w:sz="0" w:space="0" w:color="auto"/>
                                                    <w:right w:val="none" w:sz="0" w:space="0" w:color="auto"/>
                                                  </w:divBdr>
                                                </w:div>
                                                <w:div w:id="2103604434">
                                                  <w:marLeft w:val="0"/>
                                                  <w:marRight w:val="0"/>
                                                  <w:marTop w:val="0"/>
                                                  <w:marBottom w:val="0"/>
                                                  <w:divBdr>
                                                    <w:top w:val="none" w:sz="0" w:space="0" w:color="auto"/>
                                                    <w:left w:val="none" w:sz="0" w:space="0" w:color="auto"/>
                                                    <w:bottom w:val="none" w:sz="0" w:space="0" w:color="auto"/>
                                                    <w:right w:val="none" w:sz="0" w:space="0" w:color="auto"/>
                                                  </w:divBdr>
                                                </w:div>
                                              </w:divsChild>
                                            </w:div>
                                            <w:div w:id="1258560131">
                                              <w:marLeft w:val="0"/>
                                              <w:marRight w:val="0"/>
                                              <w:marTop w:val="0"/>
                                              <w:marBottom w:val="0"/>
                                              <w:divBdr>
                                                <w:top w:val="none" w:sz="0" w:space="0" w:color="auto"/>
                                                <w:left w:val="none" w:sz="0" w:space="0" w:color="auto"/>
                                                <w:bottom w:val="none" w:sz="0" w:space="0" w:color="auto"/>
                                                <w:right w:val="none" w:sz="0" w:space="0" w:color="auto"/>
                                              </w:divBdr>
                                            </w:div>
                                            <w:div w:id="505511726">
                                              <w:marLeft w:val="0"/>
                                              <w:marRight w:val="0"/>
                                              <w:marTop w:val="0"/>
                                              <w:marBottom w:val="0"/>
                                              <w:divBdr>
                                                <w:top w:val="none" w:sz="0" w:space="0" w:color="auto"/>
                                                <w:left w:val="none" w:sz="0" w:space="0" w:color="auto"/>
                                                <w:bottom w:val="none" w:sz="0" w:space="0" w:color="auto"/>
                                                <w:right w:val="none" w:sz="0" w:space="0" w:color="auto"/>
                                              </w:divBdr>
                                            </w:div>
                                            <w:div w:id="727194922">
                                              <w:marLeft w:val="0"/>
                                              <w:marRight w:val="0"/>
                                              <w:marTop w:val="0"/>
                                              <w:marBottom w:val="0"/>
                                              <w:divBdr>
                                                <w:top w:val="none" w:sz="0" w:space="0" w:color="auto"/>
                                                <w:left w:val="none" w:sz="0" w:space="0" w:color="auto"/>
                                                <w:bottom w:val="none" w:sz="0" w:space="0" w:color="auto"/>
                                                <w:right w:val="none" w:sz="0" w:space="0" w:color="auto"/>
                                              </w:divBdr>
                                            </w:div>
                                          </w:divsChild>
                                        </w:div>
                                        <w:div w:id="290092777">
                                          <w:marLeft w:val="0"/>
                                          <w:marRight w:val="0"/>
                                          <w:marTop w:val="0"/>
                                          <w:marBottom w:val="0"/>
                                          <w:divBdr>
                                            <w:top w:val="none" w:sz="0" w:space="0" w:color="auto"/>
                                            <w:left w:val="none" w:sz="0" w:space="0" w:color="auto"/>
                                            <w:bottom w:val="none" w:sz="0" w:space="0" w:color="auto"/>
                                            <w:right w:val="none" w:sz="0" w:space="0" w:color="auto"/>
                                          </w:divBdr>
                                          <w:divsChild>
                                            <w:div w:id="1252811279">
                                              <w:marLeft w:val="0"/>
                                              <w:marRight w:val="0"/>
                                              <w:marTop w:val="0"/>
                                              <w:marBottom w:val="0"/>
                                              <w:divBdr>
                                                <w:top w:val="none" w:sz="0" w:space="0" w:color="auto"/>
                                                <w:left w:val="none" w:sz="0" w:space="0" w:color="auto"/>
                                                <w:bottom w:val="none" w:sz="0" w:space="0" w:color="auto"/>
                                                <w:right w:val="none" w:sz="0" w:space="0" w:color="auto"/>
                                              </w:divBdr>
                                            </w:div>
                                            <w:div w:id="2129933179">
                                              <w:marLeft w:val="0"/>
                                              <w:marRight w:val="0"/>
                                              <w:marTop w:val="0"/>
                                              <w:marBottom w:val="0"/>
                                              <w:divBdr>
                                                <w:top w:val="none" w:sz="0" w:space="0" w:color="auto"/>
                                                <w:left w:val="none" w:sz="0" w:space="0" w:color="auto"/>
                                                <w:bottom w:val="none" w:sz="0" w:space="0" w:color="auto"/>
                                                <w:right w:val="none" w:sz="0" w:space="0" w:color="auto"/>
                                              </w:divBdr>
                                            </w:div>
                                          </w:divsChild>
                                        </w:div>
                                        <w:div w:id="409353838">
                                          <w:marLeft w:val="0"/>
                                          <w:marRight w:val="0"/>
                                          <w:marTop w:val="0"/>
                                          <w:marBottom w:val="0"/>
                                          <w:divBdr>
                                            <w:top w:val="none" w:sz="0" w:space="0" w:color="auto"/>
                                            <w:left w:val="none" w:sz="0" w:space="0" w:color="auto"/>
                                            <w:bottom w:val="none" w:sz="0" w:space="0" w:color="auto"/>
                                            <w:right w:val="none" w:sz="0" w:space="0" w:color="auto"/>
                                          </w:divBdr>
                                          <w:divsChild>
                                            <w:div w:id="1796636525">
                                              <w:marLeft w:val="0"/>
                                              <w:marRight w:val="0"/>
                                              <w:marTop w:val="0"/>
                                              <w:marBottom w:val="0"/>
                                              <w:divBdr>
                                                <w:top w:val="none" w:sz="0" w:space="0" w:color="auto"/>
                                                <w:left w:val="none" w:sz="0" w:space="0" w:color="auto"/>
                                                <w:bottom w:val="none" w:sz="0" w:space="0" w:color="auto"/>
                                                <w:right w:val="none" w:sz="0" w:space="0" w:color="auto"/>
                                              </w:divBdr>
                                            </w:div>
                                            <w:div w:id="939875654">
                                              <w:marLeft w:val="0"/>
                                              <w:marRight w:val="0"/>
                                              <w:marTop w:val="0"/>
                                              <w:marBottom w:val="0"/>
                                              <w:divBdr>
                                                <w:top w:val="none" w:sz="0" w:space="0" w:color="auto"/>
                                                <w:left w:val="none" w:sz="0" w:space="0" w:color="auto"/>
                                                <w:bottom w:val="none" w:sz="0" w:space="0" w:color="auto"/>
                                                <w:right w:val="none" w:sz="0" w:space="0" w:color="auto"/>
                                              </w:divBdr>
                                            </w:div>
                                            <w:div w:id="1933275017">
                                              <w:marLeft w:val="0"/>
                                              <w:marRight w:val="0"/>
                                              <w:marTop w:val="0"/>
                                              <w:marBottom w:val="0"/>
                                              <w:divBdr>
                                                <w:top w:val="none" w:sz="0" w:space="0" w:color="auto"/>
                                                <w:left w:val="none" w:sz="0" w:space="0" w:color="auto"/>
                                                <w:bottom w:val="none" w:sz="0" w:space="0" w:color="auto"/>
                                                <w:right w:val="none" w:sz="0" w:space="0" w:color="auto"/>
                                              </w:divBdr>
                                            </w:div>
                                            <w:div w:id="1901624608">
                                              <w:marLeft w:val="0"/>
                                              <w:marRight w:val="0"/>
                                              <w:marTop w:val="0"/>
                                              <w:marBottom w:val="0"/>
                                              <w:divBdr>
                                                <w:top w:val="none" w:sz="0" w:space="0" w:color="auto"/>
                                                <w:left w:val="none" w:sz="0" w:space="0" w:color="auto"/>
                                                <w:bottom w:val="none" w:sz="0" w:space="0" w:color="auto"/>
                                                <w:right w:val="none" w:sz="0" w:space="0" w:color="auto"/>
                                              </w:divBdr>
                                            </w:div>
                                            <w:div w:id="1455364025">
                                              <w:marLeft w:val="0"/>
                                              <w:marRight w:val="0"/>
                                              <w:marTop w:val="0"/>
                                              <w:marBottom w:val="0"/>
                                              <w:divBdr>
                                                <w:top w:val="none" w:sz="0" w:space="0" w:color="auto"/>
                                                <w:left w:val="none" w:sz="0" w:space="0" w:color="auto"/>
                                                <w:bottom w:val="none" w:sz="0" w:space="0" w:color="auto"/>
                                                <w:right w:val="none" w:sz="0" w:space="0" w:color="auto"/>
                                              </w:divBdr>
                                            </w:div>
                                          </w:divsChild>
                                        </w:div>
                                        <w:div w:id="1491604541">
                                          <w:marLeft w:val="0"/>
                                          <w:marRight w:val="0"/>
                                          <w:marTop w:val="0"/>
                                          <w:marBottom w:val="0"/>
                                          <w:divBdr>
                                            <w:top w:val="none" w:sz="0" w:space="0" w:color="auto"/>
                                            <w:left w:val="none" w:sz="0" w:space="0" w:color="auto"/>
                                            <w:bottom w:val="none" w:sz="0" w:space="0" w:color="auto"/>
                                            <w:right w:val="none" w:sz="0" w:space="0" w:color="auto"/>
                                          </w:divBdr>
                                          <w:divsChild>
                                            <w:div w:id="466243564">
                                              <w:marLeft w:val="0"/>
                                              <w:marRight w:val="0"/>
                                              <w:marTop w:val="0"/>
                                              <w:marBottom w:val="0"/>
                                              <w:divBdr>
                                                <w:top w:val="none" w:sz="0" w:space="0" w:color="auto"/>
                                                <w:left w:val="none" w:sz="0" w:space="0" w:color="auto"/>
                                                <w:bottom w:val="none" w:sz="0" w:space="0" w:color="auto"/>
                                                <w:right w:val="none" w:sz="0" w:space="0" w:color="auto"/>
                                              </w:divBdr>
                                            </w:div>
                                            <w:div w:id="1064524645">
                                              <w:marLeft w:val="0"/>
                                              <w:marRight w:val="0"/>
                                              <w:marTop w:val="0"/>
                                              <w:marBottom w:val="0"/>
                                              <w:divBdr>
                                                <w:top w:val="none" w:sz="0" w:space="0" w:color="auto"/>
                                                <w:left w:val="none" w:sz="0" w:space="0" w:color="auto"/>
                                                <w:bottom w:val="none" w:sz="0" w:space="0" w:color="auto"/>
                                                <w:right w:val="none" w:sz="0" w:space="0" w:color="auto"/>
                                              </w:divBdr>
                                            </w:div>
                                          </w:divsChild>
                                        </w:div>
                                        <w:div w:id="1013845323">
                                          <w:marLeft w:val="0"/>
                                          <w:marRight w:val="0"/>
                                          <w:marTop w:val="0"/>
                                          <w:marBottom w:val="0"/>
                                          <w:divBdr>
                                            <w:top w:val="none" w:sz="0" w:space="0" w:color="auto"/>
                                            <w:left w:val="none" w:sz="0" w:space="0" w:color="auto"/>
                                            <w:bottom w:val="none" w:sz="0" w:space="0" w:color="auto"/>
                                            <w:right w:val="none" w:sz="0" w:space="0" w:color="auto"/>
                                          </w:divBdr>
                                          <w:divsChild>
                                            <w:div w:id="2039306916">
                                              <w:marLeft w:val="0"/>
                                              <w:marRight w:val="0"/>
                                              <w:marTop w:val="0"/>
                                              <w:marBottom w:val="0"/>
                                              <w:divBdr>
                                                <w:top w:val="none" w:sz="0" w:space="0" w:color="auto"/>
                                                <w:left w:val="none" w:sz="0" w:space="0" w:color="auto"/>
                                                <w:bottom w:val="none" w:sz="0" w:space="0" w:color="auto"/>
                                                <w:right w:val="none" w:sz="0" w:space="0" w:color="auto"/>
                                              </w:divBdr>
                                            </w:div>
                                            <w:div w:id="1951349172">
                                              <w:marLeft w:val="0"/>
                                              <w:marRight w:val="0"/>
                                              <w:marTop w:val="0"/>
                                              <w:marBottom w:val="0"/>
                                              <w:divBdr>
                                                <w:top w:val="none" w:sz="0" w:space="0" w:color="auto"/>
                                                <w:left w:val="none" w:sz="0" w:space="0" w:color="auto"/>
                                                <w:bottom w:val="none" w:sz="0" w:space="0" w:color="auto"/>
                                                <w:right w:val="none" w:sz="0" w:space="0" w:color="auto"/>
                                              </w:divBdr>
                                            </w:div>
                                            <w:div w:id="1509370571">
                                              <w:marLeft w:val="0"/>
                                              <w:marRight w:val="0"/>
                                              <w:marTop w:val="0"/>
                                              <w:marBottom w:val="0"/>
                                              <w:divBdr>
                                                <w:top w:val="none" w:sz="0" w:space="0" w:color="auto"/>
                                                <w:left w:val="none" w:sz="0" w:space="0" w:color="auto"/>
                                                <w:bottom w:val="none" w:sz="0" w:space="0" w:color="auto"/>
                                                <w:right w:val="none" w:sz="0" w:space="0" w:color="auto"/>
                                              </w:divBdr>
                                            </w:div>
                                          </w:divsChild>
                                        </w:div>
                                        <w:div w:id="445344160">
                                          <w:marLeft w:val="0"/>
                                          <w:marRight w:val="0"/>
                                          <w:marTop w:val="0"/>
                                          <w:marBottom w:val="0"/>
                                          <w:divBdr>
                                            <w:top w:val="none" w:sz="0" w:space="0" w:color="auto"/>
                                            <w:left w:val="none" w:sz="0" w:space="0" w:color="auto"/>
                                            <w:bottom w:val="none" w:sz="0" w:space="0" w:color="auto"/>
                                            <w:right w:val="none" w:sz="0" w:space="0" w:color="auto"/>
                                          </w:divBdr>
                                          <w:divsChild>
                                            <w:div w:id="2091267854">
                                              <w:marLeft w:val="0"/>
                                              <w:marRight w:val="0"/>
                                              <w:marTop w:val="0"/>
                                              <w:marBottom w:val="0"/>
                                              <w:divBdr>
                                                <w:top w:val="none" w:sz="0" w:space="0" w:color="auto"/>
                                                <w:left w:val="none" w:sz="0" w:space="0" w:color="auto"/>
                                                <w:bottom w:val="none" w:sz="0" w:space="0" w:color="auto"/>
                                                <w:right w:val="none" w:sz="0" w:space="0" w:color="auto"/>
                                              </w:divBdr>
                                            </w:div>
                                            <w:div w:id="399058797">
                                              <w:marLeft w:val="0"/>
                                              <w:marRight w:val="0"/>
                                              <w:marTop w:val="0"/>
                                              <w:marBottom w:val="0"/>
                                              <w:divBdr>
                                                <w:top w:val="none" w:sz="0" w:space="0" w:color="auto"/>
                                                <w:left w:val="none" w:sz="0" w:space="0" w:color="auto"/>
                                                <w:bottom w:val="none" w:sz="0" w:space="0" w:color="auto"/>
                                                <w:right w:val="none" w:sz="0" w:space="0" w:color="auto"/>
                                              </w:divBdr>
                                              <w:divsChild>
                                                <w:div w:id="841047152">
                                                  <w:marLeft w:val="0"/>
                                                  <w:marRight w:val="0"/>
                                                  <w:marTop w:val="0"/>
                                                  <w:marBottom w:val="0"/>
                                                  <w:divBdr>
                                                    <w:top w:val="none" w:sz="0" w:space="0" w:color="auto"/>
                                                    <w:left w:val="none" w:sz="0" w:space="0" w:color="auto"/>
                                                    <w:bottom w:val="none" w:sz="0" w:space="0" w:color="auto"/>
                                                    <w:right w:val="none" w:sz="0" w:space="0" w:color="auto"/>
                                                  </w:divBdr>
                                                </w:div>
                                                <w:div w:id="1542285333">
                                                  <w:marLeft w:val="0"/>
                                                  <w:marRight w:val="0"/>
                                                  <w:marTop w:val="0"/>
                                                  <w:marBottom w:val="0"/>
                                                  <w:divBdr>
                                                    <w:top w:val="none" w:sz="0" w:space="0" w:color="auto"/>
                                                    <w:left w:val="none" w:sz="0" w:space="0" w:color="auto"/>
                                                    <w:bottom w:val="none" w:sz="0" w:space="0" w:color="auto"/>
                                                    <w:right w:val="none" w:sz="0" w:space="0" w:color="auto"/>
                                                  </w:divBdr>
                                                </w:div>
                                                <w:div w:id="242766503">
                                                  <w:marLeft w:val="0"/>
                                                  <w:marRight w:val="0"/>
                                                  <w:marTop w:val="0"/>
                                                  <w:marBottom w:val="0"/>
                                                  <w:divBdr>
                                                    <w:top w:val="none" w:sz="0" w:space="0" w:color="auto"/>
                                                    <w:left w:val="none" w:sz="0" w:space="0" w:color="auto"/>
                                                    <w:bottom w:val="none" w:sz="0" w:space="0" w:color="auto"/>
                                                    <w:right w:val="none" w:sz="0" w:space="0" w:color="auto"/>
                                                  </w:divBdr>
                                                </w:div>
                                                <w:div w:id="179289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0237">
                                          <w:marLeft w:val="0"/>
                                          <w:marRight w:val="0"/>
                                          <w:marTop w:val="0"/>
                                          <w:marBottom w:val="0"/>
                                          <w:divBdr>
                                            <w:top w:val="none" w:sz="0" w:space="0" w:color="auto"/>
                                            <w:left w:val="none" w:sz="0" w:space="0" w:color="auto"/>
                                            <w:bottom w:val="none" w:sz="0" w:space="0" w:color="auto"/>
                                            <w:right w:val="none" w:sz="0" w:space="0" w:color="auto"/>
                                          </w:divBdr>
                                          <w:divsChild>
                                            <w:div w:id="1189030667">
                                              <w:marLeft w:val="0"/>
                                              <w:marRight w:val="0"/>
                                              <w:marTop w:val="0"/>
                                              <w:marBottom w:val="0"/>
                                              <w:divBdr>
                                                <w:top w:val="none" w:sz="0" w:space="0" w:color="auto"/>
                                                <w:left w:val="none" w:sz="0" w:space="0" w:color="auto"/>
                                                <w:bottom w:val="none" w:sz="0" w:space="0" w:color="auto"/>
                                                <w:right w:val="none" w:sz="0" w:space="0" w:color="auto"/>
                                              </w:divBdr>
                                            </w:div>
                                            <w:div w:id="1630285928">
                                              <w:marLeft w:val="0"/>
                                              <w:marRight w:val="0"/>
                                              <w:marTop w:val="0"/>
                                              <w:marBottom w:val="0"/>
                                              <w:divBdr>
                                                <w:top w:val="none" w:sz="0" w:space="0" w:color="auto"/>
                                                <w:left w:val="none" w:sz="0" w:space="0" w:color="auto"/>
                                                <w:bottom w:val="none" w:sz="0" w:space="0" w:color="auto"/>
                                                <w:right w:val="none" w:sz="0" w:space="0" w:color="auto"/>
                                              </w:divBdr>
                                            </w:div>
                                            <w:div w:id="393238038">
                                              <w:marLeft w:val="0"/>
                                              <w:marRight w:val="0"/>
                                              <w:marTop w:val="0"/>
                                              <w:marBottom w:val="0"/>
                                              <w:divBdr>
                                                <w:top w:val="none" w:sz="0" w:space="0" w:color="auto"/>
                                                <w:left w:val="none" w:sz="0" w:space="0" w:color="auto"/>
                                                <w:bottom w:val="none" w:sz="0" w:space="0" w:color="auto"/>
                                                <w:right w:val="none" w:sz="0" w:space="0" w:color="auto"/>
                                              </w:divBdr>
                                            </w:div>
                                            <w:div w:id="915045464">
                                              <w:marLeft w:val="0"/>
                                              <w:marRight w:val="0"/>
                                              <w:marTop w:val="0"/>
                                              <w:marBottom w:val="0"/>
                                              <w:divBdr>
                                                <w:top w:val="none" w:sz="0" w:space="0" w:color="auto"/>
                                                <w:left w:val="none" w:sz="0" w:space="0" w:color="auto"/>
                                                <w:bottom w:val="none" w:sz="0" w:space="0" w:color="auto"/>
                                                <w:right w:val="none" w:sz="0" w:space="0" w:color="auto"/>
                                              </w:divBdr>
                                            </w:div>
                                            <w:div w:id="1815641168">
                                              <w:marLeft w:val="0"/>
                                              <w:marRight w:val="0"/>
                                              <w:marTop w:val="0"/>
                                              <w:marBottom w:val="0"/>
                                              <w:divBdr>
                                                <w:top w:val="none" w:sz="0" w:space="0" w:color="auto"/>
                                                <w:left w:val="none" w:sz="0" w:space="0" w:color="auto"/>
                                                <w:bottom w:val="none" w:sz="0" w:space="0" w:color="auto"/>
                                                <w:right w:val="none" w:sz="0" w:space="0" w:color="auto"/>
                                              </w:divBdr>
                                            </w:div>
                                            <w:div w:id="420300914">
                                              <w:marLeft w:val="0"/>
                                              <w:marRight w:val="0"/>
                                              <w:marTop w:val="0"/>
                                              <w:marBottom w:val="0"/>
                                              <w:divBdr>
                                                <w:top w:val="none" w:sz="0" w:space="0" w:color="auto"/>
                                                <w:left w:val="none" w:sz="0" w:space="0" w:color="auto"/>
                                                <w:bottom w:val="none" w:sz="0" w:space="0" w:color="auto"/>
                                                <w:right w:val="none" w:sz="0" w:space="0" w:color="auto"/>
                                              </w:divBdr>
                                              <w:divsChild>
                                                <w:div w:id="664164639">
                                                  <w:marLeft w:val="0"/>
                                                  <w:marRight w:val="0"/>
                                                  <w:marTop w:val="0"/>
                                                  <w:marBottom w:val="0"/>
                                                  <w:divBdr>
                                                    <w:top w:val="none" w:sz="0" w:space="0" w:color="auto"/>
                                                    <w:left w:val="none" w:sz="0" w:space="0" w:color="auto"/>
                                                    <w:bottom w:val="none" w:sz="0" w:space="0" w:color="auto"/>
                                                    <w:right w:val="none" w:sz="0" w:space="0" w:color="auto"/>
                                                  </w:divBdr>
                                                </w:div>
                                              </w:divsChild>
                                            </w:div>
                                            <w:div w:id="1654985151">
                                              <w:marLeft w:val="0"/>
                                              <w:marRight w:val="0"/>
                                              <w:marTop w:val="0"/>
                                              <w:marBottom w:val="0"/>
                                              <w:divBdr>
                                                <w:top w:val="none" w:sz="0" w:space="0" w:color="auto"/>
                                                <w:left w:val="none" w:sz="0" w:space="0" w:color="auto"/>
                                                <w:bottom w:val="none" w:sz="0" w:space="0" w:color="auto"/>
                                                <w:right w:val="none" w:sz="0" w:space="0" w:color="auto"/>
                                              </w:divBdr>
                                            </w:div>
                                            <w:div w:id="17227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078113">
      <w:bodyDiv w:val="1"/>
      <w:marLeft w:val="0"/>
      <w:marRight w:val="0"/>
      <w:marTop w:val="0"/>
      <w:marBottom w:val="0"/>
      <w:divBdr>
        <w:top w:val="none" w:sz="0" w:space="0" w:color="auto"/>
        <w:left w:val="none" w:sz="0" w:space="0" w:color="auto"/>
        <w:bottom w:val="none" w:sz="0" w:space="0" w:color="auto"/>
        <w:right w:val="none" w:sz="0" w:space="0" w:color="auto"/>
      </w:divBdr>
    </w:div>
    <w:div w:id="1903366212">
      <w:bodyDiv w:val="1"/>
      <w:marLeft w:val="0"/>
      <w:marRight w:val="0"/>
      <w:marTop w:val="0"/>
      <w:marBottom w:val="0"/>
      <w:divBdr>
        <w:top w:val="none" w:sz="0" w:space="0" w:color="auto"/>
        <w:left w:val="none" w:sz="0" w:space="0" w:color="auto"/>
        <w:bottom w:val="none" w:sz="0" w:space="0" w:color="auto"/>
        <w:right w:val="none" w:sz="0" w:space="0" w:color="auto"/>
      </w:divBdr>
      <w:divsChild>
        <w:div w:id="1515219735">
          <w:marLeft w:val="0"/>
          <w:marRight w:val="0"/>
          <w:marTop w:val="0"/>
          <w:marBottom w:val="0"/>
          <w:divBdr>
            <w:top w:val="none" w:sz="0" w:space="0" w:color="auto"/>
            <w:left w:val="none" w:sz="0" w:space="0" w:color="auto"/>
            <w:bottom w:val="none" w:sz="0" w:space="0" w:color="auto"/>
            <w:right w:val="none" w:sz="0" w:space="0" w:color="auto"/>
          </w:divBdr>
          <w:divsChild>
            <w:div w:id="724526379">
              <w:marLeft w:val="0"/>
              <w:marRight w:val="0"/>
              <w:marTop w:val="0"/>
              <w:marBottom w:val="0"/>
              <w:divBdr>
                <w:top w:val="none" w:sz="0" w:space="0" w:color="auto"/>
                <w:left w:val="none" w:sz="0" w:space="0" w:color="auto"/>
                <w:bottom w:val="none" w:sz="0" w:space="0" w:color="auto"/>
                <w:right w:val="none" w:sz="0" w:space="0" w:color="auto"/>
              </w:divBdr>
              <w:divsChild>
                <w:div w:id="289557377">
                  <w:marLeft w:val="0"/>
                  <w:marRight w:val="0"/>
                  <w:marTop w:val="0"/>
                  <w:marBottom w:val="0"/>
                  <w:divBdr>
                    <w:top w:val="none" w:sz="0" w:space="0" w:color="auto"/>
                    <w:left w:val="none" w:sz="0" w:space="0" w:color="auto"/>
                    <w:bottom w:val="none" w:sz="0" w:space="0" w:color="auto"/>
                    <w:right w:val="none" w:sz="0" w:space="0" w:color="auto"/>
                  </w:divBdr>
                  <w:divsChild>
                    <w:div w:id="1883203722">
                      <w:marLeft w:val="0"/>
                      <w:marRight w:val="0"/>
                      <w:marTop w:val="0"/>
                      <w:marBottom w:val="0"/>
                      <w:divBdr>
                        <w:top w:val="none" w:sz="0" w:space="0" w:color="auto"/>
                        <w:left w:val="none" w:sz="0" w:space="0" w:color="auto"/>
                        <w:bottom w:val="none" w:sz="0" w:space="0" w:color="auto"/>
                        <w:right w:val="none" w:sz="0" w:space="0" w:color="auto"/>
                      </w:divBdr>
                      <w:divsChild>
                        <w:div w:id="478496502">
                          <w:marLeft w:val="0"/>
                          <w:marRight w:val="0"/>
                          <w:marTop w:val="0"/>
                          <w:marBottom w:val="0"/>
                          <w:divBdr>
                            <w:top w:val="none" w:sz="0" w:space="0" w:color="auto"/>
                            <w:left w:val="none" w:sz="0" w:space="0" w:color="auto"/>
                            <w:bottom w:val="none" w:sz="0" w:space="0" w:color="auto"/>
                            <w:right w:val="none" w:sz="0" w:space="0" w:color="auto"/>
                          </w:divBdr>
                          <w:divsChild>
                            <w:div w:id="376584480">
                              <w:marLeft w:val="0"/>
                              <w:marRight w:val="0"/>
                              <w:marTop w:val="0"/>
                              <w:marBottom w:val="0"/>
                              <w:divBdr>
                                <w:top w:val="none" w:sz="0" w:space="0" w:color="auto"/>
                                <w:left w:val="none" w:sz="0" w:space="0" w:color="auto"/>
                                <w:bottom w:val="none" w:sz="0" w:space="0" w:color="auto"/>
                                <w:right w:val="none" w:sz="0" w:space="0" w:color="auto"/>
                              </w:divBdr>
                              <w:divsChild>
                                <w:div w:id="256332703">
                                  <w:marLeft w:val="0"/>
                                  <w:marRight w:val="0"/>
                                  <w:marTop w:val="0"/>
                                  <w:marBottom w:val="0"/>
                                  <w:divBdr>
                                    <w:top w:val="none" w:sz="0" w:space="0" w:color="auto"/>
                                    <w:left w:val="none" w:sz="0" w:space="0" w:color="auto"/>
                                    <w:bottom w:val="none" w:sz="0" w:space="0" w:color="auto"/>
                                    <w:right w:val="none" w:sz="0" w:space="0" w:color="auto"/>
                                  </w:divBdr>
                                  <w:divsChild>
                                    <w:div w:id="837503749">
                                      <w:marLeft w:val="0"/>
                                      <w:marRight w:val="0"/>
                                      <w:marTop w:val="0"/>
                                      <w:marBottom w:val="0"/>
                                      <w:divBdr>
                                        <w:top w:val="none" w:sz="0" w:space="0" w:color="auto"/>
                                        <w:left w:val="none" w:sz="0" w:space="0" w:color="auto"/>
                                        <w:bottom w:val="none" w:sz="0" w:space="0" w:color="auto"/>
                                        <w:right w:val="none" w:sz="0" w:space="0" w:color="auto"/>
                                      </w:divBdr>
                                      <w:divsChild>
                                        <w:div w:id="1797331224">
                                          <w:marLeft w:val="0"/>
                                          <w:marRight w:val="0"/>
                                          <w:marTop w:val="0"/>
                                          <w:marBottom w:val="0"/>
                                          <w:divBdr>
                                            <w:top w:val="none" w:sz="0" w:space="0" w:color="auto"/>
                                            <w:left w:val="none" w:sz="0" w:space="0" w:color="auto"/>
                                            <w:bottom w:val="none" w:sz="0" w:space="0" w:color="auto"/>
                                            <w:right w:val="none" w:sz="0" w:space="0" w:color="auto"/>
                                          </w:divBdr>
                                          <w:divsChild>
                                            <w:div w:id="972641235">
                                              <w:marLeft w:val="0"/>
                                              <w:marRight w:val="0"/>
                                              <w:marTop w:val="0"/>
                                              <w:marBottom w:val="0"/>
                                              <w:divBdr>
                                                <w:top w:val="none" w:sz="0" w:space="0" w:color="auto"/>
                                                <w:left w:val="none" w:sz="0" w:space="0" w:color="auto"/>
                                                <w:bottom w:val="none" w:sz="0" w:space="0" w:color="auto"/>
                                                <w:right w:val="none" w:sz="0" w:space="0" w:color="auto"/>
                                              </w:divBdr>
                                              <w:divsChild>
                                                <w:div w:id="2026176560">
                                                  <w:marLeft w:val="0"/>
                                                  <w:marRight w:val="0"/>
                                                  <w:marTop w:val="0"/>
                                                  <w:marBottom w:val="0"/>
                                                  <w:divBdr>
                                                    <w:top w:val="none" w:sz="0" w:space="0" w:color="auto"/>
                                                    <w:left w:val="none" w:sz="0" w:space="0" w:color="auto"/>
                                                    <w:bottom w:val="none" w:sz="0" w:space="0" w:color="auto"/>
                                                    <w:right w:val="none" w:sz="0" w:space="0" w:color="auto"/>
                                                  </w:divBdr>
                                                  <w:divsChild>
                                                    <w:div w:id="892236863">
                                                      <w:marLeft w:val="0"/>
                                                      <w:marRight w:val="0"/>
                                                      <w:marTop w:val="0"/>
                                                      <w:marBottom w:val="0"/>
                                                      <w:divBdr>
                                                        <w:top w:val="none" w:sz="0" w:space="0" w:color="auto"/>
                                                        <w:left w:val="none" w:sz="0" w:space="0" w:color="auto"/>
                                                        <w:bottom w:val="none" w:sz="0" w:space="0" w:color="auto"/>
                                                        <w:right w:val="none" w:sz="0" w:space="0" w:color="auto"/>
                                                      </w:divBdr>
                                                    </w:div>
                                                    <w:div w:id="852840854">
                                                      <w:marLeft w:val="0"/>
                                                      <w:marRight w:val="0"/>
                                                      <w:marTop w:val="0"/>
                                                      <w:marBottom w:val="0"/>
                                                      <w:divBdr>
                                                        <w:top w:val="none" w:sz="0" w:space="0" w:color="auto"/>
                                                        <w:left w:val="none" w:sz="0" w:space="0" w:color="auto"/>
                                                        <w:bottom w:val="none" w:sz="0" w:space="0" w:color="auto"/>
                                                        <w:right w:val="none" w:sz="0" w:space="0" w:color="auto"/>
                                                      </w:divBdr>
                                                    </w:div>
                                                    <w:div w:id="2051221209">
                                                      <w:marLeft w:val="0"/>
                                                      <w:marRight w:val="0"/>
                                                      <w:marTop w:val="0"/>
                                                      <w:marBottom w:val="0"/>
                                                      <w:divBdr>
                                                        <w:top w:val="none" w:sz="0" w:space="0" w:color="auto"/>
                                                        <w:left w:val="none" w:sz="0" w:space="0" w:color="auto"/>
                                                        <w:bottom w:val="none" w:sz="0" w:space="0" w:color="auto"/>
                                                        <w:right w:val="none" w:sz="0" w:space="0" w:color="auto"/>
                                                      </w:divBdr>
                                                    </w:div>
                                                    <w:div w:id="1658651385">
                                                      <w:marLeft w:val="0"/>
                                                      <w:marRight w:val="0"/>
                                                      <w:marTop w:val="0"/>
                                                      <w:marBottom w:val="0"/>
                                                      <w:divBdr>
                                                        <w:top w:val="none" w:sz="0" w:space="0" w:color="auto"/>
                                                        <w:left w:val="none" w:sz="0" w:space="0" w:color="auto"/>
                                                        <w:bottom w:val="none" w:sz="0" w:space="0" w:color="auto"/>
                                                        <w:right w:val="none" w:sz="0" w:space="0" w:color="auto"/>
                                                      </w:divBdr>
                                                    </w:div>
                                                    <w:div w:id="1481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7380216">
      <w:bodyDiv w:val="1"/>
      <w:marLeft w:val="0"/>
      <w:marRight w:val="0"/>
      <w:marTop w:val="0"/>
      <w:marBottom w:val="0"/>
      <w:divBdr>
        <w:top w:val="none" w:sz="0" w:space="0" w:color="auto"/>
        <w:left w:val="none" w:sz="0" w:space="0" w:color="auto"/>
        <w:bottom w:val="none" w:sz="0" w:space="0" w:color="auto"/>
        <w:right w:val="none" w:sz="0" w:space="0" w:color="auto"/>
      </w:divBdr>
    </w:div>
    <w:div w:id="1911839849">
      <w:bodyDiv w:val="1"/>
      <w:marLeft w:val="0"/>
      <w:marRight w:val="0"/>
      <w:marTop w:val="0"/>
      <w:marBottom w:val="0"/>
      <w:divBdr>
        <w:top w:val="none" w:sz="0" w:space="0" w:color="auto"/>
        <w:left w:val="none" w:sz="0" w:space="0" w:color="auto"/>
        <w:bottom w:val="none" w:sz="0" w:space="0" w:color="auto"/>
        <w:right w:val="none" w:sz="0" w:space="0" w:color="auto"/>
      </w:divBdr>
    </w:div>
    <w:div w:id="2011643273">
      <w:bodyDiv w:val="1"/>
      <w:marLeft w:val="0"/>
      <w:marRight w:val="0"/>
      <w:marTop w:val="0"/>
      <w:marBottom w:val="0"/>
      <w:divBdr>
        <w:top w:val="none" w:sz="0" w:space="0" w:color="auto"/>
        <w:left w:val="none" w:sz="0" w:space="0" w:color="auto"/>
        <w:bottom w:val="none" w:sz="0" w:space="0" w:color="auto"/>
        <w:right w:val="none" w:sz="0" w:space="0" w:color="auto"/>
      </w:divBdr>
      <w:divsChild>
        <w:div w:id="528106944">
          <w:marLeft w:val="0"/>
          <w:marRight w:val="0"/>
          <w:marTop w:val="127"/>
          <w:marBottom w:val="127"/>
          <w:divBdr>
            <w:top w:val="none" w:sz="0" w:space="0" w:color="auto"/>
            <w:left w:val="none" w:sz="0" w:space="0" w:color="auto"/>
            <w:bottom w:val="none" w:sz="0" w:space="0" w:color="auto"/>
            <w:right w:val="none" w:sz="0" w:space="0" w:color="auto"/>
          </w:divBdr>
          <w:divsChild>
            <w:div w:id="465514724">
              <w:marLeft w:val="0"/>
              <w:marRight w:val="0"/>
              <w:marTop w:val="13"/>
              <w:marBottom w:val="0"/>
              <w:divBdr>
                <w:top w:val="single" w:sz="4" w:space="0" w:color="E6E6E6"/>
                <w:left w:val="none" w:sz="0" w:space="0" w:color="auto"/>
                <w:bottom w:val="single" w:sz="4" w:space="0" w:color="E6E6E6"/>
                <w:right w:val="none" w:sz="0" w:space="0" w:color="auto"/>
              </w:divBdr>
              <w:divsChild>
                <w:div w:id="1616330320">
                  <w:marLeft w:val="0"/>
                  <w:marRight w:val="0"/>
                  <w:marTop w:val="0"/>
                  <w:marBottom w:val="0"/>
                  <w:divBdr>
                    <w:top w:val="none" w:sz="0" w:space="0" w:color="auto"/>
                    <w:left w:val="single" w:sz="4" w:space="0" w:color="E6E6E6"/>
                    <w:bottom w:val="none" w:sz="0" w:space="0" w:color="auto"/>
                    <w:right w:val="single" w:sz="4" w:space="0" w:color="E6E6E6"/>
                  </w:divBdr>
                  <w:divsChild>
                    <w:div w:id="275908504">
                      <w:marLeft w:val="0"/>
                      <w:marRight w:val="0"/>
                      <w:marTop w:val="0"/>
                      <w:marBottom w:val="0"/>
                      <w:divBdr>
                        <w:top w:val="none" w:sz="0" w:space="0" w:color="auto"/>
                        <w:left w:val="none" w:sz="0" w:space="0" w:color="auto"/>
                        <w:bottom w:val="none" w:sz="0" w:space="0" w:color="auto"/>
                        <w:right w:val="none" w:sz="0" w:space="0" w:color="auto"/>
                      </w:divBdr>
                      <w:divsChild>
                        <w:div w:id="1130828605">
                          <w:marLeft w:val="0"/>
                          <w:marRight w:val="0"/>
                          <w:marTop w:val="0"/>
                          <w:marBottom w:val="0"/>
                          <w:divBdr>
                            <w:top w:val="none" w:sz="0" w:space="0" w:color="auto"/>
                            <w:left w:val="none" w:sz="0" w:space="0" w:color="auto"/>
                            <w:bottom w:val="none" w:sz="0" w:space="0" w:color="auto"/>
                            <w:right w:val="none" w:sz="0" w:space="0" w:color="auto"/>
                          </w:divBdr>
                          <w:divsChild>
                            <w:div w:id="174417535">
                              <w:marLeft w:val="0"/>
                              <w:marRight w:val="0"/>
                              <w:marTop w:val="0"/>
                              <w:marBottom w:val="0"/>
                              <w:divBdr>
                                <w:top w:val="none" w:sz="0" w:space="0" w:color="auto"/>
                                <w:left w:val="none" w:sz="0" w:space="0" w:color="auto"/>
                                <w:bottom w:val="none" w:sz="0" w:space="0" w:color="auto"/>
                                <w:right w:val="none" w:sz="0" w:space="0" w:color="auto"/>
                              </w:divBdr>
                              <w:divsChild>
                                <w:div w:id="77021736">
                                  <w:marLeft w:val="0"/>
                                  <w:marRight w:val="0"/>
                                  <w:marTop w:val="0"/>
                                  <w:marBottom w:val="0"/>
                                  <w:divBdr>
                                    <w:top w:val="none" w:sz="0" w:space="0" w:color="auto"/>
                                    <w:left w:val="none" w:sz="0" w:space="0" w:color="auto"/>
                                    <w:bottom w:val="none" w:sz="0" w:space="0" w:color="auto"/>
                                    <w:right w:val="none" w:sz="0" w:space="0" w:color="auto"/>
                                  </w:divBdr>
                                  <w:divsChild>
                                    <w:div w:id="1601835503">
                                      <w:marLeft w:val="0"/>
                                      <w:marRight w:val="0"/>
                                      <w:marTop w:val="0"/>
                                      <w:marBottom w:val="0"/>
                                      <w:divBdr>
                                        <w:top w:val="none" w:sz="0" w:space="0" w:color="auto"/>
                                        <w:left w:val="none" w:sz="0" w:space="0" w:color="auto"/>
                                        <w:bottom w:val="none" w:sz="0" w:space="0" w:color="auto"/>
                                        <w:right w:val="none" w:sz="0" w:space="0" w:color="auto"/>
                                      </w:divBdr>
                                      <w:divsChild>
                                        <w:div w:id="1281840053">
                                          <w:marLeft w:val="0"/>
                                          <w:marRight w:val="0"/>
                                          <w:marTop w:val="0"/>
                                          <w:marBottom w:val="0"/>
                                          <w:divBdr>
                                            <w:top w:val="none" w:sz="0" w:space="0" w:color="auto"/>
                                            <w:left w:val="none" w:sz="0" w:space="0" w:color="auto"/>
                                            <w:bottom w:val="none" w:sz="0" w:space="0" w:color="auto"/>
                                            <w:right w:val="none" w:sz="0" w:space="0" w:color="auto"/>
                                          </w:divBdr>
                                          <w:divsChild>
                                            <w:div w:id="1124618662">
                                              <w:marLeft w:val="0"/>
                                              <w:marRight w:val="0"/>
                                              <w:marTop w:val="0"/>
                                              <w:marBottom w:val="0"/>
                                              <w:divBdr>
                                                <w:top w:val="none" w:sz="0" w:space="0" w:color="auto"/>
                                                <w:left w:val="none" w:sz="0" w:space="0" w:color="auto"/>
                                                <w:bottom w:val="none" w:sz="0" w:space="0" w:color="auto"/>
                                                <w:right w:val="none" w:sz="0" w:space="0" w:color="auto"/>
                                              </w:divBdr>
                                            </w:div>
                                            <w:div w:id="1934237599">
                                              <w:marLeft w:val="0"/>
                                              <w:marRight w:val="0"/>
                                              <w:marTop w:val="0"/>
                                              <w:marBottom w:val="0"/>
                                              <w:divBdr>
                                                <w:top w:val="none" w:sz="0" w:space="0" w:color="auto"/>
                                                <w:left w:val="none" w:sz="0" w:space="0" w:color="auto"/>
                                                <w:bottom w:val="none" w:sz="0" w:space="0" w:color="auto"/>
                                                <w:right w:val="none" w:sz="0" w:space="0" w:color="auto"/>
                                              </w:divBdr>
                                            </w:div>
                                            <w:div w:id="472991798">
                                              <w:marLeft w:val="0"/>
                                              <w:marRight w:val="0"/>
                                              <w:marTop w:val="0"/>
                                              <w:marBottom w:val="0"/>
                                              <w:divBdr>
                                                <w:top w:val="none" w:sz="0" w:space="0" w:color="auto"/>
                                                <w:left w:val="none" w:sz="0" w:space="0" w:color="auto"/>
                                                <w:bottom w:val="none" w:sz="0" w:space="0" w:color="auto"/>
                                                <w:right w:val="none" w:sz="0" w:space="0" w:color="auto"/>
                                              </w:divBdr>
                                            </w:div>
                                            <w:div w:id="1769614870">
                                              <w:marLeft w:val="0"/>
                                              <w:marRight w:val="0"/>
                                              <w:marTop w:val="0"/>
                                              <w:marBottom w:val="0"/>
                                              <w:divBdr>
                                                <w:top w:val="none" w:sz="0" w:space="0" w:color="auto"/>
                                                <w:left w:val="none" w:sz="0" w:space="0" w:color="auto"/>
                                                <w:bottom w:val="none" w:sz="0" w:space="0" w:color="auto"/>
                                                <w:right w:val="none" w:sz="0" w:space="0" w:color="auto"/>
                                              </w:divBdr>
                                            </w:div>
                                            <w:div w:id="2734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42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zi@egas.sanita.fvg.it" TargetMode="External"/><Relationship Id="rId13" Type="http://schemas.openxmlformats.org/officeDocument/2006/relationships/hyperlink" Target="mailto:segreteria@csc.sanita.fvg.it" TargetMode="External"/><Relationship Id="rId18" Type="http://schemas.openxmlformats.org/officeDocument/2006/relationships/hyperlink" Target="http://lexview-int.regione.fvg.it/fontinormative/xml/LeggiEsterne.aspx?doc=urn:nir:presidente.repubblica:decreto:1954-02-08%3b3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avcp.it" TargetMode="External"/><Relationship Id="rId12" Type="http://schemas.openxmlformats.org/officeDocument/2006/relationships/hyperlink" Target="javascript:location.href='mailto:'+String.fromCharCode(97,115,115,105,115,116,101,110,122,97,46,115,105,109,111,103,64,97,118,99,112,46,105,116)+'?'" TargetMode="External"/><Relationship Id="rId17" Type="http://schemas.openxmlformats.org/officeDocument/2006/relationships/hyperlink" Target="http://eur-lex.europa.eu/legal-content/IT/AUTO/?uri=celex:32009R1069" TargetMode="External"/><Relationship Id="rId2" Type="http://schemas.openxmlformats.org/officeDocument/2006/relationships/numbering" Target="numbering.xml"/><Relationship Id="rId16" Type="http://schemas.openxmlformats.org/officeDocument/2006/relationships/hyperlink" Target="http://www.anci.it/Contenuti/Allegati/20140917122648721.pdf"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location.href='mailto:'+String.fromCharCode(97,115,115,105,115,116,101,110,122,97,46,114,105,115,99,111,115,115,105,111,110,101,64,97,118,99,112,46,105,116)+'?'" TargetMode="External"/><Relationship Id="rId5" Type="http://schemas.openxmlformats.org/officeDocument/2006/relationships/settings" Target="settings.xml"/><Relationship Id="rId15" Type="http://schemas.openxmlformats.org/officeDocument/2006/relationships/hyperlink" Target="http://eur-lex.europa.eu/legal-content/IT/AUTO/?uri=celex:32009R1069" TargetMode="External"/><Relationship Id="rId10" Type="http://schemas.openxmlformats.org/officeDocument/2006/relationships/hyperlink" Target="http://www.lottomaticaservizi.it" TargetMode="External"/><Relationship Id="rId19"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www.avcp.it" TargetMode="External"/><Relationship Id="rId14" Type="http://schemas.openxmlformats.org/officeDocument/2006/relationships/hyperlink" Target="mailto:servizi@egas.sanita.fvg.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C6BF2-86C0-4D21-8D03-8714F65B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86</Pages>
  <Words>25563</Words>
  <Characters>158948</Characters>
  <Application>Microsoft Office Word</Application>
  <DocSecurity>0</DocSecurity>
  <Lines>1324</Lines>
  <Paragraphs>368</Paragraphs>
  <ScaleCrop>false</ScaleCrop>
  <HeadingPairs>
    <vt:vector size="2" baseType="variant">
      <vt:variant>
        <vt:lpstr>Titolo</vt:lpstr>
      </vt:variant>
      <vt:variant>
        <vt:i4>1</vt:i4>
      </vt:variant>
    </vt:vector>
  </HeadingPairs>
  <TitlesOfParts>
    <vt:vector size="1" baseType="lpstr">
      <vt:lpstr>ASL DELLA PROVINCIA DI MILANO 2</vt:lpstr>
    </vt:vector>
  </TitlesOfParts>
  <Company>Olidata S.p.A.</Company>
  <LinksUpToDate>false</LinksUpToDate>
  <CharactersWithSpaces>184143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ASL DELLA PROVINCIA DI MILANO 2</dc:title>
  <dc:creator>Help Desk ASS6</dc:creator>
  <cp:lastModifiedBy>AOUD</cp:lastModifiedBy>
  <cp:revision>3</cp:revision>
  <cp:lastPrinted>2016-03-04T10:39:00Z</cp:lastPrinted>
  <dcterms:created xsi:type="dcterms:W3CDTF">2016-03-04T10:32:00Z</dcterms:created>
  <dcterms:modified xsi:type="dcterms:W3CDTF">2016-03-04T10:43:00Z</dcterms:modified>
</cp:coreProperties>
</file>